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3FA2" w:rsidRDefault="00B13FA2">
      <w:pPr>
        <w:jc w:val="center"/>
        <w:rPr>
          <w:b/>
          <w:sz w:val="28"/>
          <w:szCs w:val="28"/>
        </w:rPr>
      </w:pPr>
    </w:p>
    <w:p w:rsidR="00B13FA2" w:rsidRDefault="00B13FA2">
      <w:pPr>
        <w:jc w:val="center"/>
        <w:rPr>
          <w:b/>
          <w:sz w:val="28"/>
          <w:szCs w:val="28"/>
        </w:rPr>
      </w:pPr>
    </w:p>
    <w:p w:rsidR="00D96A14" w:rsidRPr="00A1781D" w:rsidRDefault="00B45A26">
      <w:pPr>
        <w:jc w:val="center"/>
        <w:rPr>
          <w:b/>
          <w:sz w:val="28"/>
          <w:szCs w:val="28"/>
        </w:rPr>
      </w:pPr>
      <w:r w:rsidRPr="00A1781D">
        <w:rPr>
          <w:b/>
          <w:sz w:val="28"/>
          <w:szCs w:val="28"/>
        </w:rPr>
        <w:t xml:space="preserve">Версия на </w:t>
      </w:r>
      <w:del w:id="0" w:author="Зайцев Павел Борисович" w:date="2019-06-13T21:28:00Z">
        <w:r w:rsidR="00621CDA" w:rsidRPr="0011630E" w:rsidDel="0017144E">
          <w:rPr>
            <w:b/>
            <w:sz w:val="28"/>
            <w:szCs w:val="28"/>
          </w:rPr>
          <w:delText>04.04.</w:delText>
        </w:r>
      </w:del>
      <w:ins w:id="1" w:author="Степанова Оксана Николаевна" w:date="2019-05-17T11:27:00Z">
        <w:del w:id="2" w:author="Мищенко Наталья Николаевна" w:date="2019-05-29T12:06:00Z">
          <w:r w:rsidR="00433256" w:rsidRPr="0011630E" w:rsidDel="00897DB0">
            <w:rPr>
              <w:b/>
              <w:sz w:val="28"/>
              <w:szCs w:val="28"/>
            </w:rPr>
            <w:delText>17</w:delText>
          </w:r>
        </w:del>
      </w:ins>
      <w:ins w:id="3" w:author="Мищенко Наталья Николаевна" w:date="2019-06-17T10:24:00Z">
        <w:del w:id="4" w:author="Зайцев Павел Борисович" w:date="2019-07-12T10:43:00Z">
          <w:r w:rsidR="0011630E" w:rsidDel="004278A0">
            <w:rPr>
              <w:b/>
              <w:sz w:val="28"/>
              <w:szCs w:val="28"/>
            </w:rPr>
            <w:delText>17</w:delText>
          </w:r>
        </w:del>
      </w:ins>
      <w:ins w:id="5" w:author="Зайцев Павел Борисович" w:date="2019-07-12T10:43:00Z">
        <w:r w:rsidR="004278A0">
          <w:rPr>
            <w:b/>
            <w:sz w:val="28"/>
            <w:szCs w:val="28"/>
          </w:rPr>
          <w:t>11</w:t>
        </w:r>
      </w:ins>
      <w:ins w:id="6" w:author="Мищенко Наталья Николаевна" w:date="2019-06-17T10:24:00Z">
        <w:r w:rsidR="0011630E">
          <w:rPr>
            <w:b/>
            <w:sz w:val="28"/>
            <w:szCs w:val="28"/>
          </w:rPr>
          <w:t>.0</w:t>
        </w:r>
        <w:del w:id="7" w:author="Зайцев Павел Борисович" w:date="2019-07-12T10:43:00Z">
          <w:r w:rsidR="0011630E" w:rsidDel="004278A0">
            <w:rPr>
              <w:b/>
              <w:sz w:val="28"/>
              <w:szCs w:val="28"/>
            </w:rPr>
            <w:delText>6</w:delText>
          </w:r>
        </w:del>
      </w:ins>
      <w:ins w:id="8" w:author="Зайцев Павел Борисович" w:date="2019-07-12T10:43:00Z">
        <w:r w:rsidR="004278A0">
          <w:rPr>
            <w:b/>
            <w:sz w:val="28"/>
            <w:szCs w:val="28"/>
          </w:rPr>
          <w:t>7</w:t>
        </w:r>
      </w:ins>
      <w:ins w:id="9" w:author="Мищенко Наталья Николаевна" w:date="2019-06-17T10:24:00Z">
        <w:r w:rsidR="0011630E">
          <w:rPr>
            <w:b/>
            <w:sz w:val="28"/>
            <w:szCs w:val="28"/>
          </w:rPr>
          <w:t>.2019</w:t>
        </w:r>
      </w:ins>
      <w:ins w:id="10" w:author="Степанова Оксана Николаевна" w:date="2019-05-17T11:27:00Z">
        <w:del w:id="11" w:author="Мищенко Наталья Николаевна" w:date="2019-06-17T10:24:00Z">
          <w:r w:rsidR="00433256" w:rsidRPr="0011630E" w:rsidDel="0011630E">
            <w:rPr>
              <w:b/>
              <w:sz w:val="28"/>
              <w:szCs w:val="28"/>
            </w:rPr>
            <w:delText>.</w:delText>
          </w:r>
        </w:del>
        <w:del w:id="12" w:author="Мищенко Наталья Николаевна" w:date="2019-06-17T10:23:00Z">
          <w:r w:rsidR="00433256" w:rsidRPr="0011630E" w:rsidDel="0011630E">
            <w:rPr>
              <w:b/>
              <w:sz w:val="28"/>
              <w:szCs w:val="28"/>
            </w:rPr>
            <w:delText>05</w:delText>
          </w:r>
        </w:del>
        <w:del w:id="13" w:author="Мищенко Наталья Николаевна" w:date="2019-06-17T10:24:00Z">
          <w:r w:rsidR="00433256" w:rsidRPr="0011630E" w:rsidDel="0011630E">
            <w:rPr>
              <w:b/>
              <w:sz w:val="28"/>
              <w:szCs w:val="28"/>
            </w:rPr>
            <w:delText>.</w:delText>
          </w:r>
        </w:del>
      </w:ins>
      <w:ins w:id="14" w:author="Зайцев Павел Борисович" w:date="2019-06-13T21:28:00Z">
        <w:del w:id="15" w:author="Мищенко Наталья Николаевна" w:date="2019-06-17T10:23:00Z">
          <w:r w:rsidR="0017144E" w:rsidRPr="0017144E" w:rsidDel="0011630E">
            <w:rPr>
              <w:b/>
              <w:sz w:val="28"/>
              <w:szCs w:val="28"/>
              <w:rPrChange w:id="16" w:author="Зайцев Павел Борисович" w:date="2019-06-13T21:28:00Z">
                <w:rPr>
                  <w:b/>
                  <w:strike/>
                  <w:sz w:val="28"/>
                  <w:szCs w:val="28"/>
                </w:rPr>
              </w:rPrChange>
            </w:rPr>
            <w:delText>13.06</w:delText>
          </w:r>
          <w:r w:rsidR="0017144E" w:rsidDel="0011630E">
            <w:rPr>
              <w:b/>
              <w:sz w:val="28"/>
              <w:szCs w:val="28"/>
            </w:rPr>
            <w:delText>.</w:delText>
          </w:r>
        </w:del>
      </w:ins>
      <w:del w:id="17" w:author="Мищенко Наталья Николаевна" w:date="2019-06-17T10:24:00Z">
        <w:r w:rsidR="00621CDA" w:rsidDel="0011630E">
          <w:rPr>
            <w:b/>
            <w:sz w:val="28"/>
            <w:szCs w:val="28"/>
          </w:rPr>
          <w:delText>2019</w:delText>
        </w:r>
      </w:del>
    </w:p>
    <w:p w:rsidR="005B037C" w:rsidRPr="00A1781D" w:rsidRDefault="005B037C" w:rsidP="005B037C">
      <w:pPr>
        <w:jc w:val="both"/>
        <w:rPr>
          <w:szCs w:val="28"/>
        </w:rPr>
      </w:pPr>
    </w:p>
    <w:p w:rsidR="00CD2803" w:rsidRPr="00A1781D" w:rsidRDefault="00CD2803" w:rsidP="005B037C">
      <w:pPr>
        <w:jc w:val="both"/>
        <w:rPr>
          <w:szCs w:val="28"/>
        </w:rPr>
      </w:pPr>
      <w:r w:rsidRPr="00A1781D">
        <w:rPr>
          <w:szCs w:val="28"/>
        </w:rPr>
        <w:t>Для удобства и облегчения работы с документом:</w:t>
      </w:r>
    </w:p>
    <w:p w:rsidR="005536C9" w:rsidRPr="00A1781D" w:rsidRDefault="00DC5A5E" w:rsidP="005B037C">
      <w:pPr>
        <w:jc w:val="both"/>
        <w:rPr>
          <w:szCs w:val="28"/>
        </w:rPr>
      </w:pPr>
      <w:r w:rsidRPr="00A1781D">
        <w:rPr>
          <w:szCs w:val="28"/>
        </w:rPr>
        <w:t>по отдельным контрольным соотношениям в сносках указаны даты начала (окончания) применения контрольных соотношений</w:t>
      </w:r>
      <w:r w:rsidR="00CD2803" w:rsidRPr="00A1781D">
        <w:rPr>
          <w:szCs w:val="28"/>
        </w:rPr>
        <w:t xml:space="preserve"> </w:t>
      </w:r>
    </w:p>
    <w:p w:rsidR="00174A13" w:rsidRPr="00A1781D" w:rsidRDefault="005536C9" w:rsidP="005B037C">
      <w:pPr>
        <w:jc w:val="both"/>
        <w:rPr>
          <w:szCs w:val="28"/>
        </w:rPr>
      </w:pPr>
      <w:r w:rsidRPr="00A1781D">
        <w:rPr>
          <w:szCs w:val="28"/>
        </w:rPr>
        <w:t>изменения в контрольные соотношения по сравнению с ранее действующей редакции</w:t>
      </w:r>
      <w:r w:rsidR="00CD2803" w:rsidRPr="00A1781D">
        <w:rPr>
          <w:szCs w:val="28"/>
        </w:rPr>
        <w:t xml:space="preserve"> </w:t>
      </w:r>
      <w:r w:rsidRPr="00A1781D">
        <w:rPr>
          <w:szCs w:val="28"/>
        </w:rPr>
        <w:t>внесены в режиме правок</w:t>
      </w:r>
      <w:r w:rsidR="003B6F08" w:rsidRPr="00A1781D">
        <w:rPr>
          <w:szCs w:val="28"/>
        </w:rPr>
        <w:t xml:space="preserve"> </w:t>
      </w:r>
      <w:r w:rsidR="006003AC" w:rsidRPr="00A1781D">
        <w:rPr>
          <w:szCs w:val="28"/>
        </w:rPr>
        <w:t xml:space="preserve">в </w:t>
      </w:r>
      <w:r w:rsidR="00174A13" w:rsidRPr="00A1781D">
        <w:rPr>
          <w:szCs w:val="28"/>
        </w:rPr>
        <w:t xml:space="preserve">контрольные соотношения </w:t>
      </w: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D96A14" w:rsidRPr="00A1781D" w:rsidRDefault="00D96A14">
      <w:pPr>
        <w:jc w:val="center"/>
        <w:rPr>
          <w:b/>
          <w:sz w:val="28"/>
          <w:szCs w:val="28"/>
        </w:rPr>
      </w:pPr>
    </w:p>
    <w:p w:rsidR="00890931" w:rsidRPr="00A1781D" w:rsidRDefault="00D96A14">
      <w:pPr>
        <w:jc w:val="center"/>
        <w:rPr>
          <w:b/>
          <w:sz w:val="32"/>
          <w:szCs w:val="32"/>
        </w:rPr>
      </w:pPr>
      <w:r w:rsidRPr="00A1781D">
        <w:rPr>
          <w:b/>
          <w:sz w:val="32"/>
          <w:szCs w:val="32"/>
        </w:rPr>
        <w:t>Контрольные соотношения к показателям бюджетной отчетности главных администраторов средств федерального бюджета</w:t>
      </w:r>
      <w:r w:rsidR="005247C1" w:rsidRPr="00A1781D">
        <w:rPr>
          <w:b/>
          <w:sz w:val="32"/>
          <w:szCs w:val="32"/>
        </w:rPr>
        <w:t xml:space="preserve"> представляемой в Федеральное казначейство</w:t>
      </w: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7A42DC" w:rsidRPr="00A1781D" w:rsidRDefault="007A42DC">
      <w:pPr>
        <w:jc w:val="center"/>
        <w:rPr>
          <w:b/>
          <w:sz w:val="28"/>
          <w:szCs w:val="28"/>
        </w:rPr>
      </w:pPr>
    </w:p>
    <w:p w:rsidR="006C57D3" w:rsidRPr="00A1781D" w:rsidRDefault="006C57D3">
      <w:pPr>
        <w:jc w:val="center"/>
        <w:rPr>
          <w:b/>
          <w:sz w:val="28"/>
          <w:szCs w:val="28"/>
        </w:rPr>
      </w:pPr>
    </w:p>
    <w:p w:rsidR="006C57D3" w:rsidRPr="00A1781D" w:rsidRDefault="006C57D3">
      <w:pPr>
        <w:jc w:val="center"/>
        <w:rPr>
          <w:b/>
          <w:sz w:val="28"/>
          <w:szCs w:val="28"/>
        </w:rPr>
      </w:pPr>
    </w:p>
    <w:p w:rsidR="006C57D3" w:rsidRPr="00A1781D" w:rsidRDefault="006C57D3">
      <w:pPr>
        <w:jc w:val="center"/>
        <w:rPr>
          <w:b/>
          <w:sz w:val="28"/>
          <w:szCs w:val="28"/>
        </w:rPr>
      </w:pPr>
    </w:p>
    <w:p w:rsidR="00835AA1" w:rsidRPr="00A1781D" w:rsidRDefault="00175081" w:rsidP="00835AA1">
      <w:pPr>
        <w:pStyle w:val="aff6"/>
      </w:pPr>
      <w:r w:rsidRPr="00A1781D">
        <w:rPr>
          <w:b w:val="0"/>
          <w:sz w:val="28"/>
          <w:szCs w:val="28"/>
        </w:rPr>
        <w:br w:type="page"/>
      </w:r>
      <w:r w:rsidR="00835AA1" w:rsidRPr="00A1781D">
        <w:lastRenderedPageBreak/>
        <w:t>Оглавление</w:t>
      </w:r>
    </w:p>
    <w:p w:rsidR="00CC5C9A" w:rsidRPr="00A1781D" w:rsidRDefault="00835AA1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 w:rsidRPr="00A1781D">
        <w:fldChar w:fldCharType="begin"/>
      </w:r>
      <w:r w:rsidRPr="00A1781D">
        <w:instrText xml:space="preserve"> TOC \o "1-3" \h \z \u </w:instrText>
      </w:r>
      <w:r w:rsidRPr="00A1781D">
        <w:fldChar w:fldCharType="separate"/>
      </w:r>
      <w:r w:rsidR="00FA5EB6">
        <w:fldChar w:fldCharType="begin"/>
      </w:r>
      <w:r w:rsidR="00FA5EB6">
        <w:instrText xml:space="preserve"> HYPERLINK \l "_Toc506403989" </w:instrText>
      </w:r>
      <w:r w:rsidR="00FA5EB6">
        <w:fldChar w:fldCharType="separate"/>
      </w:r>
      <w:r w:rsidR="00CC5C9A" w:rsidRPr="00A1781D">
        <w:rPr>
          <w:rStyle w:val="a5"/>
          <w:color w:val="auto"/>
        </w:rPr>
        <w:t>1. Общие положения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_Toc506403989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18" w:author="Зайцев Павел Борисович" w:date="2019-06-19T18:01:00Z">
        <w:r w:rsidR="00FA5EB6">
          <w:rPr>
            <w:webHidden/>
          </w:rPr>
          <w:t>3</w:t>
        </w:r>
      </w:ins>
      <w:del w:id="19" w:author="Зайцев Павел Борисович" w:date="2019-06-19T18:01:00Z">
        <w:r w:rsidR="00FA5EB6"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 w:rsidR="00FA5EB6"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"_Toc506403990" </w:instrText>
      </w:r>
      <w:r>
        <w:fldChar w:fldCharType="separate"/>
      </w:r>
      <w:r w:rsidR="00CC5C9A" w:rsidRPr="00A1781D">
        <w:rPr>
          <w:rStyle w:val="a5"/>
          <w:color w:val="auto"/>
        </w:rPr>
        <w:t>2. Справка о суммах консолидируемых поступлений, подлежащих зачислению на счет бюджета (ф. 0503184)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_Toc506403990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20" w:author="Зайцев Павел Борисович" w:date="2019-06-19T18:01:00Z">
        <w:r>
          <w:rPr>
            <w:webHidden/>
          </w:rPr>
          <w:t>5</w:t>
        </w:r>
      </w:ins>
      <w:del w:id="21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"_Toc506403991" </w:instrText>
      </w:r>
      <w:r>
        <w:fldChar w:fldCharType="separate"/>
      </w:r>
      <w:r w:rsidR="00CC5C9A" w:rsidRPr="00A1781D">
        <w:rPr>
          <w:rStyle w:val="a5"/>
          <w:color w:val="auto"/>
        </w:rPr>
        <w:t>3. Справка по консолидируемым расчетам (ф .0503125)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_Toc506403991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22" w:author="Зайцев Павел Борисович" w:date="2019-06-19T18:01:00Z">
        <w:r>
          <w:rPr>
            <w:webHidden/>
          </w:rPr>
          <w:t>5</w:t>
        </w:r>
      </w:ins>
      <w:del w:id="2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"_Toc506403992" </w:instrText>
      </w:r>
      <w:r>
        <w:fldChar w:fldCharType="separate"/>
      </w:r>
      <w:r w:rsidR="00CC5C9A" w:rsidRPr="00A1781D">
        <w:rPr>
          <w:rStyle w:val="a5"/>
          <w:color w:val="auto"/>
        </w:rPr>
        <w:t>4.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0503127), (0503127z-месяц, квартал, год)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_Toc506403992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24" w:author="Зайцев Павел Борисович" w:date="2019-06-19T18:01:00Z">
        <w:r>
          <w:rPr>
            <w:webHidden/>
          </w:rPr>
          <w:t>5</w:t>
        </w:r>
      </w:ins>
      <w:del w:id="2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"_Toc506403994" </w:instrText>
      </w:r>
      <w:r>
        <w:fldChar w:fldCharType="separate"/>
      </w:r>
      <w:r w:rsidR="00CC5C9A" w:rsidRPr="00A1781D">
        <w:rPr>
          <w:rStyle w:val="a5"/>
          <w:color w:val="auto"/>
        </w:rPr>
        <w:t>5. Сведения об остатках денежных средств на счетах получателей средств бюджета (ф. 0503178)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_Toc506403994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26" w:author="Зайцев Павел Борисович" w:date="2019-06-19T18:01:00Z">
        <w:r>
          <w:rPr>
            <w:webHidden/>
          </w:rPr>
          <w:t>11</w:t>
        </w:r>
      </w:ins>
      <w:del w:id="27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43705B" w:rsidRDefault="0043705B" w:rsidP="00CC5C9A">
      <w:pPr>
        <w:pStyle w:val="18"/>
        <w:jc w:val="both"/>
        <w:rPr>
          <w:rStyle w:val="a5"/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 \l "ф_0503130" </w:instrText>
      </w:r>
      <w:r>
        <w:fldChar w:fldCharType="separate"/>
      </w:r>
      <w:r w:rsidR="00CC5C9A" w:rsidRPr="0043705B">
        <w:rPr>
          <w:rStyle w:val="a5"/>
        </w:rPr>
        <w:t>6.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 w:rsidR="00CC5C9A" w:rsidRPr="0043705B">
        <w:rPr>
          <w:rStyle w:val="a5"/>
          <w:webHidden/>
        </w:rPr>
        <w:tab/>
      </w:r>
      <w:r w:rsidRPr="0043705B">
        <w:rPr>
          <w:rStyle w:val="a5"/>
        </w:rPr>
        <w:t>12</w:t>
      </w:r>
    </w:p>
    <w:p w:rsidR="00CC5C9A" w:rsidRPr="00A1781D" w:rsidRDefault="0043705B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end"/>
      </w:r>
      <w:r w:rsidR="00FA5EB6">
        <w:fldChar w:fldCharType="begin"/>
      </w:r>
      <w:r w:rsidR="00FA5EB6">
        <w:instrText xml:space="preserve"> HYPERLINK \l "_Toc506403997" </w:instrText>
      </w:r>
      <w:r w:rsidR="00FA5EB6">
        <w:fldChar w:fldCharType="separate"/>
      </w:r>
      <w:r w:rsidR="00CC5C9A" w:rsidRPr="00A1781D">
        <w:rPr>
          <w:rStyle w:val="a5"/>
          <w:color w:val="auto"/>
        </w:rPr>
        <w:t>7. Справка по заключению счетов бюджетного учета отчетного финансового года (ф. 0503110)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_Toc506403997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28" w:author="Зайцев Павел Борисович" w:date="2019-06-19T18:01:00Z">
        <w:r w:rsidR="00FA5EB6">
          <w:rPr>
            <w:webHidden/>
          </w:rPr>
          <w:t>12</w:t>
        </w:r>
      </w:ins>
      <w:del w:id="29" w:author="Зайцев Павел Борисович" w:date="2019-06-19T18:01:00Z">
        <w:r w:rsidR="00FA5EB6"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 w:rsidR="00FA5EB6"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"_Toc506403998" </w:instrText>
      </w:r>
      <w:r>
        <w:fldChar w:fldCharType="separate"/>
      </w:r>
      <w:r w:rsidR="00CC5C9A" w:rsidRPr="00A1781D">
        <w:rPr>
          <w:rStyle w:val="a5"/>
          <w:color w:val="auto"/>
        </w:rPr>
        <w:t>8. Отчет о финансовых результатах деятельности (ф. 0503121)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_Toc506403998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30" w:author="Зайцев Павел Борисович" w:date="2019-06-19T18:01:00Z">
        <w:r>
          <w:rPr>
            <w:webHidden/>
          </w:rPr>
          <w:t>19</w:t>
        </w:r>
      </w:ins>
      <w:del w:id="31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"_Toc506403999" </w:instrText>
      </w:r>
      <w:r>
        <w:fldChar w:fldCharType="separate"/>
      </w:r>
      <w:r w:rsidR="00CC5C9A" w:rsidRPr="00A1781D">
        <w:rPr>
          <w:rStyle w:val="a5"/>
          <w:color w:val="auto"/>
        </w:rPr>
        <w:t>9. Сведения об исполнении судебных решений по денежным обязательствам бюджета (ф. 0503296), (Справочная таблица по неисполненным исполнительным документам)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_Toc506403999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32" w:author="Зайцев Павел Борисович" w:date="2019-06-19T18:01:00Z">
        <w:r>
          <w:rPr>
            <w:webHidden/>
          </w:rPr>
          <w:t>21</w:t>
        </w:r>
      </w:ins>
      <w:del w:id="3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"_Toc506404000" </w:instrText>
      </w:r>
      <w:r>
        <w:fldChar w:fldCharType="separate"/>
      </w:r>
      <w:r w:rsidR="00CC5C9A" w:rsidRPr="00A1781D">
        <w:rPr>
          <w:rStyle w:val="a5"/>
          <w:color w:val="auto"/>
        </w:rPr>
        <w:t>10. Отчетность по Резервному фонду Правительства Российской Федерации и Резервному фонду Президента Российской Федерации (ф. 0503127</w:t>
      </w:r>
      <w:r w:rsidR="00CC5C9A" w:rsidRPr="00A1781D">
        <w:rPr>
          <w:rStyle w:val="a5"/>
          <w:color w:val="auto"/>
          <w:lang w:val="en-US"/>
        </w:rPr>
        <w:t>u</w:t>
      </w:r>
      <w:r w:rsidR="00CC5C9A" w:rsidRPr="00A1781D">
        <w:rPr>
          <w:rStyle w:val="a5"/>
          <w:color w:val="auto"/>
        </w:rPr>
        <w:t>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_Toc506404000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34" w:author="Зайцев Павел Борисович" w:date="2019-06-19T18:01:00Z">
        <w:r>
          <w:rPr>
            <w:webHidden/>
          </w:rPr>
          <w:t>22</w:t>
        </w:r>
      </w:ins>
      <w:del w:id="3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"_Toc506404001" </w:instrText>
      </w:r>
      <w:r>
        <w:fldChar w:fldCharType="separate"/>
      </w:r>
      <w:r w:rsidR="00CC5C9A" w:rsidRPr="00A1781D">
        <w:rPr>
          <w:rStyle w:val="a5"/>
          <w:color w:val="auto"/>
        </w:rPr>
        <w:t>11. Отчет об исполнении бюджета Союзного государства (ф. 0503127s)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_Toc506404001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36" w:author="Зайцев Павел Борисович" w:date="2019-06-19T18:01:00Z">
        <w:r>
          <w:rPr>
            <w:webHidden/>
          </w:rPr>
          <w:t>22</w:t>
        </w:r>
      </w:ins>
      <w:del w:id="37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"_Toc506404002" </w:instrText>
      </w:r>
      <w:r>
        <w:fldChar w:fldCharType="separate"/>
      </w:r>
      <w:r w:rsidR="00CC5C9A" w:rsidRPr="00A1781D">
        <w:rPr>
          <w:rStyle w:val="a5"/>
          <w:color w:val="auto"/>
        </w:rPr>
        <w:t>12. Отчет о принятых бюджетных обязательствах (ф. 0503128)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_Toc506404002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38" w:author="Зайцев Павел Борисович" w:date="2019-06-19T18:01:00Z">
        <w:r>
          <w:rPr>
            <w:webHidden/>
          </w:rPr>
          <w:t>22</w:t>
        </w:r>
      </w:ins>
      <w:del w:id="39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43705B" w:rsidRDefault="0043705B" w:rsidP="00CC5C9A">
      <w:pPr>
        <w:pStyle w:val="18"/>
        <w:jc w:val="both"/>
        <w:rPr>
          <w:rStyle w:val="a5"/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 \l "ф_0503230" </w:instrText>
      </w:r>
      <w:r>
        <w:fldChar w:fldCharType="separate"/>
      </w:r>
      <w:r w:rsidR="00CC5C9A" w:rsidRPr="0043705B">
        <w:rPr>
          <w:rStyle w:val="a5"/>
        </w:rPr>
        <w:t>13. Разделительный (ликвидационный) баланс главного распорядителя, распорядителя, получателя бюджетных средств, главного администратора, администратора  источников финансирования дефицита бюджета, главного администратора, администратора доходов бюджета (ф. 0503230)</w:t>
      </w:r>
      <w:r w:rsidR="00CC5C9A" w:rsidRPr="0043705B">
        <w:rPr>
          <w:rStyle w:val="a5"/>
          <w:webHidden/>
        </w:rPr>
        <w:tab/>
      </w:r>
      <w:r>
        <w:rPr>
          <w:rStyle w:val="a5"/>
          <w:webHidden/>
        </w:rPr>
        <w:t>24</w:t>
      </w:r>
    </w:p>
    <w:p w:rsidR="00CC5C9A" w:rsidRPr="00A1781D" w:rsidRDefault="0043705B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end"/>
      </w:r>
      <w:r w:rsidR="00FA5EB6">
        <w:fldChar w:fldCharType="begin"/>
      </w:r>
      <w:r w:rsidR="00FA5EB6">
        <w:instrText xml:space="preserve"> HYPERLINK \l "_Toc506404004" </w:instrText>
      </w:r>
      <w:r w:rsidR="00FA5EB6">
        <w:fldChar w:fldCharType="separate"/>
      </w:r>
      <w:r w:rsidR="00CC5C9A" w:rsidRPr="00A1781D">
        <w:rPr>
          <w:rStyle w:val="a5"/>
          <w:color w:val="auto"/>
        </w:rPr>
        <w:t>14. Сведения о количестве подведомственных участников бюджетного процесса, учреждений и государственных (муниципальных) унитарных предприятий ф. 0503161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_Toc506404004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40" w:author="Зайцев Павел Борисович" w:date="2019-06-19T18:01:00Z">
        <w:r w:rsidR="00FA5EB6">
          <w:rPr>
            <w:webHidden/>
          </w:rPr>
          <w:t>25</w:t>
        </w:r>
      </w:ins>
      <w:del w:id="41" w:author="Зайцев Павел Борисович" w:date="2019-06-19T18:01:00Z">
        <w:r w:rsidR="00FA5EB6"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 w:rsidR="00FA5EB6"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"_Toc506404005" </w:instrText>
      </w:r>
      <w:r>
        <w:fldChar w:fldCharType="separate"/>
      </w:r>
      <w:r w:rsidR="00CC5C9A" w:rsidRPr="00A1781D">
        <w:rPr>
          <w:rStyle w:val="a5"/>
          <w:color w:val="auto"/>
        </w:rPr>
        <w:t>15. Сведения о результатах деятельности ф.0503162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_Toc506404005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42" w:author="Зайцев Павел Борисович" w:date="2019-06-19T18:01:00Z">
        <w:r>
          <w:rPr>
            <w:webHidden/>
          </w:rPr>
          <w:t>25</w:t>
        </w:r>
      </w:ins>
      <w:del w:id="4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"_Toc506404006" </w:instrText>
      </w:r>
      <w:r>
        <w:fldChar w:fldCharType="separate"/>
      </w:r>
      <w:r w:rsidR="00CC5C9A" w:rsidRPr="00A1781D">
        <w:rPr>
          <w:rStyle w:val="a5"/>
          <w:color w:val="auto"/>
        </w:rPr>
        <w:t>16. 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 ф.0503163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_Toc506404006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44" w:author="Зайцев Павел Борисович" w:date="2019-06-19T18:01:00Z">
        <w:r>
          <w:rPr>
            <w:webHidden/>
          </w:rPr>
          <w:t>25</w:t>
        </w:r>
      </w:ins>
      <w:del w:id="4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"_Toc506404007" </w:instrText>
      </w:r>
      <w:r>
        <w:fldChar w:fldCharType="separate"/>
      </w:r>
      <w:r w:rsidR="00CC5C9A" w:rsidRPr="00A1781D">
        <w:rPr>
          <w:rStyle w:val="a5"/>
          <w:color w:val="auto"/>
        </w:rPr>
        <w:t>17. Сведения об исполнении бюджета ф.0503164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_Toc506404007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46" w:author="Зайцев Павел Борисович" w:date="2019-06-19T18:01:00Z">
        <w:r>
          <w:rPr>
            <w:webHidden/>
          </w:rPr>
          <w:t>25</w:t>
        </w:r>
      </w:ins>
      <w:del w:id="47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"_Toc506404008" </w:instrText>
      </w:r>
      <w:r>
        <w:fldChar w:fldCharType="separate"/>
      </w:r>
      <w:r w:rsidR="00CC5C9A" w:rsidRPr="00A1781D">
        <w:rPr>
          <w:rStyle w:val="a5"/>
          <w:color w:val="auto"/>
        </w:rPr>
        <w:t>18. Сведения об исполнении мероприятий в рамках целевых программ ф. 0503166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_Toc506404008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48" w:author="Зайцев Павел Борисович" w:date="2019-06-19T18:01:00Z">
        <w:r>
          <w:rPr>
            <w:webHidden/>
          </w:rPr>
          <w:t>27</w:t>
        </w:r>
      </w:ins>
      <w:del w:id="49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"_Toc506404009" </w:instrText>
      </w:r>
      <w:r>
        <w:fldChar w:fldCharType="separate"/>
      </w:r>
      <w:r w:rsidR="00CC5C9A" w:rsidRPr="00A1781D">
        <w:rPr>
          <w:rStyle w:val="a5"/>
          <w:color w:val="auto"/>
        </w:rPr>
        <w:t>19. Сведения о движении нефинансовых активов ф.0503168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_Toc506404009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50" w:author="Зайцев Павел Борисович" w:date="2019-06-19T18:01:00Z">
        <w:r>
          <w:rPr>
            <w:webHidden/>
          </w:rPr>
          <w:t>27</w:t>
        </w:r>
      </w:ins>
      <w:del w:id="51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"_Toc506404010" </w:instrText>
      </w:r>
      <w:r>
        <w:fldChar w:fldCharType="separate"/>
      </w:r>
      <w:r w:rsidR="00CC5C9A" w:rsidRPr="00A1781D">
        <w:rPr>
          <w:rStyle w:val="a5"/>
          <w:color w:val="auto"/>
        </w:rPr>
        <w:t>20. Сведения об объектах незавершенного строительства, вложениях в объекты недвижимого имущества (ф. 0503190)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_Toc506404010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52" w:author="Зайцев Павел Борисович" w:date="2019-06-19T18:01:00Z">
        <w:r>
          <w:rPr>
            <w:webHidden/>
          </w:rPr>
          <w:t>29</w:t>
        </w:r>
      </w:ins>
      <w:del w:id="5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"_Toc506404011" </w:instrText>
      </w:r>
      <w:r>
        <w:fldChar w:fldCharType="separate"/>
      </w:r>
      <w:r w:rsidR="00CC5C9A" w:rsidRPr="00A1781D">
        <w:rPr>
          <w:rStyle w:val="a5"/>
          <w:color w:val="auto"/>
        </w:rPr>
        <w:t>21. Сведения по дебиторской и кредиторской задолженности ф.0503169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_Toc506404011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54" w:author="Зайцев Павел Борисович" w:date="2019-06-19T18:01:00Z">
        <w:r>
          <w:rPr>
            <w:webHidden/>
          </w:rPr>
          <w:t>30</w:t>
        </w:r>
      </w:ins>
      <w:del w:id="5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"_Toc506404012" </w:instrText>
      </w:r>
      <w:r>
        <w:fldChar w:fldCharType="separate"/>
      </w:r>
      <w:r w:rsidR="00CC5C9A" w:rsidRPr="00A1781D">
        <w:rPr>
          <w:rStyle w:val="a5"/>
          <w:color w:val="auto"/>
        </w:rPr>
        <w:t>22. Расшифровка  дебиторской задолженности по расчетам по выданным авансам ф. 0503191 (далее – Расшифровка ф. 0503191)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_Toc506404012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56" w:author="Зайцев Павел Борисович" w:date="2019-06-19T18:01:00Z">
        <w:r>
          <w:rPr>
            <w:webHidden/>
          </w:rPr>
          <w:t>35</w:t>
        </w:r>
      </w:ins>
      <w:del w:id="57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"_Toc506404013" </w:instrText>
      </w:r>
      <w:r>
        <w:fldChar w:fldCharType="separate"/>
      </w:r>
      <w:r w:rsidR="00CC5C9A" w:rsidRPr="00A1781D">
        <w:rPr>
          <w:rStyle w:val="a5"/>
          <w:color w:val="auto"/>
        </w:rPr>
        <w:t>23. Расшифровка дебиторской задолженности по контрактным обязательствам ф. 0503192 (далее – Расшифровка ф. 0503192)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_Toc506404013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58" w:author="Зайцев Павел Борисович" w:date="2019-06-19T18:01:00Z">
        <w:r>
          <w:rPr>
            <w:webHidden/>
          </w:rPr>
          <w:t>37</w:t>
        </w:r>
      </w:ins>
      <w:del w:id="59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"_Toc506404014" </w:instrText>
      </w:r>
      <w:r>
        <w:fldChar w:fldCharType="separate"/>
      </w:r>
      <w:r w:rsidR="00CC5C9A" w:rsidRPr="00A1781D">
        <w:rPr>
          <w:rStyle w:val="a5"/>
          <w:color w:val="auto"/>
        </w:rPr>
        <w:t>24. Расшифровка дебиторской задолженности по субсидиям организациям, предоставленным в соответствии абзацем ___ пункта ___ статьи ___ БК РФ (ф. 0503193) (далее – Расшифровка ф. 0503193)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_Toc506404014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60" w:author="Зайцев Павел Борисович" w:date="2019-06-19T18:01:00Z">
        <w:r>
          <w:rPr>
            <w:webHidden/>
          </w:rPr>
          <w:t>37</w:t>
        </w:r>
      </w:ins>
      <w:del w:id="61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"_Toc506404015" </w:instrText>
      </w:r>
      <w:r>
        <w:fldChar w:fldCharType="separate"/>
      </w:r>
      <w:r w:rsidR="00CC5C9A" w:rsidRPr="00A1781D">
        <w:rPr>
          <w:rStyle w:val="a5"/>
          <w:color w:val="auto"/>
        </w:rPr>
        <w:t>25. Сведения о финансовых вложениях получателя бюджетных средств, администратора источников финансирования дефицита бюджета ф. 0503171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_Toc506404015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62" w:author="Зайцев Павел Борисович" w:date="2019-06-19T18:01:00Z">
        <w:r>
          <w:rPr>
            <w:webHidden/>
          </w:rPr>
          <w:t>42</w:t>
        </w:r>
      </w:ins>
      <w:del w:id="6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"_Toc506404016" </w:instrText>
      </w:r>
      <w:r>
        <w:fldChar w:fldCharType="separate"/>
      </w:r>
      <w:r w:rsidR="00CC5C9A" w:rsidRPr="00A1781D">
        <w:rPr>
          <w:rStyle w:val="a5"/>
          <w:color w:val="auto"/>
        </w:rPr>
        <w:t>26. Сведения о государственном (муниципальном) долге, предоставленных бюджетных кредитах ф. 0503172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_Toc506404016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64" w:author="Зайцев Павел Борисович" w:date="2019-06-19T18:01:00Z">
        <w:r>
          <w:rPr>
            <w:webHidden/>
          </w:rPr>
          <w:t>42</w:t>
        </w:r>
      </w:ins>
      <w:del w:id="6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"_Toc506404017" </w:instrText>
      </w:r>
      <w:r>
        <w:fldChar w:fldCharType="separate"/>
      </w:r>
      <w:r w:rsidR="00CC5C9A" w:rsidRPr="00A1781D">
        <w:rPr>
          <w:rStyle w:val="a5"/>
          <w:color w:val="auto"/>
        </w:rPr>
        <w:t>27. Сведения об изменении остатков валюты баланса ф.0503173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_Toc506404017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66" w:author="Зайцев Павел Борисович" w:date="2019-06-19T18:01:00Z">
        <w:r>
          <w:rPr>
            <w:webHidden/>
          </w:rPr>
          <w:t>43</w:t>
        </w:r>
      </w:ins>
      <w:del w:id="67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"_Toc506404019" </w:instrText>
      </w:r>
      <w:r>
        <w:fldChar w:fldCharType="separate"/>
      </w:r>
      <w:r w:rsidR="00CC5C9A" w:rsidRPr="00A1781D">
        <w:rPr>
          <w:rStyle w:val="a5"/>
          <w:color w:val="auto"/>
        </w:rPr>
        <w:t>29.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ф. 0503174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_Toc506404019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68" w:author="Зайцев Павел Борисович" w:date="2019-06-19T18:01:00Z">
        <w:r>
          <w:rPr>
            <w:webHidden/>
          </w:rPr>
          <w:t>44</w:t>
        </w:r>
      </w:ins>
      <w:del w:id="69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"_Toc506404020" </w:instrText>
      </w:r>
      <w:r>
        <w:fldChar w:fldCharType="separate"/>
      </w:r>
      <w:r w:rsidR="00CC5C9A" w:rsidRPr="00A1781D">
        <w:rPr>
          <w:rStyle w:val="a5"/>
          <w:color w:val="auto"/>
        </w:rPr>
        <w:t>30.  Сведения о принятых и неисполненных обязательствах получателя бюджетных средств ф. 0503175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_Toc506404020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70" w:author="Зайцев Павел Борисович" w:date="2019-06-19T18:01:00Z">
        <w:r>
          <w:rPr>
            <w:webHidden/>
          </w:rPr>
          <w:t>44</w:t>
        </w:r>
      </w:ins>
      <w:del w:id="71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"_Toc506404021" </w:instrText>
      </w:r>
      <w:r>
        <w:fldChar w:fldCharType="separate"/>
      </w:r>
      <w:r w:rsidR="00CC5C9A" w:rsidRPr="00A1781D">
        <w:rPr>
          <w:rStyle w:val="a5"/>
          <w:color w:val="auto"/>
        </w:rPr>
        <w:t>31. Отчет о движении денежных средств ф.0503123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_Toc506404021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72" w:author="Зайцев Павел Борисович" w:date="2019-06-19T18:01:00Z">
        <w:r>
          <w:rPr>
            <w:webHidden/>
          </w:rPr>
          <w:t>45</w:t>
        </w:r>
      </w:ins>
      <w:del w:id="73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CC5C9A" w:rsidRPr="00A1781D" w:rsidRDefault="00FA5EB6" w:rsidP="00CC5C9A">
      <w:pPr>
        <w:pStyle w:val="18"/>
        <w:jc w:val="both"/>
        <w:rPr>
          <w:rFonts w:ascii="Calibri" w:eastAsia="Times New Roman" w:hAnsi="Calibri" w:cs="Times New Roman"/>
          <w:b w:val="0"/>
          <w:bCs w:val="0"/>
          <w:sz w:val="22"/>
          <w:szCs w:val="22"/>
          <w:lang w:eastAsia="ru-RU"/>
        </w:rPr>
      </w:pPr>
      <w:r>
        <w:fldChar w:fldCharType="begin"/>
      </w:r>
      <w:r>
        <w:instrText xml:space="preserve"> HYPERLINK \l "_Toc506404022" </w:instrText>
      </w:r>
      <w:r>
        <w:fldChar w:fldCharType="separate"/>
      </w:r>
      <w:r w:rsidR="00CC5C9A" w:rsidRPr="00A1781D">
        <w:rPr>
          <w:rStyle w:val="a5"/>
          <w:color w:val="auto"/>
        </w:rPr>
        <w:t>32. Контрольные соотношения между показателями форм бюджетной отчетности  главных администраторов средств федерального бюджета</w:t>
      </w:r>
      <w:r w:rsidR="00CC5C9A" w:rsidRPr="00A1781D">
        <w:rPr>
          <w:webHidden/>
        </w:rPr>
        <w:tab/>
      </w:r>
      <w:r w:rsidR="00CC5C9A" w:rsidRPr="00A1781D">
        <w:rPr>
          <w:webHidden/>
        </w:rPr>
        <w:fldChar w:fldCharType="begin"/>
      </w:r>
      <w:r w:rsidR="00CC5C9A" w:rsidRPr="00A1781D">
        <w:rPr>
          <w:webHidden/>
        </w:rPr>
        <w:instrText xml:space="preserve"> PAGEREF _Toc506404022 \h </w:instrText>
      </w:r>
      <w:r w:rsidR="00CC5C9A" w:rsidRPr="00A1781D">
        <w:rPr>
          <w:webHidden/>
        </w:rPr>
      </w:r>
      <w:r w:rsidR="00CC5C9A" w:rsidRPr="00A1781D">
        <w:rPr>
          <w:webHidden/>
        </w:rPr>
        <w:fldChar w:fldCharType="separate"/>
      </w:r>
      <w:ins w:id="74" w:author="Зайцев Павел Борисович" w:date="2019-06-19T18:01:00Z">
        <w:r>
          <w:rPr>
            <w:webHidden/>
          </w:rPr>
          <w:t>50</w:t>
        </w:r>
      </w:ins>
      <w:del w:id="75" w:author="Зайцев Павел Борисович" w:date="2019-06-19T18:01:00Z">
        <w:r w:rsidDel="00FA5EB6">
          <w:rPr>
            <w:webHidden/>
          </w:rPr>
          <w:delText>2</w:delText>
        </w:r>
      </w:del>
      <w:r w:rsidR="00CC5C9A" w:rsidRPr="00A1781D">
        <w:rPr>
          <w:webHidden/>
        </w:rPr>
        <w:fldChar w:fldCharType="end"/>
      </w:r>
      <w:r>
        <w:fldChar w:fldCharType="end"/>
      </w:r>
    </w:p>
    <w:p w:rsidR="000922BC" w:rsidRPr="00A1781D" w:rsidRDefault="00835AA1" w:rsidP="00CC5C9A">
      <w:pPr>
        <w:jc w:val="both"/>
        <w:rPr>
          <w:b/>
          <w:sz w:val="28"/>
          <w:szCs w:val="28"/>
        </w:rPr>
      </w:pPr>
      <w:r w:rsidRPr="00A1781D">
        <w:rPr>
          <w:b/>
          <w:bCs/>
        </w:rPr>
        <w:fldChar w:fldCharType="end"/>
      </w:r>
      <w:r w:rsidR="00D96A14" w:rsidRPr="00A1781D">
        <w:rPr>
          <w:b/>
        </w:rPr>
        <w:br w:type="page"/>
      </w:r>
    </w:p>
    <w:p w:rsidR="009874EF" w:rsidRPr="00A1781D" w:rsidRDefault="00CC5C9A" w:rsidP="009874EF">
      <w:pPr>
        <w:pStyle w:val="1"/>
        <w:numPr>
          <w:ilvl w:val="0"/>
          <w:numId w:val="0"/>
        </w:numPr>
        <w:ind w:right="-400"/>
        <w:jc w:val="both"/>
        <w:rPr>
          <w:b/>
          <w:sz w:val="24"/>
          <w:szCs w:val="24"/>
        </w:rPr>
      </w:pPr>
      <w:bookmarkStart w:id="76" w:name="_Toc424750540"/>
      <w:bookmarkStart w:id="77" w:name="_Toc506403989"/>
      <w:r w:rsidRPr="00A1781D">
        <w:rPr>
          <w:b/>
          <w:sz w:val="24"/>
          <w:szCs w:val="24"/>
        </w:rPr>
        <w:t xml:space="preserve">1. </w:t>
      </w:r>
      <w:r w:rsidR="009874EF" w:rsidRPr="00A1781D">
        <w:rPr>
          <w:b/>
          <w:sz w:val="24"/>
          <w:szCs w:val="24"/>
        </w:rPr>
        <w:t>Общие положения</w:t>
      </w:r>
      <w:bookmarkEnd w:id="76"/>
      <w:bookmarkEnd w:id="77"/>
    </w:p>
    <w:p w:rsidR="009874EF" w:rsidRPr="00A1781D" w:rsidRDefault="009874EF" w:rsidP="009874EF">
      <w:pPr>
        <w:pStyle w:val="1"/>
        <w:numPr>
          <w:ilvl w:val="0"/>
          <w:numId w:val="0"/>
        </w:numPr>
        <w:ind w:right="-400"/>
        <w:jc w:val="both"/>
        <w:rPr>
          <w:b/>
          <w:sz w:val="24"/>
          <w:szCs w:val="24"/>
        </w:rPr>
      </w:pP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proofErr w:type="gramStart"/>
      <w:r w:rsidRPr="00A1781D">
        <w:rPr>
          <w:sz w:val="24"/>
          <w:szCs w:val="24"/>
        </w:rPr>
        <w:t>Настоящие контрольные соотношения разработаны Федеральным казначейством на основании требований приказа Минфина России от 28.12.2010  № 191н «Об утверждении Инструкции о порядке составления и представления годовой, квартальной и месячной отчетности об исполнении бюджетов бюджетн</w:t>
      </w:r>
      <w:r w:rsidR="00597150">
        <w:rPr>
          <w:sz w:val="24"/>
          <w:szCs w:val="24"/>
        </w:rPr>
        <w:t>ой системы Российской Федерации</w:t>
      </w:r>
      <w:r w:rsidRPr="00A1781D">
        <w:rPr>
          <w:sz w:val="24"/>
          <w:szCs w:val="24"/>
        </w:rPr>
        <w:t xml:space="preserve"> (далее - Инструкция № 191н) и с учетом особенностей формирования главными администраторами средств федерального бюджета Отчета об исполнении федерального бюджета в целях его последующего представления в Федеральное</w:t>
      </w:r>
      <w:proofErr w:type="gramEnd"/>
      <w:r w:rsidRPr="00A1781D">
        <w:rPr>
          <w:sz w:val="24"/>
          <w:szCs w:val="24"/>
        </w:rPr>
        <w:t xml:space="preserve"> казначейство.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 xml:space="preserve">Настоящий документ раскрывает алгоритмы контроля показателей бюджетной отчетности, применяемые в прикладном программном обеспечении Федерального казначейства в части: 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контроля взаимосвязанных показателей в рамках одной формы, представленной субъектом бюджетной отчетности (</w:t>
      </w:r>
      <w:proofErr w:type="spellStart"/>
      <w:r w:rsidRPr="00A1781D">
        <w:rPr>
          <w:sz w:val="24"/>
          <w:szCs w:val="24"/>
        </w:rPr>
        <w:t>внутридокументный</w:t>
      </w:r>
      <w:proofErr w:type="spellEnd"/>
      <w:r w:rsidRPr="00A1781D">
        <w:rPr>
          <w:sz w:val="24"/>
          <w:szCs w:val="24"/>
        </w:rPr>
        <w:t xml:space="preserve"> контроль);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контроля взаимосвязанных показателей различных форм, представленных субъектом бюджетной отчетности (междокументный контроль).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Настоящий документ не содержит требований к форматам передачи информации, используемой нормативно-справочной информации, а также требований по обеспечению субъектом бюджетной отчетности соответствия идентичных показателей и взаимосвязанных расчетов с другими участниками бюджетного процесса.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Каждое контрольное соотношение структурировано на две части (правую и левую), разделенные знаком сравнения (равно, не равно, больше, меньше и т.п.).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proofErr w:type="gramStart"/>
      <w:r w:rsidRPr="00A1781D">
        <w:rPr>
          <w:sz w:val="24"/>
          <w:szCs w:val="24"/>
        </w:rPr>
        <w:t>Вычисление правой и левой частей осуществляется с помощью стандартных математических операций, применяемых к строкам и графам отчетной (отчетных) форм.</w:t>
      </w:r>
      <w:proofErr w:type="gramEnd"/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случае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если строка (графа) и/или набор строк (граф) не могут быть идентифицированы исходя из структуры отчетной формы, в контрольных соотношениях применяется логический «ключ», обеспечивающий однозначную идентификацию строки (графы) (коды бюджетной классификации, коды счетов бюджетного учета и т.п.).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Результат сравнения правой и левой части имеет логический тип: Да</w:t>
      </w:r>
      <w:proofErr w:type="gramStart"/>
      <w:r w:rsidRPr="00A1781D">
        <w:rPr>
          <w:sz w:val="24"/>
          <w:szCs w:val="24"/>
        </w:rPr>
        <w:t>/Н</w:t>
      </w:r>
      <w:proofErr w:type="gramEnd"/>
      <w:r w:rsidRPr="00A1781D">
        <w:rPr>
          <w:sz w:val="24"/>
          <w:szCs w:val="24"/>
        </w:rPr>
        <w:t xml:space="preserve">ет. 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случае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если правая (левая) часть контрольного соотношения удовлетворяет условию сравнения с левой (правой) его частью (результат «Да») - контрольное соотношение считается выполненным.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случае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если правая (левая) часть контрольного соотношения не удовлетворяет условию сравнения с левой (правой) его частью (результат «Нет») - контрольное соотношение считается невыполненным.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случае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если форма (формы) отчетности, используемые при вычислении правой или левой части контрольного соотношения, не представлены на момент проверки, соответствующая часть выражения считается равной нулю.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целях обеспечения идентификации смысловой нагрузки ошибки при отрицательном результате проверки контрольного соотношения каждое контрольное соотношение сопровождается пояснением в графе «Контроль показателя» (например, «Бюджетные назначения должны быть больше или равны фактическому исполнению»).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lastRenderedPageBreak/>
        <w:t>В случае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если в рамках </w:t>
      </w:r>
      <w:proofErr w:type="spellStart"/>
      <w:r w:rsidRPr="00A1781D">
        <w:rPr>
          <w:sz w:val="24"/>
          <w:szCs w:val="24"/>
        </w:rPr>
        <w:t>междокументного</w:t>
      </w:r>
      <w:proofErr w:type="spellEnd"/>
      <w:r w:rsidRPr="00A1781D">
        <w:rPr>
          <w:sz w:val="24"/>
          <w:szCs w:val="24"/>
        </w:rPr>
        <w:t xml:space="preserve"> контроля формы отчетности имеют разную периодичность, междокументный контроль осуществляется только на ту дату, на которую указанные отчетные формы подлежат совместному представлению. 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Например, Отчет</w:t>
      </w:r>
      <w:proofErr w:type="gramStart"/>
      <w:r w:rsidRPr="00A1781D">
        <w:rPr>
          <w:sz w:val="24"/>
          <w:szCs w:val="24"/>
        </w:rPr>
        <w:t xml:space="preserve"> А</w:t>
      </w:r>
      <w:proofErr w:type="gramEnd"/>
      <w:r w:rsidRPr="00A1781D">
        <w:rPr>
          <w:sz w:val="24"/>
          <w:szCs w:val="24"/>
        </w:rPr>
        <w:t xml:space="preserve"> представляется ежемесячно и в составе годового отчета, а Отчет Б только в составе годового отчета, и существует требование о соответствии отдельных показателей Отчета А показателям Отчета Б. Междокументный контроль может быть применен только при приеме годовой отчетности и не применим в рамках иных отчетных дат.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proofErr w:type="gramStart"/>
      <w:r w:rsidRPr="00A1781D">
        <w:rPr>
          <w:sz w:val="24"/>
          <w:szCs w:val="24"/>
        </w:rPr>
        <w:t>Принимая во внимание, что проводимые субъектом бюджетной отчетности хозяйственные операции могут быть не специфицированы в рамках действующих нормативных правовых документов по бюджетному учету, отчетности и бюджетной классификации и/или могут быть допущенными к исполнению «как есть», отрицательные результаты проверки некоторых контрольных соотношений могут быть классифицированы как допустимые.</w:t>
      </w:r>
      <w:proofErr w:type="gramEnd"/>
      <w:r w:rsidRPr="00A1781D">
        <w:rPr>
          <w:sz w:val="24"/>
          <w:szCs w:val="24"/>
        </w:rPr>
        <w:t xml:space="preserve"> При этом</w:t>
      </w:r>
      <w:proofErr w:type="gramStart"/>
      <w:r w:rsidRPr="00A1781D">
        <w:rPr>
          <w:sz w:val="24"/>
          <w:szCs w:val="24"/>
        </w:rPr>
        <w:t>,</w:t>
      </w:r>
      <w:proofErr w:type="gramEnd"/>
      <w:r w:rsidRPr="00A1781D">
        <w:rPr>
          <w:sz w:val="24"/>
          <w:szCs w:val="24"/>
        </w:rPr>
        <w:t xml:space="preserve"> причины расхождений от установленных требований и их влияние на выполнение указанных контрольных соотношений подлежат отражению в пояснительной записке субъекта бюджетной отчетности. </w:t>
      </w:r>
    </w:p>
    <w:p w:rsidR="009874EF" w:rsidRPr="00A1781D" w:rsidRDefault="009874EF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Учитывая наличие особенностей исполнения федерального бюджета главными администраторами средств и в рамках реализации полномочий по формированию бюджетной от</w:t>
      </w:r>
      <w:r w:rsidR="003B6F08" w:rsidRPr="00A1781D">
        <w:rPr>
          <w:sz w:val="24"/>
          <w:szCs w:val="24"/>
        </w:rPr>
        <w:t>четности,</w:t>
      </w:r>
      <w:r w:rsidRPr="00A1781D">
        <w:rPr>
          <w:sz w:val="24"/>
          <w:szCs w:val="24"/>
        </w:rPr>
        <w:t xml:space="preserve"> главный администратор средств федерального бюджета устанавливает контрольные соотношения к показателям бюджетной отчетности подведомственных учреждений на основании положений Инструкции № 191н.</w:t>
      </w:r>
    </w:p>
    <w:p w:rsidR="009874EF" w:rsidRPr="00B42329" w:rsidRDefault="00AA1B56" w:rsidP="0081542E">
      <w:pPr>
        <w:spacing w:line="360" w:lineRule="atLeast"/>
        <w:ind w:firstLine="720"/>
        <w:jc w:val="both"/>
        <w:rPr>
          <w:sz w:val="24"/>
          <w:szCs w:val="24"/>
        </w:rPr>
      </w:pPr>
      <w:r w:rsidRPr="00A1781D">
        <w:rPr>
          <w:sz w:val="24"/>
          <w:szCs w:val="24"/>
        </w:rPr>
        <w:t>В то же время контрольные соотношения, применимые только к отчетности главного администратора средств федерального бюджета, отмечены признаком ГРБС.</w:t>
      </w:r>
      <w:r w:rsidR="00031E6B" w:rsidRPr="00A1781D">
        <w:rPr>
          <w:sz w:val="24"/>
          <w:szCs w:val="24"/>
        </w:rPr>
        <w:t xml:space="preserve"> </w:t>
      </w:r>
      <w:r w:rsidR="009874EF" w:rsidRPr="00A1781D">
        <w:rPr>
          <w:sz w:val="24"/>
          <w:szCs w:val="24"/>
        </w:rPr>
        <w:t xml:space="preserve">Замечания и предложения по настоящим контрольным соотношениям просьба направлять на адрес электронной почты: </w:t>
      </w:r>
      <w:hyperlink r:id="rId10" w:history="1">
        <w:r w:rsidR="0043705B" w:rsidRPr="00083FA5">
          <w:rPr>
            <w:rStyle w:val="a5"/>
            <w:sz w:val="24"/>
            <w:szCs w:val="24"/>
          </w:rPr>
          <w:t>o0201@roskazna.ru</w:t>
        </w:r>
      </w:hyperlink>
      <w:r w:rsidR="00B42329" w:rsidRPr="00B42329">
        <w:rPr>
          <w:rStyle w:val="a5"/>
          <w:sz w:val="24"/>
          <w:szCs w:val="24"/>
        </w:rPr>
        <w:t>, 5</w:t>
      </w:r>
      <w:r w:rsidR="00B42329">
        <w:rPr>
          <w:rStyle w:val="a5"/>
          <w:sz w:val="24"/>
          <w:szCs w:val="24"/>
          <w:lang w:val="en-US"/>
        </w:rPr>
        <w:t>n</w:t>
      </w:r>
      <w:r w:rsidR="00B42329" w:rsidRPr="00B42329">
        <w:rPr>
          <w:rStyle w:val="a5"/>
          <w:sz w:val="24"/>
          <w:szCs w:val="24"/>
        </w:rPr>
        <w:t>@</w:t>
      </w:r>
      <w:proofErr w:type="spellStart"/>
      <w:r w:rsidR="00B42329">
        <w:rPr>
          <w:rStyle w:val="a5"/>
          <w:sz w:val="24"/>
          <w:szCs w:val="24"/>
          <w:lang w:val="en-US"/>
        </w:rPr>
        <w:t>roskazna</w:t>
      </w:r>
      <w:proofErr w:type="spellEnd"/>
      <w:r w:rsidR="00B42329" w:rsidRPr="00B42329">
        <w:rPr>
          <w:rStyle w:val="a5"/>
          <w:sz w:val="24"/>
          <w:szCs w:val="24"/>
        </w:rPr>
        <w:t>.</w:t>
      </w:r>
      <w:proofErr w:type="spellStart"/>
      <w:r w:rsidR="00B42329">
        <w:rPr>
          <w:rStyle w:val="a5"/>
          <w:sz w:val="24"/>
          <w:szCs w:val="24"/>
          <w:lang w:val="en-US"/>
        </w:rPr>
        <w:t>ru</w:t>
      </w:r>
      <w:proofErr w:type="spellEnd"/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Применяемые сокращения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 xml:space="preserve">1. Уровень ошибки: 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proofErr w:type="gramStart"/>
      <w:r w:rsidRPr="00A359CC">
        <w:rPr>
          <w:sz w:val="24"/>
          <w:szCs w:val="24"/>
        </w:rPr>
        <w:t>Блокирующий</w:t>
      </w:r>
      <w:proofErr w:type="gramEnd"/>
      <w:r w:rsidRPr="00A359CC">
        <w:rPr>
          <w:sz w:val="24"/>
          <w:szCs w:val="24"/>
        </w:rPr>
        <w:t xml:space="preserve"> (Б) – представление отчетности при наличии ошибки блокирующего уровня невозможно;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proofErr w:type="gramStart"/>
      <w:r w:rsidRPr="00A359CC">
        <w:rPr>
          <w:sz w:val="24"/>
          <w:szCs w:val="24"/>
        </w:rPr>
        <w:t>Предупреждающий</w:t>
      </w:r>
      <w:proofErr w:type="gramEnd"/>
      <w:r w:rsidRPr="00A359CC">
        <w:rPr>
          <w:sz w:val="24"/>
          <w:szCs w:val="24"/>
        </w:rPr>
        <w:t xml:space="preserve"> (П) – представление отчетности возможно, но </w:t>
      </w:r>
      <w:r>
        <w:rPr>
          <w:sz w:val="24"/>
          <w:szCs w:val="24"/>
        </w:rPr>
        <w:t>выявленные</w:t>
      </w:r>
      <w:r w:rsidRPr="00A359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ошибки </w:t>
      </w:r>
      <w:r w:rsidRPr="00A359CC">
        <w:rPr>
          <w:sz w:val="24"/>
          <w:szCs w:val="24"/>
        </w:rPr>
        <w:t>контрол</w:t>
      </w:r>
      <w:r>
        <w:rPr>
          <w:sz w:val="24"/>
          <w:szCs w:val="24"/>
        </w:rPr>
        <w:t>я</w:t>
      </w:r>
      <w:r w:rsidRPr="00A359CC">
        <w:rPr>
          <w:sz w:val="24"/>
          <w:szCs w:val="24"/>
        </w:rPr>
        <w:t xml:space="preserve"> подлежат </w:t>
      </w:r>
      <w:r>
        <w:rPr>
          <w:sz w:val="24"/>
          <w:szCs w:val="24"/>
        </w:rPr>
        <w:t>раскрытию</w:t>
      </w:r>
      <w:r w:rsidRPr="00A359CC">
        <w:rPr>
          <w:sz w:val="24"/>
          <w:szCs w:val="24"/>
        </w:rPr>
        <w:t xml:space="preserve"> в текстовой части Пояснительной записки.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2. Тип отчетного периода: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Годовая – Г;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Квартальная – К;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Месячная – М.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3. Тип субъекта</w:t>
      </w:r>
      <w:r>
        <w:rPr>
          <w:sz w:val="24"/>
          <w:szCs w:val="24"/>
        </w:rPr>
        <w:t xml:space="preserve"> отчетности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ПБС – получатель бюджетный средств, администратор доходов</w:t>
      </w:r>
    </w:p>
    <w:p w:rsidR="00A359CC" w:rsidRPr="00A359CC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РБС – распорядитель бюджетных средств</w:t>
      </w:r>
    </w:p>
    <w:p w:rsidR="00A359CC" w:rsidRPr="00A1781D" w:rsidRDefault="00A359CC" w:rsidP="00A359CC">
      <w:pPr>
        <w:spacing w:line="360" w:lineRule="atLeast"/>
        <w:ind w:firstLine="720"/>
        <w:jc w:val="both"/>
        <w:rPr>
          <w:sz w:val="24"/>
          <w:szCs w:val="24"/>
        </w:rPr>
      </w:pPr>
      <w:r w:rsidRPr="00A359CC">
        <w:rPr>
          <w:sz w:val="24"/>
          <w:szCs w:val="24"/>
        </w:rPr>
        <w:t>ГРБС – главный распорядитель бюджетных средств, главный администратор доходов</w:t>
      </w:r>
    </w:p>
    <w:p w:rsidR="002B28A7" w:rsidRPr="00A1781D" w:rsidRDefault="00175081" w:rsidP="00CC5C9A">
      <w:pPr>
        <w:pStyle w:val="1"/>
        <w:numPr>
          <w:ilvl w:val="0"/>
          <w:numId w:val="0"/>
        </w:numPr>
        <w:rPr>
          <w:b/>
          <w:sz w:val="18"/>
          <w:szCs w:val="18"/>
        </w:rPr>
      </w:pPr>
      <w:r w:rsidRPr="00A1781D">
        <w:rPr>
          <w:sz w:val="24"/>
          <w:szCs w:val="24"/>
        </w:rPr>
        <w:br w:type="page"/>
      </w:r>
      <w:bookmarkStart w:id="78" w:name="_Toc424750541"/>
      <w:bookmarkStart w:id="79" w:name="_Toc506403990"/>
      <w:r w:rsidR="00CC5C9A" w:rsidRPr="00A1781D">
        <w:rPr>
          <w:b/>
          <w:sz w:val="18"/>
          <w:szCs w:val="18"/>
        </w:rPr>
        <w:lastRenderedPageBreak/>
        <w:t>2</w:t>
      </w:r>
      <w:r w:rsidR="002B28A7" w:rsidRPr="00A1781D">
        <w:rPr>
          <w:b/>
          <w:sz w:val="18"/>
          <w:szCs w:val="18"/>
        </w:rPr>
        <w:t>. Справка о суммах консолидируемых поступлений, подлежащих зачислению на счет бюджета (ф. 0503184)</w:t>
      </w:r>
      <w:bookmarkEnd w:id="78"/>
      <w:bookmarkEnd w:id="79"/>
      <w:r w:rsidR="002B28A7" w:rsidRPr="00A1781D">
        <w:rPr>
          <w:b/>
          <w:sz w:val="18"/>
          <w:szCs w:val="18"/>
        </w:rPr>
        <w:t xml:space="preserve"> </w:t>
      </w:r>
    </w:p>
    <w:p w:rsidR="000922BC" w:rsidRPr="00A1781D" w:rsidRDefault="002B28A7" w:rsidP="00F35DD5">
      <w:pPr>
        <w:rPr>
          <w:b/>
          <w:sz w:val="18"/>
          <w:szCs w:val="18"/>
        </w:rPr>
      </w:pPr>
      <w:r w:rsidRPr="00A1781D">
        <w:rPr>
          <w:sz w:val="18"/>
          <w:szCs w:val="18"/>
        </w:rPr>
        <w:t>(</w:t>
      </w:r>
      <w:r w:rsidR="000922BC" w:rsidRPr="00A1781D">
        <w:rPr>
          <w:sz w:val="18"/>
          <w:szCs w:val="18"/>
        </w:rPr>
        <w:t>месяц, квартал, год)</w:t>
      </w:r>
    </w:p>
    <w:p w:rsidR="000040C0" w:rsidRPr="00A1781D" w:rsidRDefault="00CD2803" w:rsidP="00DC5A5E">
      <w:pPr>
        <w:jc w:val="both"/>
        <w:rPr>
          <w:sz w:val="18"/>
          <w:szCs w:val="18"/>
        </w:rPr>
      </w:pPr>
      <w:r w:rsidRPr="00A1781D">
        <w:rPr>
          <w:sz w:val="18"/>
          <w:szCs w:val="18"/>
        </w:rPr>
        <w:t xml:space="preserve">Коды бюджетной классификации, отраженные в Справке (ф. 0503184), должны соответствовать «Справочнику КБК для отражения в документе Справка ф. 0504833 сумм в пути на счете 40105», а также </w:t>
      </w:r>
      <w:r w:rsidR="00254AE1" w:rsidRPr="00A1781D">
        <w:rPr>
          <w:sz w:val="18"/>
          <w:szCs w:val="18"/>
        </w:rPr>
        <w:t>1531101101001х000180, 1531101116001х000180, 10011011060011000180, 10011011070011000180, 10011011080011000180, 10011011170011000180, 10011011180011000180, 10011011190011000180</w:t>
      </w:r>
      <w:r w:rsidR="00F53648" w:rsidRPr="00A1781D">
        <w:rPr>
          <w:sz w:val="18"/>
          <w:szCs w:val="18"/>
        </w:rPr>
        <w:t>, 10011011260011000180, 10011011290011000180</w:t>
      </w:r>
      <w:r w:rsidR="00CD3AF1" w:rsidRPr="00A1781D">
        <w:rPr>
          <w:sz w:val="18"/>
          <w:szCs w:val="18"/>
        </w:rPr>
        <w:t>, 10011011010011000180</w:t>
      </w:r>
      <w:r w:rsidR="00316164" w:rsidRPr="00A1781D">
        <w:rPr>
          <w:sz w:val="18"/>
          <w:szCs w:val="18"/>
        </w:rPr>
        <w:t>, 10011011360011000180, 10011011390011000180</w:t>
      </w:r>
    </w:p>
    <w:p w:rsidR="000922BC" w:rsidRPr="00A1781D" w:rsidRDefault="000922BC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</w:rPr>
        <w:t>внутридокументного</w:t>
      </w:r>
      <w:proofErr w:type="spellEnd"/>
      <w:r w:rsidRPr="00A1781D">
        <w:rPr>
          <w:b/>
          <w:sz w:val="18"/>
          <w:szCs w:val="18"/>
        </w:rPr>
        <w:t xml:space="preserve"> контроля </w:t>
      </w:r>
      <w:r w:rsidRPr="00A1781D">
        <w:rPr>
          <w:b/>
          <w:sz w:val="18"/>
          <w:szCs w:val="18"/>
        </w:rPr>
        <w:br/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"/>
        <w:gridCol w:w="590"/>
        <w:gridCol w:w="743"/>
        <w:gridCol w:w="757"/>
        <w:gridCol w:w="1502"/>
        <w:gridCol w:w="3298"/>
        <w:gridCol w:w="1531"/>
        <w:gridCol w:w="1417"/>
      </w:tblGrid>
      <w:tr w:rsidR="007D67AB" w:rsidRPr="00A1781D" w:rsidTr="00991282">
        <w:trPr>
          <w:trHeight w:val="658"/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b/>
                <w:sz w:val="18"/>
                <w:szCs w:val="18"/>
              </w:rPr>
              <w:t>п</w:t>
            </w:r>
            <w:proofErr w:type="gramEnd"/>
            <w:r w:rsidRPr="00A1781D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Раздел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Соотношение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Строка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Графа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AB" w:rsidRPr="00A1781D" w:rsidRDefault="007D67AB" w:rsidP="0080539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</w:t>
            </w:r>
            <w:r w:rsidRPr="00A1781D">
              <w:rPr>
                <w:b/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контроля</w:t>
            </w:r>
          </w:p>
        </w:tc>
      </w:tr>
      <w:tr w:rsidR="007D67AB" w:rsidRPr="00A1781D" w:rsidTr="0099128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010,</w:t>
            </w:r>
          </w:p>
          <w:p w:rsidR="007D67AB" w:rsidRPr="00A1781D" w:rsidRDefault="007D67A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соответственно строки 010, 520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7D67AB" w:rsidRPr="00A1781D" w:rsidTr="0099128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010+520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7AB" w:rsidRPr="00A1781D" w:rsidRDefault="007D67AB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</w:tbl>
    <w:p w:rsidR="00287799" w:rsidRPr="00A1781D" w:rsidRDefault="00287799" w:rsidP="00287799">
      <w:pPr>
        <w:rPr>
          <w:b/>
          <w:sz w:val="18"/>
          <w:szCs w:val="18"/>
          <w:u w:val="single"/>
        </w:rPr>
      </w:pPr>
    </w:p>
    <w:p w:rsidR="00287799" w:rsidRPr="00A1781D" w:rsidRDefault="00287799" w:rsidP="00287799">
      <w:pPr>
        <w:rPr>
          <w:sz w:val="18"/>
          <w:szCs w:val="18"/>
        </w:rPr>
      </w:pPr>
      <w:r w:rsidRPr="00A1781D">
        <w:rPr>
          <w:sz w:val="18"/>
          <w:szCs w:val="18"/>
        </w:rPr>
        <w:t>Показатели Справки ф. 0503184 на 01.01. равны нулю, за исключением показателей Справок ф. 0503184 главных администраторов средств федерального бюджета (код главы по БК 100, 153).</w:t>
      </w:r>
    </w:p>
    <w:p w:rsidR="000922BC" w:rsidRPr="00A1781D" w:rsidRDefault="000922BC">
      <w:pPr>
        <w:jc w:val="center"/>
        <w:rPr>
          <w:b/>
          <w:sz w:val="18"/>
          <w:szCs w:val="18"/>
          <w:u w:val="single"/>
        </w:rPr>
      </w:pPr>
    </w:p>
    <w:p w:rsidR="0006764E" w:rsidRPr="00A1781D" w:rsidRDefault="00CC5C9A" w:rsidP="002B28A7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80" w:name="_Toc424750542"/>
      <w:bookmarkStart w:id="81" w:name="_Toc506403991"/>
      <w:r w:rsidRPr="00A1781D">
        <w:rPr>
          <w:b/>
          <w:sz w:val="18"/>
          <w:szCs w:val="18"/>
        </w:rPr>
        <w:t>3</w:t>
      </w:r>
      <w:r w:rsidR="00F36D0D" w:rsidRPr="00A1781D">
        <w:rPr>
          <w:b/>
          <w:sz w:val="18"/>
          <w:szCs w:val="18"/>
        </w:rPr>
        <w:t xml:space="preserve">. </w:t>
      </w:r>
      <w:r w:rsidR="0006764E" w:rsidRPr="00A1781D">
        <w:rPr>
          <w:b/>
          <w:sz w:val="18"/>
          <w:szCs w:val="18"/>
        </w:rPr>
        <w:t>Справка по консолидируемым расчетам</w:t>
      </w:r>
      <w:r w:rsidR="003402E3" w:rsidRPr="00A1781D">
        <w:rPr>
          <w:b/>
          <w:sz w:val="18"/>
          <w:szCs w:val="18"/>
        </w:rPr>
        <w:t xml:space="preserve"> (</w:t>
      </w:r>
      <w:r w:rsidR="0006764E" w:rsidRPr="00A1781D">
        <w:rPr>
          <w:b/>
          <w:sz w:val="18"/>
          <w:szCs w:val="18"/>
        </w:rPr>
        <w:t>ф .0503125)</w:t>
      </w:r>
      <w:bookmarkEnd w:id="80"/>
      <w:bookmarkEnd w:id="81"/>
    </w:p>
    <w:p w:rsidR="0006764E" w:rsidRPr="00A1781D" w:rsidRDefault="0006764E" w:rsidP="002B28A7">
      <w:pPr>
        <w:rPr>
          <w:sz w:val="18"/>
          <w:szCs w:val="18"/>
        </w:rPr>
      </w:pPr>
      <w:r w:rsidRPr="00A1781D">
        <w:rPr>
          <w:sz w:val="18"/>
          <w:szCs w:val="18"/>
        </w:rPr>
        <w:t>(месяц, квартал, год)</w:t>
      </w:r>
    </w:p>
    <w:p w:rsidR="001B104A" w:rsidRPr="00A1781D" w:rsidRDefault="001B104A" w:rsidP="002B28A7">
      <w:pPr>
        <w:rPr>
          <w:sz w:val="18"/>
          <w:szCs w:val="18"/>
        </w:rPr>
      </w:pPr>
    </w:p>
    <w:p w:rsidR="00A1240B" w:rsidRPr="00A1781D" w:rsidRDefault="00A1240B" w:rsidP="002B28A7">
      <w:pPr>
        <w:ind w:left="360" w:right="-427"/>
        <w:jc w:val="both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</w:rPr>
        <w:t>внутридокументного</w:t>
      </w:r>
      <w:proofErr w:type="spellEnd"/>
      <w:r w:rsidRPr="00A1781D">
        <w:rPr>
          <w:b/>
          <w:sz w:val="18"/>
          <w:szCs w:val="18"/>
        </w:rPr>
        <w:t xml:space="preserve"> контроля</w:t>
      </w:r>
      <w:r w:rsidR="005944ED" w:rsidRPr="00A1781D">
        <w:rPr>
          <w:b/>
          <w:sz w:val="18"/>
          <w:szCs w:val="18"/>
        </w:rPr>
        <w:t>:</w:t>
      </w:r>
    </w:p>
    <w:p w:rsidR="005944ED" w:rsidRPr="00A1781D" w:rsidRDefault="005944ED" w:rsidP="002B28A7">
      <w:pPr>
        <w:ind w:left="360" w:right="-427"/>
        <w:jc w:val="both"/>
        <w:rPr>
          <w:b/>
          <w:sz w:val="18"/>
          <w:szCs w:val="18"/>
        </w:rPr>
      </w:pPr>
    </w:p>
    <w:tbl>
      <w:tblPr>
        <w:tblW w:w="1082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709"/>
        <w:gridCol w:w="595"/>
        <w:gridCol w:w="567"/>
        <w:gridCol w:w="964"/>
        <w:gridCol w:w="709"/>
        <w:gridCol w:w="595"/>
        <w:gridCol w:w="567"/>
        <w:gridCol w:w="539"/>
        <w:gridCol w:w="1134"/>
        <w:gridCol w:w="1984"/>
        <w:gridCol w:w="709"/>
        <w:gridCol w:w="709"/>
        <w:gridCol w:w="651"/>
      </w:tblGrid>
      <w:tr w:rsidR="00AB0A7A" w:rsidRPr="00293FB2" w:rsidTr="00AB0A7A">
        <w:trPr>
          <w:trHeight w:val="339"/>
          <w:tblHeader/>
        </w:trPr>
        <w:tc>
          <w:tcPr>
            <w:tcW w:w="397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964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39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Комментарий </w:t>
            </w:r>
            <w:r w:rsidRPr="00293FB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709" w:type="dxa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651" w:type="dxa"/>
            <w:vAlign w:val="center"/>
          </w:tcPr>
          <w:p w:rsidR="00EC42A4" w:rsidRPr="00293FB2" w:rsidRDefault="00EC42A4" w:rsidP="00AF170C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AB0A7A" w:rsidRPr="00293FB2" w:rsidTr="00AB0A7A">
        <w:trPr>
          <w:trHeight w:val="74"/>
        </w:trPr>
        <w:tc>
          <w:tcPr>
            <w:tcW w:w="39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 w:rsidRPr="00047D22">
              <w:rPr>
                <w:sz w:val="16"/>
                <w:szCs w:val="16"/>
              </w:rPr>
              <w:t>«Итого»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42A4" w:rsidRPr="00293FB2" w:rsidRDefault="00EC42A4" w:rsidP="00EC42A4">
            <w:pPr>
              <w:jc w:val="center"/>
              <w:rPr>
                <w:sz w:val="16"/>
                <w:szCs w:val="16"/>
              </w:rPr>
            </w:pPr>
            <w:r w:rsidRPr="00137C19">
              <w:rPr>
                <w:sz w:val="16"/>
                <w:szCs w:val="16"/>
              </w:rPr>
              <w:t xml:space="preserve">Сумма строк </w:t>
            </w:r>
            <w:r w:rsidRPr="00047D22">
              <w:rPr>
                <w:sz w:val="16"/>
                <w:szCs w:val="16"/>
              </w:rPr>
              <w:t>«в том числе по номеру (коду) счета»</w:t>
            </w:r>
          </w:p>
        </w:tc>
        <w:tc>
          <w:tcPr>
            <w:tcW w:w="198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Строка </w:t>
            </w:r>
            <w:r w:rsidRPr="00047D22">
              <w:rPr>
                <w:sz w:val="16"/>
                <w:szCs w:val="16"/>
              </w:rPr>
              <w:t>«Итого»</w:t>
            </w:r>
            <w:r>
              <w:rPr>
                <w:sz w:val="16"/>
                <w:szCs w:val="16"/>
              </w:rPr>
              <w:t xml:space="preserve"> не соответствует сумме строк </w:t>
            </w:r>
            <w:r w:rsidRPr="00047D22">
              <w:rPr>
                <w:sz w:val="16"/>
                <w:szCs w:val="16"/>
              </w:rPr>
              <w:t>«в том числе по номеру (коду) счета»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ГРБС</w:t>
            </w:r>
          </w:p>
        </w:tc>
        <w:tc>
          <w:tcPr>
            <w:tcW w:w="709" w:type="dxa"/>
            <w:vAlign w:val="center"/>
          </w:tcPr>
          <w:p w:rsidR="00EC42A4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М, К, Г</w:t>
            </w:r>
          </w:p>
        </w:tc>
        <w:tc>
          <w:tcPr>
            <w:tcW w:w="651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B0A7A" w:rsidRPr="00293FB2" w:rsidTr="00AB0A7A">
        <w:trPr>
          <w:trHeight w:val="74"/>
        </w:trPr>
        <w:tc>
          <w:tcPr>
            <w:tcW w:w="39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 w:rsidRPr="00047D22">
              <w:rPr>
                <w:sz w:val="16"/>
                <w:szCs w:val="16"/>
              </w:rPr>
              <w:t>«Итого»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42A4" w:rsidRPr="00293FB2" w:rsidRDefault="00EC42A4" w:rsidP="00EC42A4">
            <w:pPr>
              <w:jc w:val="center"/>
              <w:rPr>
                <w:sz w:val="16"/>
                <w:szCs w:val="16"/>
              </w:rPr>
            </w:pPr>
            <w:r w:rsidRPr="00137C19">
              <w:rPr>
                <w:sz w:val="16"/>
                <w:szCs w:val="16"/>
              </w:rPr>
              <w:t xml:space="preserve">Сумма строк </w:t>
            </w:r>
            <w:r w:rsidRPr="00047D22">
              <w:rPr>
                <w:sz w:val="16"/>
                <w:szCs w:val="16"/>
              </w:rPr>
              <w:t>«в том числе по номеру (коду) счета»</w:t>
            </w:r>
          </w:p>
        </w:tc>
        <w:tc>
          <w:tcPr>
            <w:tcW w:w="198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Строка </w:t>
            </w:r>
            <w:r w:rsidRPr="00047D22">
              <w:rPr>
                <w:sz w:val="16"/>
                <w:szCs w:val="16"/>
              </w:rPr>
              <w:t>«Итого»</w:t>
            </w:r>
            <w:r>
              <w:rPr>
                <w:sz w:val="16"/>
                <w:szCs w:val="16"/>
              </w:rPr>
              <w:t xml:space="preserve"> не соответствует сумме строк </w:t>
            </w:r>
            <w:r w:rsidRPr="00047D22">
              <w:rPr>
                <w:sz w:val="16"/>
                <w:szCs w:val="16"/>
              </w:rPr>
              <w:t>«в том числе по номеру (коду) счета»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ГРБС</w:t>
            </w:r>
          </w:p>
        </w:tc>
        <w:tc>
          <w:tcPr>
            <w:tcW w:w="709" w:type="dxa"/>
            <w:vAlign w:val="center"/>
          </w:tcPr>
          <w:p w:rsidR="00EC42A4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М, К, Г</w:t>
            </w:r>
          </w:p>
        </w:tc>
        <w:tc>
          <w:tcPr>
            <w:tcW w:w="651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B0A7A" w:rsidRPr="00293FB2" w:rsidTr="00AB0A7A">
        <w:trPr>
          <w:trHeight w:val="74"/>
        </w:trPr>
        <w:tc>
          <w:tcPr>
            <w:tcW w:w="39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B96248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 w:rsidRPr="00047D22">
              <w:rPr>
                <w:sz w:val="16"/>
                <w:szCs w:val="16"/>
              </w:rPr>
              <w:t>«Итого»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3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42A4" w:rsidRPr="00293FB2" w:rsidRDefault="00EC42A4" w:rsidP="00EC42A4">
            <w:pPr>
              <w:jc w:val="center"/>
              <w:rPr>
                <w:sz w:val="16"/>
                <w:szCs w:val="16"/>
              </w:rPr>
            </w:pPr>
            <w:r w:rsidRPr="00137C19">
              <w:rPr>
                <w:sz w:val="16"/>
                <w:szCs w:val="16"/>
              </w:rPr>
              <w:t xml:space="preserve">Сумма строк </w:t>
            </w:r>
            <w:r w:rsidRPr="00047D22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денежные расчеты</w:t>
            </w:r>
            <w:r w:rsidRPr="00047D22">
              <w:rPr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и «неденежные расчеты»</w:t>
            </w:r>
          </w:p>
        </w:tc>
        <w:tc>
          <w:tcPr>
            <w:tcW w:w="198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Строка </w:t>
            </w:r>
            <w:r w:rsidRPr="00047D22">
              <w:rPr>
                <w:sz w:val="16"/>
                <w:szCs w:val="16"/>
              </w:rPr>
              <w:t>«Итого»</w:t>
            </w:r>
            <w:r>
              <w:rPr>
                <w:sz w:val="16"/>
                <w:szCs w:val="16"/>
              </w:rPr>
              <w:t xml:space="preserve"> не соответствует сумме строк </w:t>
            </w:r>
            <w:r w:rsidRPr="005142D6">
              <w:rPr>
                <w:sz w:val="16"/>
                <w:szCs w:val="16"/>
              </w:rPr>
              <w:t>«денежные расчеты» и «неденежные расчеты»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ГРБС</w:t>
            </w:r>
          </w:p>
        </w:tc>
        <w:tc>
          <w:tcPr>
            <w:tcW w:w="709" w:type="dxa"/>
            <w:vAlign w:val="center"/>
          </w:tcPr>
          <w:p w:rsidR="00EC42A4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М, К, Г</w:t>
            </w:r>
          </w:p>
        </w:tc>
        <w:tc>
          <w:tcPr>
            <w:tcW w:w="651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AB0A7A" w:rsidRPr="00293FB2" w:rsidTr="00AB0A7A">
        <w:trPr>
          <w:trHeight w:val="74"/>
        </w:trPr>
        <w:tc>
          <w:tcPr>
            <w:tcW w:w="39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B96248"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 w:rsidRPr="00047D22">
              <w:rPr>
                <w:sz w:val="16"/>
                <w:szCs w:val="16"/>
              </w:rPr>
              <w:t>«Итого»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95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C42A4" w:rsidRPr="00293FB2" w:rsidRDefault="00EC42A4" w:rsidP="00AF170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3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C42A4" w:rsidRPr="00293FB2" w:rsidRDefault="00EC42A4" w:rsidP="00EC42A4">
            <w:pPr>
              <w:jc w:val="center"/>
              <w:rPr>
                <w:sz w:val="16"/>
                <w:szCs w:val="16"/>
              </w:rPr>
            </w:pPr>
            <w:r w:rsidRPr="00137C19">
              <w:rPr>
                <w:sz w:val="16"/>
                <w:szCs w:val="16"/>
              </w:rPr>
              <w:t xml:space="preserve">Сумма строк </w:t>
            </w:r>
            <w:r w:rsidRPr="00047D22"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</w:rPr>
              <w:t>денежные расчеты</w:t>
            </w:r>
            <w:r w:rsidRPr="00047D22">
              <w:rPr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 xml:space="preserve"> и «неденежные расчеты»</w:t>
            </w:r>
          </w:p>
        </w:tc>
        <w:tc>
          <w:tcPr>
            <w:tcW w:w="1984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Строка </w:t>
            </w:r>
            <w:r w:rsidRPr="00047D22">
              <w:rPr>
                <w:sz w:val="16"/>
                <w:szCs w:val="16"/>
              </w:rPr>
              <w:t>«Итого»</w:t>
            </w:r>
            <w:r>
              <w:rPr>
                <w:sz w:val="16"/>
                <w:szCs w:val="16"/>
              </w:rPr>
              <w:t xml:space="preserve"> не соответствует сумме строк </w:t>
            </w:r>
            <w:r w:rsidRPr="005142D6">
              <w:rPr>
                <w:sz w:val="16"/>
                <w:szCs w:val="16"/>
              </w:rPr>
              <w:t>«денежные расчеты» и «неденежные расчеты»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ГРБС</w:t>
            </w:r>
          </w:p>
        </w:tc>
        <w:tc>
          <w:tcPr>
            <w:tcW w:w="709" w:type="dxa"/>
            <w:vAlign w:val="center"/>
          </w:tcPr>
          <w:p w:rsidR="00EC42A4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М, К, Г</w:t>
            </w:r>
          </w:p>
        </w:tc>
        <w:tc>
          <w:tcPr>
            <w:tcW w:w="651" w:type="dxa"/>
            <w:vAlign w:val="center"/>
          </w:tcPr>
          <w:p w:rsidR="00EC42A4" w:rsidRPr="00293FB2" w:rsidRDefault="00EC42A4" w:rsidP="00AF17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EC42A4" w:rsidRPr="00A1781D" w:rsidRDefault="00B96248" w:rsidP="00425A5F">
      <w:pPr>
        <w:ind w:right="5"/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*данные контроли не применяются в Справках ф. 0503125 по счетам 1205хх000, 1206хх000, 1207хх000, 1301хх000, 1 302хх000</w:t>
      </w:r>
    </w:p>
    <w:p w:rsidR="00B96248" w:rsidRPr="005238E0" w:rsidRDefault="00B96248" w:rsidP="005238E0">
      <w:pPr>
        <w:pStyle w:val="1"/>
        <w:numPr>
          <w:ilvl w:val="0"/>
          <w:numId w:val="0"/>
        </w:numPr>
        <w:ind w:right="5"/>
        <w:rPr>
          <w:b/>
          <w:sz w:val="18"/>
        </w:rPr>
      </w:pPr>
      <w:bookmarkStart w:id="82" w:name="_Toc424750543"/>
      <w:bookmarkStart w:id="83" w:name="_Toc506403992"/>
    </w:p>
    <w:p w:rsidR="000922BC" w:rsidRPr="00EC42A4" w:rsidRDefault="00CC5C9A" w:rsidP="0013621A">
      <w:pPr>
        <w:pStyle w:val="1"/>
        <w:numPr>
          <w:ilvl w:val="0"/>
          <w:numId w:val="0"/>
        </w:numPr>
        <w:ind w:right="5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4</w:t>
      </w:r>
      <w:r w:rsidR="002B28A7" w:rsidRPr="00A1781D">
        <w:rPr>
          <w:b/>
          <w:sz w:val="18"/>
          <w:szCs w:val="18"/>
        </w:rPr>
        <w:t xml:space="preserve">. </w:t>
      </w:r>
      <w:r w:rsidR="000922BC" w:rsidRPr="00A1781D">
        <w:rPr>
          <w:b/>
          <w:sz w:val="18"/>
          <w:szCs w:val="18"/>
        </w:rPr>
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0503127), (0503127z</w:t>
      </w:r>
      <w:r w:rsidR="00961145" w:rsidRPr="00A1781D">
        <w:rPr>
          <w:b/>
          <w:sz w:val="18"/>
          <w:szCs w:val="18"/>
        </w:rPr>
        <w:t>-</w:t>
      </w:r>
      <w:r w:rsidR="00C54FAD" w:rsidRPr="00A1781D">
        <w:rPr>
          <w:b/>
          <w:sz w:val="18"/>
          <w:szCs w:val="18"/>
        </w:rPr>
        <w:t xml:space="preserve">месяц, </w:t>
      </w:r>
      <w:r w:rsidR="00961145" w:rsidRPr="00A1781D">
        <w:rPr>
          <w:b/>
          <w:sz w:val="18"/>
          <w:szCs w:val="18"/>
        </w:rPr>
        <w:t>квартал, год</w:t>
      </w:r>
      <w:r w:rsidR="000922BC" w:rsidRPr="00A1781D">
        <w:rPr>
          <w:b/>
          <w:sz w:val="18"/>
          <w:szCs w:val="18"/>
        </w:rPr>
        <w:t>)</w:t>
      </w:r>
      <w:bookmarkEnd w:id="82"/>
      <w:bookmarkEnd w:id="83"/>
    </w:p>
    <w:p w:rsidR="005034D9" w:rsidRPr="00EC42A4" w:rsidRDefault="005034D9" w:rsidP="005034D9">
      <w:pPr>
        <w:rPr>
          <w:sz w:val="18"/>
          <w:szCs w:val="18"/>
        </w:rPr>
      </w:pPr>
    </w:p>
    <w:p w:rsidR="005034D9" w:rsidRPr="00A1781D" w:rsidRDefault="00EC42A4" w:rsidP="005034D9">
      <w:pPr>
        <w:rPr>
          <w:sz w:val="18"/>
          <w:szCs w:val="18"/>
        </w:rPr>
      </w:pPr>
      <w:r>
        <w:rPr>
          <w:sz w:val="18"/>
          <w:szCs w:val="18"/>
        </w:rPr>
        <w:t>Форматно-логический контроль</w:t>
      </w:r>
      <w:r w:rsidR="005034D9" w:rsidRPr="00A1781D">
        <w:rPr>
          <w:sz w:val="18"/>
          <w:szCs w:val="18"/>
        </w:rPr>
        <w:t xml:space="preserve"> при загрузке формы 0503127</w:t>
      </w:r>
      <w:r w:rsidR="005034D9" w:rsidRPr="00A1781D">
        <w:rPr>
          <w:sz w:val="18"/>
          <w:szCs w:val="18"/>
          <w:lang w:val="en-US"/>
        </w:rPr>
        <w:t>z</w:t>
      </w:r>
      <w:r w:rsidR="005034D9" w:rsidRPr="00A1781D">
        <w:rPr>
          <w:sz w:val="18"/>
          <w:szCs w:val="18"/>
        </w:rPr>
        <w:t xml:space="preserve"> (месяц, квартал, год)</w:t>
      </w:r>
    </w:p>
    <w:p w:rsidR="005034D9" w:rsidRPr="00A1781D" w:rsidRDefault="005034D9" w:rsidP="005034D9">
      <w:pPr>
        <w:rPr>
          <w:b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851"/>
        <w:gridCol w:w="567"/>
        <w:gridCol w:w="2126"/>
        <w:gridCol w:w="2551"/>
        <w:gridCol w:w="1134"/>
      </w:tblGrid>
      <w:tr w:rsidR="005034D9" w:rsidRPr="00A1781D" w:rsidTr="00873705">
        <w:trPr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  <w:r w:rsidRPr="00A1781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</w:t>
            </w:r>
            <w:r w:rsidRPr="00A1781D">
              <w:rPr>
                <w:b/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4D9" w:rsidRPr="00A1781D" w:rsidRDefault="005034D9" w:rsidP="00873705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</w:t>
            </w:r>
            <w:r w:rsidRPr="00A1781D">
              <w:rPr>
                <w:b/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контроля</w:t>
            </w:r>
          </w:p>
        </w:tc>
      </w:tr>
      <w:tr w:rsidR="006B1D34" w:rsidRPr="00A1781D" w:rsidTr="008737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 w:rsidP="005034D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КБК доходов </w:t>
            </w:r>
            <w:r w:rsidRPr="00A1781D">
              <w:rPr>
                <w:sz w:val="18"/>
                <w:szCs w:val="18"/>
              </w:rPr>
              <w:br/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х </w:t>
            </w:r>
            <w:proofErr w:type="spellStart"/>
            <w:r w:rsidRPr="00A1781D">
              <w:rPr>
                <w:sz w:val="18"/>
                <w:szCs w:val="18"/>
              </w:rPr>
              <w:t>хх</w:t>
            </w:r>
            <w:proofErr w:type="spellEnd"/>
            <w:r w:rsidRPr="00A1781D">
              <w:rPr>
                <w:sz w:val="18"/>
                <w:szCs w:val="18"/>
              </w:rPr>
              <w:t xml:space="preserve">  </w:t>
            </w:r>
            <w:proofErr w:type="spellStart"/>
            <w:r w:rsidRPr="00A1781D">
              <w:rPr>
                <w:sz w:val="18"/>
                <w:szCs w:val="18"/>
              </w:rPr>
              <w:t>ххххх</w:t>
            </w:r>
            <w:proofErr w:type="spellEnd"/>
            <w:r w:rsidRPr="00A1781D">
              <w:rPr>
                <w:sz w:val="18"/>
                <w:szCs w:val="18"/>
              </w:rPr>
              <w:t xml:space="preserve"> 01 6000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в строках, составляющих строку 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4" w:rsidRPr="00A1781D" w:rsidRDefault="006B1D34" w:rsidP="005034D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 w:rsidP="00EC42A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по КБК доходов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х </w:t>
            </w:r>
            <w:proofErr w:type="spellStart"/>
            <w:r w:rsidRPr="00A1781D">
              <w:rPr>
                <w:sz w:val="18"/>
                <w:szCs w:val="18"/>
              </w:rPr>
              <w:t>хх</w:t>
            </w:r>
            <w:proofErr w:type="spellEnd"/>
            <w:r w:rsidRPr="00A1781D">
              <w:rPr>
                <w:sz w:val="18"/>
                <w:szCs w:val="18"/>
              </w:rPr>
              <w:t xml:space="preserve">  </w:t>
            </w:r>
            <w:proofErr w:type="spellStart"/>
            <w:r w:rsidRPr="00A1781D">
              <w:rPr>
                <w:sz w:val="18"/>
                <w:szCs w:val="18"/>
              </w:rPr>
              <w:t>ххххх</w:t>
            </w:r>
            <w:proofErr w:type="spellEnd"/>
            <w:r w:rsidRPr="00A1781D">
              <w:rPr>
                <w:sz w:val="18"/>
                <w:szCs w:val="18"/>
              </w:rPr>
              <w:t xml:space="preserve"> 01 6000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требуют пояснения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 w:rsidP="006B1D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Предупреждающий</w:t>
            </w:r>
          </w:p>
        </w:tc>
      </w:tr>
      <w:tr w:rsidR="006B1D34" w:rsidRPr="00A1781D" w:rsidTr="0087370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 w:rsidP="005034D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КБК доходов </w:t>
            </w:r>
            <w:r w:rsidRPr="00A1781D">
              <w:rPr>
                <w:sz w:val="18"/>
                <w:szCs w:val="18"/>
              </w:rPr>
              <w:br/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х </w:t>
            </w:r>
            <w:proofErr w:type="spellStart"/>
            <w:r w:rsidRPr="00A1781D">
              <w:rPr>
                <w:sz w:val="18"/>
                <w:szCs w:val="18"/>
              </w:rPr>
              <w:t>хх</w:t>
            </w:r>
            <w:proofErr w:type="spellEnd"/>
            <w:r w:rsidRPr="00A1781D">
              <w:rPr>
                <w:sz w:val="18"/>
                <w:szCs w:val="18"/>
              </w:rPr>
              <w:t xml:space="preserve">  </w:t>
            </w:r>
            <w:proofErr w:type="spellStart"/>
            <w:r w:rsidRPr="00A1781D">
              <w:rPr>
                <w:sz w:val="18"/>
                <w:szCs w:val="18"/>
              </w:rPr>
              <w:t>ххххх</w:t>
            </w:r>
            <w:proofErr w:type="spellEnd"/>
            <w:r w:rsidRPr="00A1781D">
              <w:rPr>
                <w:sz w:val="18"/>
                <w:szCs w:val="18"/>
              </w:rPr>
              <w:t xml:space="preserve"> 01 7000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в строках, составляющих строку 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 w:rsidP="0087370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D34" w:rsidRPr="00A1781D" w:rsidRDefault="006B1D34" w:rsidP="005034D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 w:rsidP="005034D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по КБК доходов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х </w:t>
            </w:r>
            <w:proofErr w:type="spellStart"/>
            <w:r w:rsidRPr="00A1781D">
              <w:rPr>
                <w:sz w:val="18"/>
                <w:szCs w:val="18"/>
              </w:rPr>
              <w:t>хх</w:t>
            </w:r>
            <w:proofErr w:type="spellEnd"/>
            <w:r w:rsidRPr="00A1781D">
              <w:rPr>
                <w:sz w:val="18"/>
                <w:szCs w:val="18"/>
              </w:rPr>
              <w:t xml:space="preserve">  </w:t>
            </w:r>
            <w:proofErr w:type="spellStart"/>
            <w:r w:rsidRPr="00A1781D">
              <w:rPr>
                <w:sz w:val="18"/>
                <w:szCs w:val="18"/>
              </w:rPr>
              <w:t>ххххх</w:t>
            </w:r>
            <w:proofErr w:type="spellEnd"/>
            <w:r w:rsidRPr="00A1781D">
              <w:rPr>
                <w:sz w:val="18"/>
                <w:szCs w:val="18"/>
              </w:rPr>
              <w:t xml:space="preserve"> 01 7000 </w:t>
            </w:r>
            <w:proofErr w:type="spellStart"/>
            <w:r w:rsidRPr="00A1781D">
              <w:rPr>
                <w:sz w:val="18"/>
                <w:szCs w:val="18"/>
              </w:rPr>
              <w:t>ххх</w:t>
            </w:r>
            <w:proofErr w:type="spellEnd"/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требуют пояснения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 w:rsidP="006B1D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Предупреждающий</w:t>
            </w:r>
          </w:p>
        </w:tc>
      </w:tr>
    </w:tbl>
    <w:p w:rsidR="005034D9" w:rsidRPr="00A1781D" w:rsidRDefault="005034D9" w:rsidP="005034D9">
      <w:pPr>
        <w:rPr>
          <w:lang w:val="en-US"/>
        </w:rPr>
      </w:pPr>
    </w:p>
    <w:p w:rsidR="000922BC" w:rsidRPr="00A1781D" w:rsidRDefault="000922BC" w:rsidP="0013621A">
      <w:pPr>
        <w:ind w:right="5"/>
        <w:rPr>
          <w:b/>
          <w:sz w:val="18"/>
          <w:szCs w:val="18"/>
        </w:rPr>
      </w:pPr>
    </w:p>
    <w:p w:rsidR="00002598" w:rsidRPr="00A1781D" w:rsidRDefault="00002598" w:rsidP="00002598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Код главы в графе 3 «Код по бюджетной классификации» ф. 0503127 (раздел 1, 2, 3) должен соответствовать коду источника (коду главы, представившей отчет) по всем строкам, за исключением итоговых  строк: 010, 200, 450, 500, 8%. </w:t>
      </w:r>
    </w:p>
    <w:p w:rsidR="00002598" w:rsidRPr="00A1781D" w:rsidRDefault="00002598" w:rsidP="0013621A">
      <w:pPr>
        <w:ind w:right="5"/>
        <w:rPr>
          <w:b/>
          <w:sz w:val="18"/>
          <w:szCs w:val="18"/>
        </w:rPr>
      </w:pPr>
    </w:p>
    <w:p w:rsidR="000922BC" w:rsidRPr="00A1781D" w:rsidRDefault="000922BC" w:rsidP="003402E3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</w:rPr>
        <w:t>внутридокументного</w:t>
      </w:r>
      <w:proofErr w:type="spellEnd"/>
      <w:r w:rsidRPr="00A1781D">
        <w:rPr>
          <w:b/>
          <w:sz w:val="18"/>
          <w:szCs w:val="18"/>
        </w:rPr>
        <w:t xml:space="preserve"> контроля</w:t>
      </w:r>
    </w:p>
    <w:p w:rsidR="000922BC" w:rsidRPr="00A1781D" w:rsidRDefault="000922BC" w:rsidP="003402E3">
      <w:pPr>
        <w:rPr>
          <w:b/>
          <w:sz w:val="18"/>
          <w:szCs w:val="18"/>
          <w:u w:val="single"/>
        </w:rPr>
      </w:pPr>
      <w:r w:rsidRPr="00A1781D">
        <w:rPr>
          <w:b/>
          <w:sz w:val="18"/>
          <w:szCs w:val="18"/>
        </w:rPr>
        <w:t xml:space="preserve"> </w:t>
      </w:r>
      <w:r w:rsidRPr="00A1781D">
        <w:rPr>
          <w:b/>
          <w:sz w:val="18"/>
          <w:szCs w:val="18"/>
          <w:u w:val="single"/>
        </w:rPr>
        <w:t xml:space="preserve">в месяце: </w:t>
      </w:r>
    </w:p>
    <w:p w:rsidR="00A90B83" w:rsidRPr="00A1781D" w:rsidRDefault="00A90B83" w:rsidP="00A90B83">
      <w:pPr>
        <w:rPr>
          <w:b/>
          <w:sz w:val="18"/>
          <w:szCs w:val="18"/>
          <w:u w:val="single"/>
        </w:rPr>
      </w:pPr>
      <w:r w:rsidRPr="00A1781D">
        <w:rPr>
          <w:b/>
          <w:sz w:val="18"/>
          <w:szCs w:val="18"/>
          <w:u w:val="single"/>
        </w:rPr>
        <w:t>графа 4</w:t>
      </w:r>
      <w:r w:rsidR="00B47878" w:rsidRPr="00A1781D">
        <w:rPr>
          <w:b/>
          <w:sz w:val="18"/>
          <w:szCs w:val="18"/>
          <w:u w:val="single"/>
        </w:rPr>
        <w:t>, 9</w:t>
      </w:r>
      <w:r w:rsidRPr="00A1781D">
        <w:rPr>
          <w:b/>
          <w:sz w:val="18"/>
          <w:szCs w:val="18"/>
          <w:u w:val="single"/>
        </w:rPr>
        <w:t xml:space="preserve"> раздела 1 и 3 </w:t>
      </w:r>
      <w:r w:rsidR="00B47878" w:rsidRPr="00A1781D">
        <w:rPr>
          <w:b/>
          <w:sz w:val="18"/>
          <w:szCs w:val="18"/>
          <w:u w:val="single"/>
        </w:rPr>
        <w:t xml:space="preserve">(по поступлениям) </w:t>
      </w:r>
      <w:r w:rsidRPr="00A1781D">
        <w:rPr>
          <w:b/>
          <w:sz w:val="18"/>
          <w:szCs w:val="18"/>
          <w:u w:val="single"/>
        </w:rPr>
        <w:t>не заполняется.</w:t>
      </w:r>
    </w:p>
    <w:p w:rsidR="000922BC" w:rsidRPr="00A1781D" w:rsidRDefault="000922BC">
      <w:pPr>
        <w:ind w:left="360"/>
        <w:rPr>
          <w:b/>
          <w:sz w:val="18"/>
          <w:szCs w:val="1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4"/>
        <w:gridCol w:w="1035"/>
        <w:gridCol w:w="1425"/>
        <w:gridCol w:w="1740"/>
        <w:gridCol w:w="1320"/>
        <w:gridCol w:w="2220"/>
        <w:gridCol w:w="1254"/>
        <w:gridCol w:w="708"/>
      </w:tblGrid>
      <w:tr w:rsidR="00172BD4" w:rsidRPr="00A1781D" w:rsidTr="00BC66BD">
        <w:trPr>
          <w:trHeight w:val="658"/>
          <w:tblHeader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  <w:r w:rsidRPr="00A1781D">
              <w:rPr>
                <w:rStyle w:val="afe"/>
                <w:sz w:val="18"/>
                <w:szCs w:val="18"/>
              </w:rPr>
              <w:footnoteReference w:id="2"/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 + 7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431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 + 8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431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**,  где гр. 4 &lt;&gt; «0»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**, где гр. 4 &lt;&gt; «0»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4 - 8</w:t>
            </w:r>
          </w:p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**, где гр. 4 = «0»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**, где гр. 4 = «0»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</w:t>
            </w:r>
            <w:r w:rsidRPr="00A1781D">
              <w:rPr>
                <w:sz w:val="18"/>
                <w:szCs w:val="18"/>
                <w:lang w:val="en-US"/>
              </w:rPr>
              <w:t>0</w:t>
            </w:r>
            <w:r w:rsidRPr="00A1781D">
              <w:rPr>
                <w:sz w:val="18"/>
                <w:szCs w:val="18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= 0)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= 0)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11 раздела 2 Отчета ф. 0503127 равна 0  при отсутствии ЛБО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0E5860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5.1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&gt;0)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&gt;0)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5-9</w:t>
            </w:r>
          </w:p>
          <w:p w:rsidR="006A5C14" w:rsidRPr="00A1781D" w:rsidRDefault="006A5C14" w:rsidP="00E414FF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 w:rsidP="006B1D3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010,</w:t>
            </w:r>
          </w:p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520,</w:t>
            </w:r>
          </w:p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4, 6, 7, 8, 9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соответственно строки 010, 520, 620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4, 6, 7, 8, 9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431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5,11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431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 7, 8, 9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всех строк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 7, 8, 9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431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7, 8, 9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 (графы 6,7,8) -</w:t>
            </w:r>
            <w:r w:rsidRPr="00A1781D">
              <w:rPr>
                <w:sz w:val="18"/>
                <w:szCs w:val="18"/>
              </w:rPr>
              <w:br/>
              <w:t>200 (графы 7,8,9)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F4F30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7, 8, 9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- 500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6, 7, 8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F4F30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4, 5, 10, 11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F4F30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172BD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4, 6, 7, 8, 9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520+620+700+800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2BD4" w:rsidRPr="00A1781D" w:rsidRDefault="00172BD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4, 6 ,7 ,8 , 9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BD4" w:rsidRPr="00A1781D" w:rsidRDefault="006F4F30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710,720,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700, 710, 720, 820, 821, 822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 w:rsidP="006B1D34">
            <w:pPr>
              <w:snapToGrid w:val="0"/>
              <w:rPr>
                <w:rStyle w:val="a5"/>
                <w:color w:val="auto"/>
                <w:sz w:val="18"/>
                <w:szCs w:val="18"/>
                <w:u w:val="none"/>
              </w:rPr>
            </w:pPr>
            <w:r w:rsidRPr="00A1781D">
              <w:rPr>
                <w:sz w:val="18"/>
                <w:szCs w:val="18"/>
              </w:rPr>
              <w:t>«0», за исключением глав:</w:t>
            </w:r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rStyle w:val="a5"/>
                <w:color w:val="auto"/>
                <w:sz w:val="18"/>
                <w:szCs w:val="18"/>
                <w:u w:val="none"/>
              </w:rPr>
              <w:t>054, 069,   092,  139, 157, 169, 051, 053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 w:rsidP="007C5D6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19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700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710+720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для главы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</w:t>
            </w:r>
            <w:r w:rsidRPr="00A1781D">
              <w:rPr>
                <w:sz w:val="18"/>
                <w:szCs w:val="18"/>
              </w:rPr>
              <w:lastRenderedPageBreak/>
              <w:t>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для главы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800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6, 7, 8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810+820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6, 7, 8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B1D34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6,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811+812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D34" w:rsidRPr="00A1781D" w:rsidRDefault="006B1D3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6,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D34" w:rsidRPr="00A1781D" w:rsidRDefault="006B1D3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81</w:t>
            </w:r>
            <w:r w:rsidRPr="00A1781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6,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29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81</w:t>
            </w:r>
            <w:r w:rsidRPr="00A1781D">
              <w:rPr>
                <w:sz w:val="18"/>
                <w:szCs w:val="18"/>
              </w:rPr>
              <w:t xml:space="preserve">0,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  <w:r w:rsidRPr="00A1781D"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  <w:lang w:val="en-US"/>
              </w:rPr>
              <w:t>1</w:t>
            </w:r>
            <w:r w:rsidRPr="00A1781D">
              <w:rPr>
                <w:sz w:val="18"/>
                <w:szCs w:val="18"/>
              </w:rPr>
              <w:t xml:space="preserve">, </w:t>
            </w:r>
            <w:r w:rsidRPr="00A1781D">
              <w:rPr>
                <w:sz w:val="18"/>
                <w:szCs w:val="18"/>
                <w:lang w:val="en-US"/>
              </w:rPr>
              <w:t>81</w:t>
            </w: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820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821+822</w:t>
            </w:r>
          </w:p>
        </w:tc>
        <w:tc>
          <w:tcPr>
            <w:tcW w:w="12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82</w:t>
            </w:r>
            <w:r w:rsidRPr="00A1781D">
              <w:rPr>
                <w:sz w:val="18"/>
                <w:szCs w:val="18"/>
              </w:rPr>
              <w:t xml:space="preserve">0, </w:t>
            </w:r>
            <w:r w:rsidRPr="00A1781D">
              <w:rPr>
                <w:sz w:val="18"/>
                <w:szCs w:val="18"/>
                <w:lang w:val="en-US"/>
              </w:rPr>
              <w:t>821</w:t>
            </w:r>
            <w:r w:rsidRPr="00A1781D">
              <w:rPr>
                <w:sz w:val="18"/>
                <w:szCs w:val="18"/>
              </w:rPr>
              <w:t xml:space="preserve">, </w:t>
            </w:r>
            <w:r w:rsidRPr="00A1781D">
              <w:rPr>
                <w:sz w:val="18"/>
                <w:szCs w:val="18"/>
                <w:lang w:val="en-US"/>
              </w:rPr>
              <w:t>82</w:t>
            </w: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</w:t>
            </w: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32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800, 810, 811, 812, 820, 821, 822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4,9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33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811 </w:t>
            </w: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6, 8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47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только для главы 100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812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F64EC4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35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F64EC4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822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F64EC4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710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720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3B6F0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КИФ 0106…171 вид источника = 0005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всех глав, кроме ФК (100 глава)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3B6F0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КИФ 0106…171 вид источника = 0005, 0001, 0002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главы 100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71BE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Если значение граф &lt;0, необходимо пояснение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Предупреждающий</w:t>
            </w:r>
          </w:p>
        </w:tc>
      </w:tr>
      <w:tr w:rsidR="00D535F6" w:rsidRPr="00A1781D" w:rsidTr="00BC66BD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10 =0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71BE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4 раздела 2 в месячном Отчете ф. </w:t>
            </w:r>
            <w:r w:rsidRPr="00A1781D">
              <w:rPr>
                <w:sz w:val="18"/>
                <w:szCs w:val="18"/>
              </w:rPr>
              <w:lastRenderedPageBreak/>
              <w:t>0503127 не заполняется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31616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блокирующий</w:t>
            </w:r>
          </w:p>
        </w:tc>
      </w:tr>
    </w:tbl>
    <w:p w:rsidR="000922BC" w:rsidRPr="00A1781D" w:rsidRDefault="000922BC">
      <w:pPr>
        <w:rPr>
          <w:sz w:val="18"/>
          <w:szCs w:val="18"/>
        </w:rPr>
      </w:pPr>
      <w:r w:rsidRPr="00A1781D">
        <w:rPr>
          <w:sz w:val="18"/>
          <w:szCs w:val="18"/>
        </w:rPr>
        <w:lastRenderedPageBreak/>
        <w:t xml:space="preserve">* - соотношение должно быть выполнено для каждой строки (графы). </w:t>
      </w:r>
    </w:p>
    <w:p w:rsidR="000922BC" w:rsidRPr="00A1781D" w:rsidRDefault="000922BC" w:rsidP="00F65887">
      <w:pPr>
        <w:rPr>
          <w:sz w:val="18"/>
          <w:szCs w:val="18"/>
        </w:rPr>
      </w:pPr>
      <w:r w:rsidRPr="00A1781D">
        <w:rPr>
          <w:sz w:val="18"/>
          <w:szCs w:val="18"/>
        </w:rPr>
        <w:t>** - соотношение должно быть выполнено для всех строк, кроме итоговых строк 010, 200, 500, 520, 620, 450.</w:t>
      </w:r>
    </w:p>
    <w:p w:rsidR="005D655C" w:rsidRPr="00A1781D" w:rsidRDefault="005D655C" w:rsidP="00353B42">
      <w:pPr>
        <w:rPr>
          <w:sz w:val="18"/>
          <w:szCs w:val="18"/>
          <w:lang w:eastAsia="ru-RU"/>
        </w:rPr>
      </w:pPr>
    </w:p>
    <w:p w:rsidR="0075465A" w:rsidRPr="00A1781D" w:rsidRDefault="0075465A" w:rsidP="003402E3">
      <w:pPr>
        <w:rPr>
          <w:b/>
          <w:sz w:val="18"/>
          <w:szCs w:val="18"/>
        </w:rPr>
      </w:pPr>
    </w:p>
    <w:p w:rsidR="000922BC" w:rsidRPr="00A1781D" w:rsidRDefault="000922BC" w:rsidP="003402E3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</w:rPr>
        <w:t>внутридокументного</w:t>
      </w:r>
      <w:proofErr w:type="spellEnd"/>
      <w:r w:rsidRPr="00A1781D">
        <w:rPr>
          <w:b/>
          <w:sz w:val="18"/>
          <w:szCs w:val="18"/>
        </w:rPr>
        <w:t xml:space="preserve"> контроля </w:t>
      </w:r>
    </w:p>
    <w:p w:rsidR="000040C0" w:rsidRPr="00A1781D" w:rsidRDefault="000040C0" w:rsidP="003402E3">
      <w:pPr>
        <w:rPr>
          <w:b/>
          <w:sz w:val="18"/>
          <w:szCs w:val="18"/>
          <w:u w:val="single"/>
        </w:rPr>
      </w:pPr>
    </w:p>
    <w:p w:rsidR="000922BC" w:rsidRPr="00A1781D" w:rsidRDefault="000922BC" w:rsidP="003402E3">
      <w:pPr>
        <w:rPr>
          <w:b/>
          <w:sz w:val="18"/>
          <w:szCs w:val="18"/>
          <w:u w:val="single"/>
        </w:rPr>
      </w:pPr>
      <w:r w:rsidRPr="00A1781D">
        <w:rPr>
          <w:b/>
          <w:sz w:val="18"/>
          <w:szCs w:val="18"/>
          <w:u w:val="single"/>
        </w:rPr>
        <w:t xml:space="preserve">в квартале, году: </w:t>
      </w:r>
    </w:p>
    <w:p w:rsidR="008764EB" w:rsidRPr="00A1781D" w:rsidRDefault="008764EB" w:rsidP="003402E3">
      <w:pPr>
        <w:rPr>
          <w:b/>
          <w:sz w:val="18"/>
          <w:szCs w:val="18"/>
          <w:u w:val="single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"/>
        <w:gridCol w:w="590"/>
        <w:gridCol w:w="1877"/>
        <w:gridCol w:w="851"/>
        <w:gridCol w:w="708"/>
        <w:gridCol w:w="1985"/>
        <w:gridCol w:w="1269"/>
        <w:gridCol w:w="1708"/>
        <w:gridCol w:w="708"/>
      </w:tblGrid>
      <w:tr w:rsidR="00310021" w:rsidRPr="00A1781D" w:rsidTr="00BC66BD">
        <w:trPr>
          <w:trHeight w:val="658"/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310021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 + 6 + 7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E5A4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310021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 + 7 + 8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E5A4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310021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 w:rsidP="00703E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="00107975" w:rsidRPr="00A1781D">
              <w:rPr>
                <w:sz w:val="18"/>
                <w:szCs w:val="18"/>
              </w:rPr>
              <w:t xml:space="preserve"> 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107975" w:rsidP="0010797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**, где гр. 4 = 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E5A4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310021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6.1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 w:rsidR="00703EAB" w:rsidRPr="00A1781D">
              <w:rPr>
                <w:sz w:val="18"/>
                <w:szCs w:val="18"/>
              </w:rPr>
              <w:t>,3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 w:rsidP="00703E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  <w:r w:rsidR="00107975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0021" w:rsidRPr="00A1781D" w:rsidRDefault="00703E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**, где гр. 4 </w:t>
            </w:r>
            <w:r w:rsidRPr="005238E0">
              <w:rPr>
                <w:sz w:val="18"/>
              </w:rPr>
              <w:t>&lt;</w:t>
            </w:r>
            <w:r w:rsidRPr="00A1781D">
              <w:rPr>
                <w:sz w:val="18"/>
                <w:szCs w:val="18"/>
              </w:rPr>
              <w:t xml:space="preserve"> = гр. 8</w:t>
            </w:r>
            <w:r w:rsidR="00335E1B">
              <w:rPr>
                <w:sz w:val="18"/>
                <w:szCs w:val="18"/>
              </w:rPr>
              <w:t xml:space="preserve"> (по модулю)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1002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021" w:rsidRPr="00A1781D" w:rsidRDefault="003E5A4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Если значение граф &lt;0, необходимо пояснение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520,</w:t>
            </w:r>
          </w:p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4,5,6,7,8,9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соответственно строки 520, 620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4,5,6,7,8,9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13.1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 w:rsidP="00703EA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9 по строке 010 «Доходы бюджета – Всего»  раздела 1 не заполняется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13.2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 (Итого Доходы бюджета всего)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1C60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всех строк, формирующих соответственно строки 010 только по </w:t>
            </w:r>
            <w:proofErr w:type="gramStart"/>
            <w:r w:rsidRPr="00A1781D">
              <w:rPr>
                <w:sz w:val="18"/>
                <w:szCs w:val="18"/>
              </w:rPr>
              <w:t>детализированным</w:t>
            </w:r>
            <w:proofErr w:type="gramEnd"/>
            <w:r w:rsidRPr="00A1781D">
              <w:rPr>
                <w:sz w:val="18"/>
                <w:szCs w:val="18"/>
              </w:rPr>
              <w:t xml:space="preserve"> КБК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5,6,7,8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в строке 010 по </w:t>
            </w:r>
            <w:proofErr w:type="gramStart"/>
            <w:r w:rsidRPr="00A1781D">
              <w:rPr>
                <w:sz w:val="18"/>
                <w:szCs w:val="18"/>
              </w:rPr>
              <w:t>укрупненному</w:t>
            </w:r>
            <w:proofErr w:type="gramEnd"/>
            <w:r w:rsidRPr="00A1781D">
              <w:rPr>
                <w:sz w:val="18"/>
                <w:szCs w:val="18"/>
              </w:rPr>
              <w:t xml:space="preserve"> КБК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 w:rsidP="001C60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показателей по детализированным КБК, входящим в укрупненный код****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5,6,7,8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Del="006F1D42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Del="006F1D42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6, 7, 8, 9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 (графы 5,6,7,8) -</w:t>
            </w:r>
            <w:r w:rsidRPr="00A1781D">
              <w:rPr>
                <w:sz w:val="18"/>
                <w:szCs w:val="18"/>
              </w:rPr>
              <w:br/>
              <w:t>200 (графы 6,7,8,9)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6, 7, 8, 9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- 500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5, 6, 7, 8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6A5C14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4, 5, 10, 11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C14" w:rsidRPr="00A1781D" w:rsidRDefault="006A5C1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19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4, 5, 6, 7, 8, 9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520+620+700+800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4, 5, 6 ,7 ,8 , 9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710,720,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700, 710, 720, 820, 821, 822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6A5C14">
            <w:pPr>
              <w:snapToGrid w:val="0"/>
              <w:rPr>
                <w:rStyle w:val="a5"/>
                <w:color w:val="auto"/>
                <w:sz w:val="18"/>
                <w:szCs w:val="18"/>
                <w:u w:val="none"/>
              </w:rPr>
            </w:pPr>
            <w:r w:rsidRPr="00A1781D">
              <w:rPr>
                <w:sz w:val="18"/>
                <w:szCs w:val="18"/>
              </w:rPr>
              <w:t xml:space="preserve">«0», за исключением глав: 051, 053, </w:t>
            </w:r>
            <w:r w:rsidRPr="00A1781D">
              <w:rPr>
                <w:rStyle w:val="a5"/>
                <w:color w:val="auto"/>
                <w:sz w:val="18"/>
                <w:szCs w:val="18"/>
                <w:u w:val="none"/>
              </w:rPr>
              <w:t xml:space="preserve">054, 069,092, , 139, , 157, 169, 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C5D6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C5D6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700, 710, 720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710+720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6,7,8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24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rPr>
          <w:trHeight w:val="361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для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28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29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для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30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5, 6, 7, 8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810+820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5, 6, 7, 8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5, 6,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811+812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5, 6,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81</w:t>
            </w:r>
            <w:r w:rsidRPr="00A1781D">
              <w:rPr>
                <w:sz w:val="18"/>
                <w:szCs w:val="18"/>
              </w:rPr>
              <w:t xml:space="preserve">0, </w:t>
            </w:r>
            <w:r w:rsidRPr="00A1781D">
              <w:rPr>
                <w:sz w:val="18"/>
                <w:szCs w:val="18"/>
                <w:lang w:val="en-US"/>
              </w:rPr>
              <w:t>8</w:t>
            </w:r>
            <w:r w:rsidRPr="00A1781D"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  <w:lang w:val="en-US"/>
              </w:rPr>
              <w:t>1</w:t>
            </w:r>
            <w:r w:rsidRPr="00A1781D">
              <w:rPr>
                <w:sz w:val="18"/>
                <w:szCs w:val="18"/>
              </w:rPr>
              <w:t xml:space="preserve">, </w:t>
            </w:r>
            <w:r w:rsidRPr="00A1781D">
              <w:rPr>
                <w:sz w:val="18"/>
                <w:szCs w:val="18"/>
                <w:lang w:val="en-US"/>
              </w:rPr>
              <w:t>81</w:t>
            </w: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821+822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82</w:t>
            </w:r>
            <w:r w:rsidRPr="00A1781D">
              <w:rPr>
                <w:sz w:val="18"/>
                <w:szCs w:val="18"/>
              </w:rPr>
              <w:t xml:space="preserve">0, </w:t>
            </w:r>
            <w:r w:rsidRPr="00A1781D">
              <w:rPr>
                <w:sz w:val="18"/>
                <w:szCs w:val="18"/>
                <w:lang w:val="en-US"/>
              </w:rPr>
              <w:t>821</w:t>
            </w:r>
            <w:r w:rsidRPr="00A1781D">
              <w:rPr>
                <w:sz w:val="18"/>
                <w:szCs w:val="18"/>
              </w:rPr>
              <w:t xml:space="preserve">, </w:t>
            </w:r>
            <w:r w:rsidRPr="00A1781D">
              <w:rPr>
                <w:sz w:val="18"/>
                <w:szCs w:val="18"/>
                <w:lang w:val="en-US"/>
              </w:rPr>
              <w:t>82</w:t>
            </w: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5</w:t>
            </w:r>
            <w:r w:rsidRPr="00A1781D">
              <w:rPr>
                <w:sz w:val="18"/>
                <w:szCs w:val="18"/>
              </w:rPr>
              <w:t>, 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</w:p>
        </w:tc>
      </w:tr>
      <w:tr w:rsidR="00D535F6" w:rsidRPr="00A1781D" w:rsidTr="00BC66BD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35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800, 810, 811, 812, 820, 821, 822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4,9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36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811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A941C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  <w:r w:rsidR="00195041">
              <w:rPr>
                <w:sz w:val="18"/>
                <w:szCs w:val="18"/>
              </w:rPr>
              <w:t xml:space="preserve">, </w:t>
            </w:r>
            <w:r w:rsidR="00225617">
              <w:rPr>
                <w:sz w:val="18"/>
                <w:szCs w:val="18"/>
              </w:rPr>
              <w:t xml:space="preserve">для всех глав, кроме </w:t>
            </w:r>
            <w:r w:rsidR="00195041" w:rsidRPr="00A1781D">
              <w:rPr>
                <w:sz w:val="18"/>
                <w:szCs w:val="18"/>
              </w:rPr>
              <w:t xml:space="preserve">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811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«0», за исключением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38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811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32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только для главы 100</w:t>
            </w:r>
          </w:p>
        </w:tc>
        <w:tc>
          <w:tcPr>
            <w:tcW w:w="1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 xml:space="preserve">812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5, 6, 8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 , за исключением главы 100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proofErr w:type="spellStart"/>
            <w:r w:rsidRPr="00A1781D">
              <w:rPr>
                <w:sz w:val="18"/>
                <w:szCs w:val="18"/>
              </w:rPr>
              <w:t>бий</w:t>
            </w:r>
            <w:proofErr w:type="spellEnd"/>
            <w:r w:rsidRPr="00A1781D">
              <w:rPr>
                <w:sz w:val="18"/>
                <w:szCs w:val="18"/>
              </w:rPr>
              <w:t xml:space="preserve"> </w:t>
            </w:r>
            <w:proofErr w:type="spellStart"/>
            <w:r w:rsidRPr="00A1781D">
              <w:rPr>
                <w:sz w:val="18"/>
                <w:szCs w:val="18"/>
              </w:rPr>
              <w:t>локирующ</w:t>
            </w:r>
            <w:proofErr w:type="spellEnd"/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710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720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4, 6,7,8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 КИФ 0106…171 вид источника </w:t>
            </w:r>
            <w:r w:rsidRPr="00A1781D">
              <w:rPr>
                <w:sz w:val="18"/>
                <w:szCs w:val="18"/>
              </w:rPr>
              <w:lastRenderedPageBreak/>
              <w:t xml:space="preserve">= 0005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Для всех глав, кроме ФК (100 глава)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40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 КИФ 0106…171 вид источника = 0005, 0001, 0002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главы 100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646E7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*по КРБ %КВР </w:t>
            </w:r>
            <w:r w:rsidRPr="00A1781D">
              <w:rPr>
                <w:sz w:val="18"/>
                <w:szCs w:val="18"/>
                <w:lang w:val="en-US"/>
              </w:rPr>
              <w:t>&lt;&gt;</w:t>
            </w:r>
            <w:r w:rsidRPr="00A1781D">
              <w:rPr>
                <w:sz w:val="18"/>
                <w:szCs w:val="18"/>
              </w:rPr>
              <w:t xml:space="preserve"> 100, 200, 300,312,313, 330, 400, 500, 600, 700, 800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E2696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гр. 4 раздела 2 Отчета 0503127 подлежат отражению показатели по группе вида расхода, ассигнования на ПНО – по </w:t>
            </w:r>
            <w:proofErr w:type="gramStart"/>
            <w:r w:rsidRPr="00A1781D">
              <w:rPr>
                <w:sz w:val="18"/>
                <w:szCs w:val="18"/>
              </w:rPr>
              <w:t>детализированным</w:t>
            </w:r>
            <w:proofErr w:type="gramEnd"/>
            <w:r w:rsidRPr="00A1781D">
              <w:rPr>
                <w:sz w:val="18"/>
                <w:szCs w:val="18"/>
              </w:rPr>
              <w:t xml:space="preserve"> КВР при их распределении.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E2696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C3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*, где гр. 4 содержит  показатели по КВР 312,313,330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4-9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10 раздела 2 Отчета ф. 0503127 рассчитывается только при наличии детализированных ассигнований (ПНО)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7F5CB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42.1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 w:rsidRPr="00A1781D">
              <w:rPr>
                <w:sz w:val="18"/>
                <w:szCs w:val="18"/>
              </w:rPr>
              <w:t xml:space="preserve"> по КВР 312,313,330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&lt;&gt;0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4 раздела 2 Отчета ф. 0503127 по детализированным ассигнованиям (ПНО) равна 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7F5CB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42.2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 w:rsidRPr="00A1781D">
              <w:rPr>
                <w:sz w:val="18"/>
                <w:szCs w:val="18"/>
              </w:rPr>
              <w:t xml:space="preserve"> по КВР 312,313,330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5 раздела 2 Отчета ф. 0503127 по детализированным ассигнованиям (ПНО) не равна 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F5CB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C50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*, кроме показателей по КВР 312, 313, 330 в гр. 4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C3A92">
            <w:pPr>
              <w:snapToGrid w:val="0"/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Графа 10 раздела 2 Отчета ф. 0503127 равна 0 (кроме детализированных ассигнований (ПНО)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7C3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*по укрупненным (группировочным) КБК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5, 6, 7, 8, 9, 10, 11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646E7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гр. 5-11 раздела 2 Отчета 0503127 подлежат отражению показатели по </w:t>
            </w:r>
            <w:proofErr w:type="gramStart"/>
            <w:r w:rsidRPr="00A1781D">
              <w:rPr>
                <w:sz w:val="18"/>
                <w:szCs w:val="18"/>
              </w:rPr>
              <w:t>детализированным</w:t>
            </w:r>
            <w:proofErr w:type="gramEnd"/>
            <w:r w:rsidRPr="00A1781D">
              <w:rPr>
                <w:sz w:val="18"/>
                <w:szCs w:val="18"/>
              </w:rPr>
              <w:t xml:space="preserve"> КБК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646E7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= 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3B6F0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11 раздела 2 Отчета ф. 0503127 равна 0 при отсутствии ЛБО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A82B4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*(если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&gt;0) (для всех строк, кроме строки 200 «Всего» и строки 450)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5-9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A82B4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11  &lt;&gt;  гр.5 –гр.9 –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A82B4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BC66B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47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 по КБК  1531101101001х000180, 1531101116001х000180, 10011011060011000180, 10011011070011000180, 10011011080011000180, 10011011170011000180, 10011011180011000180, 10011011190011000180, 10011011260011000180, 10011011290011000180, 10011011010011000180, 10011011360011000180, 10011011390011000180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BA183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Наличие в Отчете ф. 0503127 показателей по поступлениям и </w:t>
            </w:r>
          </w:p>
          <w:p w:rsidR="00D535F6" w:rsidRPr="00A1781D" w:rsidRDefault="00D535F6" w:rsidP="00BA183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распределениям между государствами – членами Евразийского экономического союза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BA183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310021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** кроме показателей по КВР 300,312, 313, 330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9B6A9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BA1838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BA183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РБС, ПБС</w:t>
            </w:r>
          </w:p>
        </w:tc>
      </w:tr>
    </w:tbl>
    <w:p w:rsidR="00A90B83" w:rsidRPr="00A1781D" w:rsidRDefault="00A90B83">
      <w:pPr>
        <w:rPr>
          <w:sz w:val="18"/>
          <w:szCs w:val="18"/>
        </w:rPr>
      </w:pPr>
      <w:r w:rsidRPr="00A1781D">
        <w:rPr>
          <w:b/>
          <w:sz w:val="18"/>
          <w:szCs w:val="18"/>
        </w:rPr>
        <w:t>Отчет ф. 0503127 в части бюджетных данных (ПРП = 501)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"/>
        <w:gridCol w:w="590"/>
        <w:gridCol w:w="1877"/>
        <w:gridCol w:w="851"/>
        <w:gridCol w:w="708"/>
        <w:gridCol w:w="1985"/>
        <w:gridCol w:w="1269"/>
        <w:gridCol w:w="1708"/>
        <w:gridCol w:w="708"/>
      </w:tblGrid>
      <w:tr w:rsidR="00D535F6" w:rsidRPr="00A1781D" w:rsidTr="0048371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1,3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5-9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48371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D535F6" w:rsidRPr="00A1781D" w:rsidTr="00483716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35F6" w:rsidRPr="00A1781D" w:rsidRDefault="00D535F6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</w:tbl>
    <w:p w:rsidR="000922BC" w:rsidRPr="00A1781D" w:rsidRDefault="000922BC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* - соотношение должно быть выполнено для каждой строки (графы). </w:t>
      </w:r>
    </w:p>
    <w:p w:rsidR="000922BC" w:rsidRPr="00A1781D" w:rsidRDefault="000922BC">
      <w:pPr>
        <w:ind w:left="-33" w:hanging="17"/>
        <w:rPr>
          <w:sz w:val="18"/>
          <w:szCs w:val="18"/>
        </w:rPr>
      </w:pPr>
      <w:r w:rsidRPr="00A1781D">
        <w:rPr>
          <w:sz w:val="18"/>
          <w:szCs w:val="18"/>
        </w:rPr>
        <w:t>** - соотношение должно быть выполнено для всех строк, кроме итоговых строк 010, 200, 500, 520, 620, а также 450.</w:t>
      </w:r>
    </w:p>
    <w:p w:rsidR="001C6014" w:rsidRPr="00A1781D" w:rsidRDefault="001C6014" w:rsidP="00353B42">
      <w:pPr>
        <w:rPr>
          <w:sz w:val="18"/>
          <w:szCs w:val="18"/>
          <w:u w:val="single"/>
          <w:lang w:eastAsia="ru-RU"/>
        </w:rPr>
      </w:pPr>
      <w:r w:rsidRPr="00A1781D">
        <w:rPr>
          <w:sz w:val="18"/>
          <w:szCs w:val="18"/>
          <w:lang w:eastAsia="ru-RU"/>
        </w:rPr>
        <w:t>**** возможна непрямая иерархия (например, утверждается план по КБК 182 1 09 0000000 0000 000, а исполнение осуществляется по КБК 182 1 09 02010 01 1000 110)</w:t>
      </w:r>
    </w:p>
    <w:p w:rsidR="00465140" w:rsidRPr="00A1781D" w:rsidRDefault="008764EB" w:rsidP="00890A2E">
      <w:pPr>
        <w:autoSpaceDE w:val="0"/>
        <w:jc w:val="both"/>
        <w:outlineLvl w:val="0"/>
        <w:rPr>
          <w:sz w:val="18"/>
          <w:szCs w:val="18"/>
          <w:lang w:eastAsia="ru-RU"/>
        </w:rPr>
      </w:pPr>
      <w:bookmarkStart w:id="84" w:name="_Toc506403993"/>
      <w:r w:rsidRPr="00A1781D">
        <w:rPr>
          <w:sz w:val="18"/>
          <w:szCs w:val="18"/>
          <w:lang w:eastAsia="ru-RU"/>
        </w:rPr>
        <w:t>Для ф. 0503127 по загранучреждениям в графе 3 раздела 2 КЦСР = ХХХХХ90038</w:t>
      </w:r>
      <w:bookmarkEnd w:id="84"/>
    </w:p>
    <w:p w:rsidR="008764EB" w:rsidRPr="00A1781D" w:rsidRDefault="008764EB" w:rsidP="00890A2E">
      <w:pPr>
        <w:autoSpaceDE w:val="0"/>
        <w:jc w:val="both"/>
        <w:outlineLvl w:val="0"/>
        <w:rPr>
          <w:b/>
          <w:sz w:val="18"/>
          <w:szCs w:val="18"/>
        </w:rPr>
      </w:pPr>
    </w:p>
    <w:p w:rsidR="000922BC" w:rsidRPr="00A1781D" w:rsidRDefault="00CC5C9A" w:rsidP="00890A2E">
      <w:pPr>
        <w:autoSpaceDE w:val="0"/>
        <w:jc w:val="both"/>
        <w:outlineLvl w:val="0"/>
        <w:rPr>
          <w:b/>
          <w:sz w:val="18"/>
          <w:szCs w:val="18"/>
        </w:rPr>
      </w:pPr>
      <w:bookmarkStart w:id="85" w:name="_Toc424750544"/>
      <w:bookmarkStart w:id="86" w:name="_Toc506403994"/>
      <w:r w:rsidRPr="00A1781D">
        <w:rPr>
          <w:b/>
          <w:sz w:val="18"/>
          <w:szCs w:val="18"/>
        </w:rPr>
        <w:t>5</w:t>
      </w:r>
      <w:r w:rsidR="003402E3" w:rsidRPr="00A1781D">
        <w:rPr>
          <w:b/>
          <w:sz w:val="18"/>
          <w:szCs w:val="18"/>
        </w:rPr>
        <w:t xml:space="preserve">. </w:t>
      </w:r>
      <w:r w:rsidR="000922BC" w:rsidRPr="00A1781D">
        <w:rPr>
          <w:b/>
          <w:sz w:val="18"/>
          <w:szCs w:val="18"/>
        </w:rPr>
        <w:t xml:space="preserve">Сведения об остатках денежных средств на счетах получателей средств бюджета </w:t>
      </w:r>
      <w:hyperlink r:id="rId11" w:history="1">
        <w:r w:rsidR="000922BC" w:rsidRPr="00A1781D">
          <w:rPr>
            <w:rStyle w:val="a5"/>
            <w:b/>
            <w:color w:val="auto"/>
            <w:sz w:val="18"/>
            <w:szCs w:val="18"/>
            <w:u w:val="none"/>
          </w:rPr>
          <w:t>(ф. 0503178)</w:t>
        </w:r>
        <w:bookmarkEnd w:id="85"/>
        <w:bookmarkEnd w:id="86"/>
      </w:hyperlink>
    </w:p>
    <w:p w:rsidR="000922BC" w:rsidRPr="00A1781D" w:rsidRDefault="000922BC">
      <w:pPr>
        <w:autoSpaceDE w:val="0"/>
        <w:jc w:val="center"/>
        <w:rPr>
          <w:sz w:val="18"/>
          <w:szCs w:val="18"/>
        </w:rPr>
      </w:pPr>
    </w:p>
    <w:p w:rsidR="000922BC" w:rsidRPr="00A1781D" w:rsidRDefault="00E479D7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формы </w:t>
      </w:r>
      <w:r w:rsidR="000922BC" w:rsidRPr="00A1781D">
        <w:rPr>
          <w:b/>
          <w:sz w:val="18"/>
          <w:szCs w:val="18"/>
        </w:rPr>
        <w:t>0503178b</w:t>
      </w:r>
      <w:r w:rsidRPr="00A1781D">
        <w:rPr>
          <w:b/>
          <w:sz w:val="18"/>
          <w:szCs w:val="18"/>
        </w:rPr>
        <w:t>, 0503178</w:t>
      </w:r>
      <w:r w:rsidRPr="00A1781D">
        <w:rPr>
          <w:b/>
          <w:sz w:val="18"/>
          <w:szCs w:val="18"/>
          <w:lang w:val="en-US"/>
        </w:rPr>
        <w:t>z</w:t>
      </w:r>
      <w:r w:rsidR="000922BC" w:rsidRPr="00A1781D">
        <w:rPr>
          <w:b/>
          <w:sz w:val="18"/>
          <w:szCs w:val="18"/>
        </w:rPr>
        <w:t xml:space="preserve"> </w:t>
      </w:r>
      <w:r w:rsidR="000B559A" w:rsidRPr="00A1781D">
        <w:rPr>
          <w:b/>
          <w:sz w:val="18"/>
          <w:szCs w:val="18"/>
        </w:rPr>
        <w:t>–</w:t>
      </w:r>
      <w:r w:rsidR="000922BC" w:rsidRPr="00A1781D">
        <w:rPr>
          <w:b/>
          <w:sz w:val="18"/>
          <w:szCs w:val="18"/>
        </w:rPr>
        <w:t xml:space="preserve"> месяц, квартал, год; </w:t>
      </w:r>
    </w:p>
    <w:p w:rsidR="000922BC" w:rsidRPr="00A1781D" w:rsidRDefault="000922BC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форм</w:t>
      </w:r>
      <w:r w:rsidR="006102AE" w:rsidRPr="00A1781D">
        <w:rPr>
          <w:b/>
          <w:sz w:val="18"/>
          <w:szCs w:val="18"/>
        </w:rPr>
        <w:t>а</w:t>
      </w:r>
      <w:r w:rsidRPr="00A1781D">
        <w:rPr>
          <w:b/>
          <w:sz w:val="18"/>
          <w:szCs w:val="18"/>
        </w:rPr>
        <w:t xml:space="preserve"> 0503178</w:t>
      </w:r>
      <w:r w:rsidRPr="00A1781D">
        <w:rPr>
          <w:b/>
          <w:sz w:val="18"/>
          <w:szCs w:val="18"/>
          <w:lang w:val="en-US"/>
        </w:rPr>
        <w:t>t</w:t>
      </w:r>
      <w:r w:rsidRPr="00A1781D">
        <w:rPr>
          <w:b/>
          <w:sz w:val="18"/>
          <w:szCs w:val="18"/>
        </w:rPr>
        <w:t xml:space="preserve"> </w:t>
      </w:r>
      <w:r w:rsidR="000B559A" w:rsidRPr="00A1781D">
        <w:rPr>
          <w:b/>
          <w:sz w:val="18"/>
          <w:szCs w:val="18"/>
        </w:rPr>
        <w:t>–</w:t>
      </w:r>
      <w:r w:rsidRPr="00A1781D">
        <w:rPr>
          <w:b/>
          <w:sz w:val="18"/>
          <w:szCs w:val="18"/>
        </w:rPr>
        <w:t xml:space="preserve"> квартал, год</w:t>
      </w:r>
    </w:p>
    <w:p w:rsidR="000922BC" w:rsidRPr="00A1781D" w:rsidRDefault="000922BC">
      <w:pPr>
        <w:autoSpaceDE w:val="0"/>
        <w:rPr>
          <w:b/>
          <w:sz w:val="18"/>
          <w:szCs w:val="18"/>
          <w:u w:val="single"/>
        </w:rPr>
      </w:pPr>
    </w:p>
    <w:p w:rsidR="000922BC" w:rsidRPr="00A1781D" w:rsidRDefault="000922BC">
      <w:pPr>
        <w:autoSpaceDE w:val="0"/>
        <w:rPr>
          <w:sz w:val="18"/>
          <w:szCs w:val="18"/>
        </w:rPr>
      </w:pPr>
      <w:r w:rsidRPr="00A1781D">
        <w:rPr>
          <w:sz w:val="18"/>
          <w:szCs w:val="18"/>
        </w:rPr>
        <w:t>«Итого по разделу 1»</w:t>
      </w:r>
    </w:p>
    <w:p w:rsidR="000922BC" w:rsidRPr="00A1781D" w:rsidRDefault="000922BC">
      <w:pPr>
        <w:autoSpaceDE w:val="0"/>
        <w:rPr>
          <w:sz w:val="18"/>
          <w:szCs w:val="18"/>
        </w:rPr>
      </w:pPr>
      <w:r w:rsidRPr="00A1781D">
        <w:rPr>
          <w:sz w:val="18"/>
          <w:szCs w:val="18"/>
        </w:rPr>
        <w:t>«Итого по разделу 2»</w:t>
      </w:r>
    </w:p>
    <w:p w:rsidR="004B7D2C" w:rsidRPr="00A1781D" w:rsidRDefault="004B7D2C">
      <w:pPr>
        <w:rPr>
          <w:b/>
          <w:sz w:val="18"/>
          <w:szCs w:val="18"/>
        </w:rPr>
      </w:pPr>
    </w:p>
    <w:p w:rsidR="000922BC" w:rsidRPr="00A1781D" w:rsidRDefault="000922BC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</w:rPr>
        <w:t>внутридокументного</w:t>
      </w:r>
      <w:proofErr w:type="spellEnd"/>
      <w:r w:rsidRPr="00A1781D">
        <w:rPr>
          <w:b/>
          <w:sz w:val="18"/>
          <w:szCs w:val="18"/>
        </w:rPr>
        <w:t xml:space="preserve"> контроля </w:t>
      </w:r>
      <w:r w:rsidRPr="00A1781D">
        <w:rPr>
          <w:b/>
          <w:sz w:val="18"/>
          <w:szCs w:val="18"/>
        </w:rPr>
        <w:br/>
      </w:r>
    </w:p>
    <w:tbl>
      <w:tblPr>
        <w:tblW w:w="98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"/>
        <w:gridCol w:w="619"/>
        <w:gridCol w:w="2400"/>
        <w:gridCol w:w="1000"/>
        <w:gridCol w:w="844"/>
        <w:gridCol w:w="2000"/>
        <w:gridCol w:w="1200"/>
        <w:gridCol w:w="1200"/>
      </w:tblGrid>
      <w:tr w:rsidR="004E6EE9" w:rsidRPr="00A1781D" w:rsidTr="004E6EE9">
        <w:trPr>
          <w:trHeight w:val="658"/>
          <w:tblHeader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 w:rsidP="00890A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4E6EE9" w:rsidRPr="00A1781D" w:rsidTr="004E6EE9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</w:t>
            </w:r>
          </w:p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счетам 20113, 20123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3, 5</w:t>
            </w:r>
          </w:p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E6EE9" w:rsidRPr="00A1781D" w:rsidTr="004E6EE9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счетам 20113, 20123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E6EE9" w:rsidRPr="00A1781D" w:rsidTr="004E6EE9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</w:t>
            </w:r>
          </w:p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счетам 20111, 20121, 20122, 20126, 20127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4, 6</w:t>
            </w:r>
          </w:p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4E6EE9" w:rsidRPr="00A1781D" w:rsidTr="004E6EE9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</w:t>
            </w:r>
          </w:p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счетам 20111, 20121, 20122, 20126, 20127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3, 5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4E6EE9" w:rsidRPr="00A1781D" w:rsidTr="004E6EE9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 по счетам раздела 1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4E6EE9" w:rsidRPr="00A1781D" w:rsidTr="006A5C14"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 по счетам раздела 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4E6EE9" w:rsidRPr="00A1781D" w:rsidTr="006A5C1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 + 2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3, 4, 5, 6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  <w:tr w:rsidR="004E6EE9" w:rsidRPr="00A1781D" w:rsidTr="006A5C14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счетам 120126000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 w:rsidP="00BC66BD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счету 20126 требуют пояснения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E9" w:rsidRPr="00A1781D" w:rsidRDefault="004E6EE9">
            <w:pPr>
              <w:snapToGrid w:val="0"/>
              <w:jc w:val="right"/>
              <w:rPr>
                <w:sz w:val="18"/>
                <w:szCs w:val="18"/>
              </w:rPr>
            </w:pPr>
          </w:p>
        </w:tc>
      </w:tr>
    </w:tbl>
    <w:p w:rsidR="001921AF" w:rsidRPr="006A5C14" w:rsidRDefault="006A5C14" w:rsidP="001921AF">
      <w:pPr>
        <w:rPr>
          <w:b/>
          <w:vanish/>
          <w:sz w:val="18"/>
          <w:szCs w:val="18"/>
        </w:rPr>
      </w:pPr>
      <w:r w:rsidRPr="006A5C14">
        <w:rPr>
          <w:b/>
          <w:vanish/>
          <w:sz w:val="18"/>
          <w:szCs w:val="18"/>
        </w:rPr>
        <w:t xml:space="preserve">Форматно-логический контроль </w:t>
      </w:r>
    </w:p>
    <w:tbl>
      <w:tblPr>
        <w:tblpPr w:leftFromText="180" w:rightFromText="180" w:vertAnchor="text" w:horzAnchor="margin" w:tblpY="130"/>
        <w:tblW w:w="86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1600"/>
        <w:gridCol w:w="780"/>
        <w:gridCol w:w="780"/>
        <w:gridCol w:w="1140"/>
        <w:gridCol w:w="780"/>
        <w:gridCol w:w="780"/>
        <w:gridCol w:w="960"/>
        <w:gridCol w:w="1200"/>
      </w:tblGrid>
      <w:tr w:rsidR="008B53D1" w:rsidRPr="00A1781D" w:rsidTr="00B830C5">
        <w:tc>
          <w:tcPr>
            <w:tcW w:w="2980" w:type="dxa"/>
            <w:gridSpan w:val="3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0503178</w:t>
            </w:r>
            <w:r w:rsidRPr="00A1781D">
              <w:rPr>
                <w:sz w:val="18"/>
                <w:szCs w:val="18"/>
                <w:lang w:val="en-US"/>
              </w:rPr>
              <w:t>b</w:t>
            </w:r>
            <w:r w:rsidRPr="00A1781D">
              <w:rPr>
                <w:sz w:val="18"/>
                <w:szCs w:val="18"/>
              </w:rPr>
              <w:t xml:space="preserve"> (бюджетная деятельность)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0503178</w:t>
            </w:r>
            <w:r w:rsidRPr="00A1781D">
              <w:rPr>
                <w:sz w:val="18"/>
                <w:szCs w:val="18"/>
                <w:lang w:val="en-US"/>
              </w:rPr>
              <w:t>t</w:t>
            </w:r>
            <w:r w:rsidR="003B6F08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(средства во временном распоряжении)</w:t>
            </w:r>
          </w:p>
        </w:tc>
        <w:tc>
          <w:tcPr>
            <w:tcW w:w="2940" w:type="dxa"/>
            <w:gridSpan w:val="3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0503178z</w:t>
            </w:r>
            <w:r w:rsidRPr="00A1781D">
              <w:rPr>
                <w:sz w:val="18"/>
                <w:szCs w:val="18"/>
                <w:lang w:val="en-US"/>
              </w:rPr>
              <w:t xml:space="preserve"> </w:t>
            </w:r>
            <w:r w:rsidRPr="00A1781D">
              <w:rPr>
                <w:sz w:val="18"/>
                <w:szCs w:val="18"/>
              </w:rPr>
              <w:t>(бюджетная деятельность - загранучреждения)</w:t>
            </w:r>
          </w:p>
        </w:tc>
      </w:tr>
      <w:tr w:rsidR="008B53D1" w:rsidRPr="00A1781D" w:rsidTr="00B830C5">
        <w:tc>
          <w:tcPr>
            <w:tcW w:w="60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КВД</w:t>
            </w:r>
          </w:p>
        </w:tc>
        <w:tc>
          <w:tcPr>
            <w:tcW w:w="160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АС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КОСГУ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КВД</w:t>
            </w:r>
          </w:p>
        </w:tc>
        <w:tc>
          <w:tcPr>
            <w:tcW w:w="114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АС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КОСГУ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КВД</w:t>
            </w:r>
          </w:p>
        </w:tc>
        <w:tc>
          <w:tcPr>
            <w:tcW w:w="96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АС</w:t>
            </w:r>
          </w:p>
        </w:tc>
        <w:tc>
          <w:tcPr>
            <w:tcW w:w="120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КОСГУ</w:t>
            </w:r>
          </w:p>
        </w:tc>
      </w:tr>
      <w:tr w:rsidR="008B53D1" w:rsidRPr="00A1781D" w:rsidTr="00B830C5">
        <w:tc>
          <w:tcPr>
            <w:tcW w:w="8620" w:type="dxa"/>
            <w:gridSpan w:val="9"/>
            <w:shd w:val="clear" w:color="auto" w:fill="auto"/>
          </w:tcPr>
          <w:p w:rsidR="00404E69" w:rsidRPr="00A1781D" w:rsidRDefault="00404E69" w:rsidP="00D91EE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 1</w:t>
            </w:r>
          </w:p>
        </w:tc>
      </w:tr>
      <w:tr w:rsidR="008B53D1" w:rsidRPr="00A1781D" w:rsidTr="00B830C5">
        <w:tc>
          <w:tcPr>
            <w:tcW w:w="60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60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= 20121, 20122, 20123, 20126, 20127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000</w:t>
            </w:r>
          </w:p>
          <w:p w:rsidR="00D91EE4" w:rsidRPr="00A1781D" w:rsidRDefault="00D91EE4" w:rsidP="00D91EE4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:rsidR="00D91EE4" w:rsidRPr="00A1781D" w:rsidRDefault="00D91EE4" w:rsidP="00D91EE4">
            <w:pPr>
              <w:pStyle w:val="af7"/>
              <w:rPr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= 20121, 20123, 20127</w:t>
            </w: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000</w:t>
            </w:r>
          </w:p>
          <w:p w:rsidR="00D91EE4" w:rsidRPr="00A1781D" w:rsidRDefault="00D91EE4" w:rsidP="00D91EE4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:rsidR="00D91EE4" w:rsidRPr="00A1781D" w:rsidRDefault="00D91EE4" w:rsidP="00D91EE4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6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 xml:space="preserve">= 20123, </w:t>
            </w:r>
            <w:r w:rsidR="00A90B83" w:rsidRPr="00A1781D">
              <w:rPr>
                <w:rFonts w:eastAsia="Arial"/>
                <w:sz w:val="18"/>
                <w:szCs w:val="18"/>
              </w:rPr>
              <w:t xml:space="preserve">20121, </w:t>
            </w:r>
            <w:r w:rsidRPr="00A1781D">
              <w:rPr>
                <w:rFonts w:eastAsia="Arial"/>
                <w:sz w:val="18"/>
                <w:szCs w:val="18"/>
              </w:rPr>
              <w:t>20127</w:t>
            </w:r>
          </w:p>
          <w:p w:rsidR="00D91EE4" w:rsidRPr="00A1781D" w:rsidRDefault="00D91EE4" w:rsidP="00D91EE4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</w:tcPr>
          <w:p w:rsidR="00D91EE4" w:rsidRPr="00A1781D" w:rsidRDefault="00D91EE4" w:rsidP="00D91EE4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000</w:t>
            </w:r>
          </w:p>
          <w:p w:rsidR="00D91EE4" w:rsidRPr="00A1781D" w:rsidRDefault="00D91EE4" w:rsidP="00D91EE4">
            <w:pPr>
              <w:pStyle w:val="af7"/>
              <w:rPr>
                <w:sz w:val="18"/>
                <w:szCs w:val="18"/>
              </w:rPr>
            </w:pPr>
          </w:p>
        </w:tc>
      </w:tr>
      <w:tr w:rsidR="0068102F" w:rsidRPr="00A1781D" w:rsidTr="00B830C5">
        <w:tc>
          <w:tcPr>
            <w:tcW w:w="8620" w:type="dxa"/>
            <w:gridSpan w:val="9"/>
            <w:shd w:val="clear" w:color="auto" w:fill="auto"/>
          </w:tcPr>
          <w:p w:rsidR="0068102F" w:rsidRPr="00A1781D" w:rsidRDefault="0068102F" w:rsidP="0068102F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Раздел 2</w:t>
            </w:r>
          </w:p>
        </w:tc>
      </w:tr>
      <w:tr w:rsidR="0068102F" w:rsidRPr="00A1781D" w:rsidTr="00D45FCC">
        <w:tc>
          <w:tcPr>
            <w:tcW w:w="298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Формат показателей графы 1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Формат показателей графы 1</w:t>
            </w:r>
          </w:p>
        </w:tc>
        <w:tc>
          <w:tcPr>
            <w:tcW w:w="294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Формат показателей графы 1</w:t>
            </w:r>
          </w:p>
        </w:tc>
      </w:tr>
      <w:tr w:rsidR="0068102F" w:rsidRPr="00A1781D" w:rsidTr="00D45FCC">
        <w:tc>
          <w:tcPr>
            <w:tcW w:w="2980" w:type="dxa"/>
            <w:gridSpan w:val="3"/>
            <w:shd w:val="clear" w:color="auto" w:fill="auto"/>
          </w:tcPr>
          <w:p w:rsidR="0068102F" w:rsidRPr="00A1781D" w:rsidRDefault="0068102F" w:rsidP="003B6F08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отчетности ПБС: не заполняется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отчетности ПБС:</w:t>
            </w:r>
          </w:p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ххххххххххх000000000</w:t>
            </w:r>
          </w:p>
        </w:tc>
        <w:tc>
          <w:tcPr>
            <w:tcW w:w="2940" w:type="dxa"/>
            <w:gridSpan w:val="3"/>
            <w:shd w:val="clear" w:color="auto" w:fill="auto"/>
          </w:tcPr>
          <w:p w:rsidR="0068102F" w:rsidRPr="00A1781D" w:rsidRDefault="0068102F" w:rsidP="003B6F08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отчетности ПБС: не заполняется</w:t>
            </w:r>
          </w:p>
        </w:tc>
      </w:tr>
      <w:tr w:rsidR="0068102F" w:rsidRPr="00A1781D" w:rsidTr="00D45FCC">
        <w:tc>
          <w:tcPr>
            <w:tcW w:w="298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сводной отчетности: не заполняется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68102F" w:rsidRPr="00A1781D" w:rsidRDefault="0068102F" w:rsidP="005A55B6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сводной отчетности ГРБС:   00000000000000000000</w:t>
            </w:r>
          </w:p>
        </w:tc>
        <w:tc>
          <w:tcPr>
            <w:tcW w:w="2940" w:type="dxa"/>
            <w:gridSpan w:val="3"/>
            <w:shd w:val="clear" w:color="auto" w:fill="auto"/>
          </w:tcPr>
          <w:p w:rsidR="0068102F" w:rsidRPr="00A1781D" w:rsidRDefault="0068102F" w:rsidP="003B6F08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сводной отчетности ГРБС: не заполняется</w:t>
            </w:r>
          </w:p>
        </w:tc>
      </w:tr>
      <w:tr w:rsidR="0068102F" w:rsidRPr="00A1781D" w:rsidTr="00B830C5">
        <w:tc>
          <w:tcPr>
            <w:tcW w:w="298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 не заполняется</w:t>
            </w:r>
          </w:p>
          <w:p w:rsidR="0068102F" w:rsidRPr="00A1781D" w:rsidRDefault="0068102F" w:rsidP="0068102F">
            <w:pPr>
              <w:pStyle w:val="af7"/>
              <w:rPr>
                <w:sz w:val="18"/>
                <w:szCs w:val="18"/>
              </w:rPr>
            </w:pPr>
          </w:p>
        </w:tc>
        <w:tc>
          <w:tcPr>
            <w:tcW w:w="780" w:type="dxa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140" w:type="dxa"/>
            <w:shd w:val="clear" w:color="auto" w:fill="auto"/>
          </w:tcPr>
          <w:p w:rsidR="0068102F" w:rsidRPr="00A1781D" w:rsidRDefault="0068102F" w:rsidP="0068102F">
            <w:pPr>
              <w:pStyle w:val="af7"/>
              <w:rPr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= 20111, 20113</w:t>
            </w:r>
          </w:p>
        </w:tc>
        <w:tc>
          <w:tcPr>
            <w:tcW w:w="780" w:type="dxa"/>
            <w:shd w:val="clear" w:color="auto" w:fill="auto"/>
          </w:tcPr>
          <w:p w:rsidR="0068102F" w:rsidRPr="00A1781D" w:rsidRDefault="0068102F" w:rsidP="0068102F">
            <w:pPr>
              <w:snapToGrid w:val="0"/>
              <w:rPr>
                <w:rFonts w:eastAsia="Arial"/>
                <w:sz w:val="18"/>
                <w:szCs w:val="18"/>
              </w:rPr>
            </w:pPr>
            <w:r w:rsidRPr="00A1781D">
              <w:rPr>
                <w:rFonts w:eastAsia="Arial"/>
                <w:sz w:val="18"/>
                <w:szCs w:val="18"/>
              </w:rPr>
              <w:t>000</w:t>
            </w:r>
          </w:p>
          <w:p w:rsidR="0068102F" w:rsidRPr="00A1781D" w:rsidRDefault="0068102F" w:rsidP="0068102F">
            <w:pPr>
              <w:rPr>
                <w:rFonts w:eastAsia="Arial"/>
                <w:sz w:val="18"/>
                <w:szCs w:val="18"/>
              </w:rPr>
            </w:pPr>
          </w:p>
        </w:tc>
        <w:tc>
          <w:tcPr>
            <w:tcW w:w="2940" w:type="dxa"/>
            <w:gridSpan w:val="3"/>
            <w:shd w:val="clear" w:color="auto" w:fill="auto"/>
          </w:tcPr>
          <w:p w:rsidR="0068102F" w:rsidRPr="00A1781D" w:rsidRDefault="0068102F" w:rsidP="0068102F">
            <w:pPr>
              <w:pStyle w:val="af7"/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 не заполняется</w:t>
            </w:r>
          </w:p>
          <w:p w:rsidR="0068102F" w:rsidRPr="00A1781D" w:rsidRDefault="0068102F" w:rsidP="0068102F">
            <w:pPr>
              <w:pStyle w:val="af7"/>
              <w:rPr>
                <w:sz w:val="18"/>
                <w:szCs w:val="18"/>
              </w:rPr>
            </w:pPr>
          </w:p>
        </w:tc>
      </w:tr>
    </w:tbl>
    <w:p w:rsidR="000922BC" w:rsidRPr="00A1781D" w:rsidRDefault="000922BC">
      <w:pPr>
        <w:jc w:val="center"/>
        <w:rPr>
          <w:sz w:val="18"/>
          <w:szCs w:val="18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  <w:bookmarkStart w:id="87" w:name="_Toc424750545"/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D91EE4" w:rsidRPr="00A1781D" w:rsidRDefault="00D91EE4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404E69" w:rsidRPr="00A1781D" w:rsidRDefault="00404E69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175081" w:rsidRPr="00A1781D" w:rsidRDefault="00175081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175081" w:rsidRPr="00A1781D" w:rsidRDefault="00175081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175081" w:rsidRPr="00A1781D" w:rsidRDefault="00175081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175081" w:rsidRPr="00A1781D" w:rsidRDefault="00175081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175081" w:rsidRPr="00A1781D" w:rsidRDefault="00175081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68102F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E462A8" w:rsidRPr="00A1781D" w:rsidRDefault="00E462A8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p w:rsidR="0068102F" w:rsidRPr="00A1781D" w:rsidRDefault="00AC3BCC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  <w:bookmarkStart w:id="88" w:name="_Toc506403995"/>
      <w:r w:rsidRPr="00A1781D">
        <w:rPr>
          <w:sz w:val="18"/>
          <w:szCs w:val="18"/>
        </w:rPr>
        <w:t xml:space="preserve">где </w:t>
      </w:r>
      <w:proofErr w:type="spellStart"/>
      <w:r w:rsidRPr="00A1781D">
        <w:rPr>
          <w:sz w:val="18"/>
          <w:szCs w:val="18"/>
        </w:rPr>
        <w:t>ххххххххххх</w:t>
      </w:r>
      <w:proofErr w:type="spellEnd"/>
      <w:r w:rsidRPr="00A1781D">
        <w:rPr>
          <w:sz w:val="18"/>
          <w:szCs w:val="18"/>
        </w:rPr>
        <w:t xml:space="preserve"> - номер лицевого счета, открытого в органе Федерального казначейства</w:t>
      </w:r>
      <w:bookmarkEnd w:id="88"/>
    </w:p>
    <w:p w:rsidR="00E462A8" w:rsidRPr="00A1781D" w:rsidRDefault="00E462A8" w:rsidP="00F04456">
      <w:pPr>
        <w:tabs>
          <w:tab w:val="left" w:pos="5550"/>
        </w:tabs>
        <w:autoSpaceDE w:val="0"/>
        <w:ind w:right="5"/>
        <w:jc w:val="both"/>
        <w:outlineLvl w:val="0"/>
        <w:rPr>
          <w:rStyle w:val="a5"/>
          <w:b/>
          <w:color w:val="auto"/>
          <w:sz w:val="18"/>
          <w:szCs w:val="18"/>
          <w:u w:val="none"/>
        </w:rPr>
      </w:pPr>
    </w:p>
    <w:bookmarkEnd w:id="87"/>
    <w:p w:rsidR="0011683B" w:rsidRDefault="0011683B" w:rsidP="0071514C">
      <w:pPr>
        <w:jc w:val="center"/>
        <w:rPr>
          <w:b/>
          <w:sz w:val="18"/>
          <w:szCs w:val="18"/>
          <w:u w:val="single"/>
        </w:rPr>
      </w:pPr>
    </w:p>
    <w:p w:rsidR="00B61A7F" w:rsidRPr="00A1781D" w:rsidRDefault="00B61A7F" w:rsidP="0071514C">
      <w:pPr>
        <w:jc w:val="center"/>
        <w:rPr>
          <w:b/>
          <w:sz w:val="18"/>
          <w:szCs w:val="18"/>
          <w:u w:val="single"/>
        </w:rPr>
      </w:pPr>
    </w:p>
    <w:p w:rsidR="00B61A7F" w:rsidRDefault="00B61A7F" w:rsidP="00890A2E">
      <w:pPr>
        <w:jc w:val="both"/>
        <w:outlineLvl w:val="0"/>
        <w:rPr>
          <w:b/>
          <w:sz w:val="18"/>
          <w:szCs w:val="18"/>
        </w:rPr>
      </w:pPr>
      <w:bookmarkStart w:id="89" w:name="_Toc424750546"/>
      <w:bookmarkStart w:id="90" w:name="_Toc506403997"/>
    </w:p>
    <w:p w:rsidR="00B61A7F" w:rsidRPr="00F75150" w:rsidRDefault="00B61A7F" w:rsidP="00B61A7F">
      <w:pPr>
        <w:suppressAutoHyphens w:val="0"/>
        <w:autoSpaceDE w:val="0"/>
        <w:autoSpaceDN w:val="0"/>
        <w:adjustRightInd w:val="0"/>
        <w:spacing w:before="18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6. </w:t>
      </w:r>
      <w:bookmarkStart w:id="91" w:name="ф_0503130"/>
      <w:r w:rsidRPr="00B61A7F">
        <w:rPr>
          <w:rFonts w:eastAsia="Calibri"/>
          <w:b/>
          <w:bCs/>
          <w:sz w:val="18"/>
          <w:szCs w:val="18"/>
          <w:lang w:eastAsia="en-US"/>
        </w:rPr>
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</w:t>
      </w:r>
      <w:r>
        <w:rPr>
          <w:b/>
          <w:sz w:val="18"/>
          <w:szCs w:val="18"/>
        </w:rPr>
        <w:t xml:space="preserve">. Контрольные соотношения для </w:t>
      </w:r>
      <w:proofErr w:type="spellStart"/>
      <w:r>
        <w:rPr>
          <w:b/>
          <w:sz w:val="18"/>
          <w:szCs w:val="18"/>
        </w:rPr>
        <w:t>внутридокументного</w:t>
      </w:r>
      <w:proofErr w:type="spellEnd"/>
      <w:r>
        <w:rPr>
          <w:b/>
          <w:sz w:val="18"/>
          <w:szCs w:val="18"/>
        </w:rPr>
        <w:t xml:space="preserve"> контроля</w:t>
      </w:r>
    </w:p>
    <w:tbl>
      <w:tblPr>
        <w:tblW w:w="10829" w:type="dxa"/>
        <w:tblInd w:w="-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864"/>
        <w:gridCol w:w="837"/>
        <w:gridCol w:w="567"/>
        <w:gridCol w:w="567"/>
        <w:gridCol w:w="567"/>
        <w:gridCol w:w="864"/>
        <w:gridCol w:w="2538"/>
        <w:gridCol w:w="709"/>
        <w:gridCol w:w="544"/>
        <w:gridCol w:w="504"/>
      </w:tblGrid>
      <w:tr w:rsidR="00B61A7F" w:rsidRPr="005F2BEC" w:rsidTr="00D9356C">
        <w:trPr>
          <w:trHeight w:val="339"/>
          <w:tblHeader/>
        </w:trPr>
        <w:tc>
          <w:tcPr>
            <w:tcW w:w="567" w:type="dxa"/>
            <w:vAlign w:val="center"/>
          </w:tcPr>
          <w:bookmarkEnd w:id="91"/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5F2BEC">
              <w:rPr>
                <w:b/>
                <w:sz w:val="16"/>
                <w:szCs w:val="16"/>
              </w:rPr>
              <w:t>п</w:t>
            </w:r>
            <w:proofErr w:type="gramEnd"/>
            <w:r w:rsidRPr="005F2BEC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864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83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864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538" w:type="dxa"/>
            <w:vAlign w:val="center"/>
          </w:tcPr>
          <w:p w:rsidR="00B61A7F" w:rsidRPr="005F2BEC" w:rsidRDefault="00B61A7F" w:rsidP="005F2BEC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5F2BEC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3+4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 xml:space="preserve">Гр. 5 </w:t>
            </w:r>
            <w:r w:rsidRPr="005F2BEC">
              <w:rPr>
                <w:sz w:val="16"/>
                <w:szCs w:val="16"/>
                <w:lang w:val="en-US"/>
              </w:rPr>
              <w:t xml:space="preserve">&lt;&gt; </w:t>
            </w:r>
            <w:r w:rsidRPr="005F2BEC">
              <w:rPr>
                <w:sz w:val="16"/>
                <w:szCs w:val="16"/>
              </w:rPr>
              <w:t>Гр. 3+Гр.4</w:t>
            </w:r>
            <w:r w:rsidR="0056419D" w:rsidRPr="005F2BEC">
              <w:rPr>
                <w:sz w:val="16"/>
                <w:szCs w:val="16"/>
              </w:rPr>
              <w:t xml:space="preserve"> –недопустимо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6+7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 xml:space="preserve">Гр. 8 </w:t>
            </w:r>
            <w:r w:rsidRPr="005F2BEC">
              <w:rPr>
                <w:sz w:val="16"/>
                <w:szCs w:val="16"/>
                <w:lang w:val="en-US"/>
              </w:rPr>
              <w:t xml:space="preserve">&lt;&gt; </w:t>
            </w:r>
            <w:r w:rsidRPr="005F2BEC">
              <w:rPr>
                <w:sz w:val="16"/>
                <w:szCs w:val="16"/>
              </w:rPr>
              <w:t>Гр. 6+Гр.7</w:t>
            </w:r>
            <w:r w:rsidR="0056419D" w:rsidRPr="005F2BEC"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030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&lt;&gt;</w:t>
            </w:r>
            <w:r w:rsidRPr="005F2BEC">
              <w:rPr>
                <w:sz w:val="16"/>
                <w:szCs w:val="16"/>
              </w:rPr>
              <w:t xml:space="preserve"> С</w:t>
            </w:r>
            <w:proofErr w:type="gramEnd"/>
            <w:r w:rsidRPr="005F2BEC">
              <w:rPr>
                <w:sz w:val="16"/>
                <w:szCs w:val="16"/>
              </w:rPr>
              <w:t>тр.010- Стр. 020 -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060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  <w:vAlign w:val="center"/>
          </w:tcPr>
          <w:p w:rsidR="007D5B0E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060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&lt;&gt;</w:t>
            </w:r>
            <w:r w:rsidRPr="005F2BEC">
              <w:rPr>
                <w:sz w:val="16"/>
                <w:szCs w:val="16"/>
              </w:rPr>
              <w:t xml:space="preserve"> С</w:t>
            </w:r>
            <w:proofErr w:type="gramEnd"/>
            <w:r w:rsidRPr="005F2BEC">
              <w:rPr>
                <w:sz w:val="16"/>
                <w:szCs w:val="16"/>
              </w:rPr>
              <w:t>тр.040- Стр. 050 -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190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030+060+070+080+100+120+130+140+150+160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190</w:t>
            </w:r>
            <w:proofErr w:type="gramStart"/>
            <w:r w:rsidRPr="005F2BEC">
              <w:rPr>
                <w:sz w:val="16"/>
                <w:szCs w:val="16"/>
              </w:rPr>
              <w:t>&lt;&gt; С</w:t>
            </w:r>
            <w:proofErr w:type="gramEnd"/>
            <w:r w:rsidRPr="005F2BEC">
              <w:rPr>
                <w:sz w:val="16"/>
                <w:szCs w:val="16"/>
              </w:rPr>
              <w:t>тр.030+ Стр.060+ Стр.070+ Стр.080+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Стр.100</w:t>
            </w:r>
            <w:proofErr w:type="gramStart"/>
            <w:r w:rsidRPr="005F2BEC">
              <w:rPr>
                <w:sz w:val="16"/>
                <w:szCs w:val="16"/>
              </w:rPr>
              <w:t>+ С</w:t>
            </w:r>
            <w:proofErr w:type="gramEnd"/>
            <w:r w:rsidRPr="005F2BEC">
              <w:rPr>
                <w:sz w:val="16"/>
                <w:szCs w:val="16"/>
              </w:rPr>
              <w:t>тр.120+ Стр.130+ + Стр. 140+ Стр.150+ Стр.160.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C93DD2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vAlign w:val="center"/>
          </w:tcPr>
          <w:p w:rsidR="00B61A7F" w:rsidRPr="005F2BEC" w:rsidRDefault="00531030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201+203+207</w:t>
            </w:r>
          </w:p>
        </w:tc>
        <w:tc>
          <w:tcPr>
            <w:tcW w:w="567" w:type="dxa"/>
            <w:vAlign w:val="center"/>
          </w:tcPr>
          <w:p w:rsidR="00B61A7F" w:rsidRPr="005F2BEC" w:rsidRDefault="00531030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Стр</w:t>
            </w:r>
            <w:proofErr w:type="gramEnd"/>
            <w:r w:rsidRPr="005F2BEC">
              <w:rPr>
                <w:sz w:val="16"/>
                <w:szCs w:val="16"/>
              </w:rPr>
              <w:t xml:space="preserve"> 200&lt;&gt;Стр 201+ Стр203+ Стр207 –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340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200+240+</w:t>
            </w:r>
            <w:r w:rsidRPr="005F2BEC">
              <w:rPr>
                <w:sz w:val="16"/>
                <w:szCs w:val="16"/>
              </w:rPr>
              <w:lastRenderedPageBreak/>
              <w:t>250+260+270+280+290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lastRenderedPageBreak/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340</w:t>
            </w:r>
            <w:proofErr w:type="gramStart"/>
            <w:r w:rsidRPr="005F2BEC">
              <w:rPr>
                <w:sz w:val="16"/>
                <w:szCs w:val="16"/>
              </w:rPr>
              <w:t>&lt;&gt; С</w:t>
            </w:r>
            <w:proofErr w:type="gramEnd"/>
            <w:r w:rsidRPr="005F2BEC">
              <w:rPr>
                <w:sz w:val="16"/>
                <w:szCs w:val="16"/>
              </w:rPr>
              <w:t xml:space="preserve">тр. 200+ Стр. 240 +Стр. 250 +Стр. 260 +Стр. 270+ </w:t>
            </w:r>
            <w:r w:rsidRPr="005F2BEC">
              <w:rPr>
                <w:sz w:val="16"/>
                <w:szCs w:val="16"/>
              </w:rPr>
              <w:lastRenderedPageBreak/>
              <w:t>Стр. 280+ Стр. 290 –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lastRenderedPageBreak/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 xml:space="preserve">РБС, </w:t>
            </w:r>
            <w:r w:rsidRPr="005F2BEC">
              <w:rPr>
                <w:sz w:val="16"/>
                <w:szCs w:val="16"/>
              </w:rPr>
              <w:lastRenderedPageBreak/>
              <w:t>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  <w:vAlign w:val="center"/>
          </w:tcPr>
          <w:p w:rsidR="00B61A7F" w:rsidRPr="005F2BEC" w:rsidRDefault="007D5B0E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Стр.350</w:t>
            </w:r>
            <w:proofErr w:type="gramStart"/>
            <w:r w:rsidRPr="005F2BEC">
              <w:rPr>
                <w:sz w:val="16"/>
                <w:szCs w:val="16"/>
              </w:rPr>
              <w:t xml:space="preserve"> &lt;&gt; С</w:t>
            </w:r>
            <w:proofErr w:type="gramEnd"/>
            <w:r w:rsidRPr="005F2BEC">
              <w:rPr>
                <w:sz w:val="16"/>
                <w:szCs w:val="16"/>
              </w:rPr>
              <w:t>тр. 190 + Стр. 340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430</w:t>
            </w:r>
          </w:p>
        </w:tc>
        <w:tc>
          <w:tcPr>
            <w:tcW w:w="567" w:type="dxa"/>
            <w:vAlign w:val="center"/>
          </w:tcPr>
          <w:p w:rsidR="00B61A7F" w:rsidRPr="005F2BEC" w:rsidRDefault="00530A1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431+432+433</w:t>
            </w:r>
            <w:r w:rsidR="007D5B0E" w:rsidRPr="005F2BEC">
              <w:rPr>
                <w:sz w:val="16"/>
                <w:szCs w:val="16"/>
              </w:rPr>
              <w:t>+434</w:t>
            </w:r>
          </w:p>
        </w:tc>
        <w:tc>
          <w:tcPr>
            <w:tcW w:w="567" w:type="dxa"/>
            <w:vAlign w:val="center"/>
          </w:tcPr>
          <w:p w:rsidR="00B61A7F" w:rsidRPr="005F2BEC" w:rsidRDefault="00531030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430</w:t>
            </w:r>
            <w:proofErr w:type="gramStart"/>
            <w:r w:rsidRPr="005F2BEC">
              <w:rPr>
                <w:sz w:val="16"/>
                <w:szCs w:val="16"/>
              </w:rPr>
              <w:t>&lt;&gt; С</w:t>
            </w:r>
            <w:proofErr w:type="gramEnd"/>
            <w:r w:rsidRPr="005F2BEC">
              <w:rPr>
                <w:sz w:val="16"/>
                <w:szCs w:val="16"/>
              </w:rPr>
              <w:t>тр.431+ Стр.432+ Стр.433</w:t>
            </w:r>
            <w:r w:rsidR="007D5B0E" w:rsidRPr="005F2BEC">
              <w:rPr>
                <w:sz w:val="16"/>
                <w:szCs w:val="16"/>
              </w:rPr>
              <w:t>+стр. 434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550</w:t>
            </w:r>
          </w:p>
        </w:tc>
        <w:tc>
          <w:tcPr>
            <w:tcW w:w="567" w:type="dxa"/>
            <w:vAlign w:val="center"/>
          </w:tcPr>
          <w:p w:rsidR="00B61A7F" w:rsidRPr="005F2BEC" w:rsidRDefault="00530A1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400+410+420+430+470+510+520</w:t>
            </w:r>
          </w:p>
        </w:tc>
        <w:tc>
          <w:tcPr>
            <w:tcW w:w="567" w:type="dxa"/>
            <w:vAlign w:val="center"/>
          </w:tcPr>
          <w:p w:rsidR="00B61A7F" w:rsidRPr="005F2BEC" w:rsidRDefault="00530A1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Стр.550</w:t>
            </w:r>
            <w:proofErr w:type="gramStart"/>
            <w:r w:rsidRPr="005F2BEC">
              <w:rPr>
                <w:sz w:val="16"/>
                <w:szCs w:val="16"/>
              </w:rPr>
              <w:t>&lt;&gt; С</w:t>
            </w:r>
            <w:proofErr w:type="gramEnd"/>
            <w:r w:rsidRPr="005F2BEC">
              <w:rPr>
                <w:sz w:val="16"/>
                <w:szCs w:val="16"/>
              </w:rPr>
              <w:t>тр.400+ Стр.410+ Стр.420+ Стр.430+ Стр.470+ Стр.510+ Стр.520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1</w:t>
            </w:r>
            <w:r w:rsidRPr="005F2BEC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vAlign w:val="center"/>
          </w:tcPr>
          <w:p w:rsidR="00272996" w:rsidRPr="005F2BEC" w:rsidRDefault="00272996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8F17D5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550+570</w:t>
            </w:r>
          </w:p>
        </w:tc>
        <w:tc>
          <w:tcPr>
            <w:tcW w:w="567" w:type="dxa"/>
            <w:vAlign w:val="center"/>
          </w:tcPr>
          <w:p w:rsidR="00272996" w:rsidRPr="005F2BEC" w:rsidRDefault="00272996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Стр.</w:t>
            </w:r>
            <w:r w:rsidRPr="005F2BEC">
              <w:rPr>
                <w:sz w:val="16"/>
                <w:szCs w:val="16"/>
                <w:lang w:val="en-US"/>
              </w:rPr>
              <w:t xml:space="preserve"> 700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 xml:space="preserve">&lt;&gt; 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</w:t>
            </w:r>
            <w:r w:rsidRPr="005F2BEC">
              <w:rPr>
                <w:sz w:val="16"/>
                <w:szCs w:val="16"/>
                <w:lang w:val="en-US"/>
              </w:rPr>
              <w:t>550+</w:t>
            </w:r>
            <w:r w:rsidRPr="005F2BEC">
              <w:rPr>
                <w:sz w:val="16"/>
                <w:szCs w:val="16"/>
              </w:rPr>
              <w:t xml:space="preserve"> Стр.</w:t>
            </w:r>
            <w:r w:rsidRPr="005F2BEC">
              <w:rPr>
                <w:sz w:val="16"/>
                <w:szCs w:val="16"/>
                <w:lang w:val="en-US"/>
              </w:rPr>
              <w:t>570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1</w:t>
            </w:r>
            <w:r w:rsidRPr="005F2BEC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  <w:vAlign w:val="center"/>
          </w:tcPr>
          <w:p w:rsidR="00B61A7F" w:rsidRPr="005F2BEC" w:rsidRDefault="0002702C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  <w:lang w:val="en-US"/>
              </w:rPr>
              <w:t>700</w:t>
            </w:r>
          </w:p>
        </w:tc>
        <w:tc>
          <w:tcPr>
            <w:tcW w:w="567" w:type="dxa"/>
            <w:vAlign w:val="center"/>
          </w:tcPr>
          <w:p w:rsidR="00B61A7F" w:rsidRPr="005F2BEC" w:rsidRDefault="0002702C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5,8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Стр.</w:t>
            </w:r>
            <w:r w:rsidRPr="005F2BEC">
              <w:rPr>
                <w:sz w:val="16"/>
                <w:szCs w:val="16"/>
                <w:lang w:val="en-US"/>
              </w:rPr>
              <w:t>350</w:t>
            </w:r>
            <w:proofErr w:type="gramStart"/>
            <w:r w:rsidRPr="005F2BEC">
              <w:rPr>
                <w:sz w:val="16"/>
                <w:szCs w:val="16"/>
              </w:rPr>
              <w:t xml:space="preserve"> </w:t>
            </w:r>
            <w:r w:rsidRPr="005F2BEC">
              <w:rPr>
                <w:sz w:val="16"/>
                <w:szCs w:val="16"/>
                <w:lang w:val="en-US"/>
              </w:rPr>
              <w:t>&lt;&gt;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</w:t>
            </w:r>
            <w:r w:rsidRPr="005F2BEC">
              <w:rPr>
                <w:sz w:val="16"/>
                <w:szCs w:val="16"/>
                <w:lang w:val="en-US"/>
              </w:rPr>
              <w:t xml:space="preserve">700 </w:t>
            </w:r>
            <w:r w:rsidRPr="005F2BEC">
              <w:rPr>
                <w:sz w:val="16"/>
                <w:szCs w:val="16"/>
              </w:rPr>
              <w:t>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1</w:t>
            </w:r>
            <w:r w:rsidRPr="005F2BEC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432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870334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</w:t>
            </w: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 xml:space="preserve">Показатели по счету 0 304 04 000 </w:t>
            </w:r>
            <w:r w:rsidR="00530A1F" w:rsidRPr="005F2BEC">
              <w:rPr>
                <w:sz w:val="16"/>
                <w:szCs w:val="16"/>
              </w:rPr>
              <w:t>недопустимы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530A1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1</w:t>
            </w:r>
            <w:r w:rsidRPr="005F2BEC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B61A7F" w:rsidRPr="005F2BEC" w:rsidRDefault="00530A1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*, кроме стр</w:t>
            </w:r>
            <w:r w:rsidR="00D9356C">
              <w:rPr>
                <w:sz w:val="16"/>
                <w:szCs w:val="16"/>
              </w:rPr>
              <w:t>.</w:t>
            </w:r>
            <w:r w:rsidRPr="005F2BEC">
              <w:rPr>
                <w:sz w:val="16"/>
                <w:szCs w:val="16"/>
              </w:rPr>
              <w:t xml:space="preserve"> 570</w:t>
            </w:r>
          </w:p>
        </w:tc>
        <w:tc>
          <w:tcPr>
            <w:tcW w:w="567" w:type="dxa"/>
            <w:vAlign w:val="center"/>
          </w:tcPr>
          <w:p w:rsidR="00B61A7F" w:rsidRPr="005F2BEC" w:rsidRDefault="00ED58FB" w:rsidP="00D9356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6,7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D9356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  <w:r w:rsidRPr="00D9356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B61A7F" w:rsidRPr="00D9356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D9356C" w:rsidRDefault="00B61A7F" w:rsidP="00870334">
            <w:pPr>
              <w:snapToGrid w:val="0"/>
              <w:jc w:val="center"/>
              <w:rPr>
                <w:sz w:val="16"/>
                <w:szCs w:val="16"/>
              </w:rPr>
            </w:pPr>
            <w:r w:rsidRPr="00D9356C">
              <w:rPr>
                <w:sz w:val="16"/>
                <w:szCs w:val="16"/>
              </w:rPr>
              <w:t>0</w:t>
            </w:r>
          </w:p>
        </w:tc>
        <w:tc>
          <w:tcPr>
            <w:tcW w:w="2538" w:type="dxa"/>
            <w:vAlign w:val="center"/>
          </w:tcPr>
          <w:p w:rsidR="00B61A7F" w:rsidRPr="005F2BEC" w:rsidRDefault="00B61A7F" w:rsidP="000555C6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Показател</w:t>
            </w:r>
            <w:r w:rsidR="00530A1F" w:rsidRPr="005F2BEC">
              <w:rPr>
                <w:sz w:val="16"/>
                <w:szCs w:val="16"/>
              </w:rPr>
              <w:t>и в Балансе со знаком минус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0555C6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0F61DD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530A1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3,6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</w:t>
            </w:r>
          </w:p>
        </w:tc>
        <w:tc>
          <w:tcPr>
            <w:tcW w:w="2538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Остаток  денежных средств по бюджетной деятельности недопустим.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П</w:t>
            </w:r>
            <w:proofErr w:type="gramEnd"/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010-190, 400-420, 432-520</w:t>
            </w:r>
            <w:r w:rsidR="00073DCE">
              <w:rPr>
                <w:sz w:val="16"/>
                <w:szCs w:val="16"/>
              </w:rPr>
              <w:t>, 570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4,7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  <w:lang w:val="en-US"/>
              </w:rPr>
            </w:pPr>
            <w:r w:rsidRPr="005F2BEC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2538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Стр.010 –стр. 190 , Стр. 400- Стр.420, Стр.432- Стр.520, Стр. 570, гр. 4,7 не заполняются</w:t>
            </w:r>
            <w:proofErr w:type="gramEnd"/>
          </w:p>
        </w:tc>
        <w:tc>
          <w:tcPr>
            <w:tcW w:w="709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</w:t>
            </w:r>
            <w:r w:rsidR="00D535F6" w:rsidRPr="005F2BEC">
              <w:rPr>
                <w:sz w:val="16"/>
                <w:szCs w:val="16"/>
              </w:rPr>
              <w:t>, кроме главы 730</w:t>
            </w:r>
            <w:r w:rsidRPr="005F2BEC">
              <w:rPr>
                <w:sz w:val="16"/>
                <w:szCs w:val="16"/>
              </w:rPr>
              <w:t>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17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080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081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080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тр.081,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18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100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тр.101,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121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120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тр.121,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204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205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204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тр.205,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203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204+206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203</w:t>
            </w:r>
            <w:proofErr w:type="gramStart"/>
            <w:r w:rsidRPr="005F2BEC">
              <w:rPr>
                <w:sz w:val="16"/>
                <w:szCs w:val="16"/>
              </w:rPr>
              <w:t>&lt;С</w:t>
            </w:r>
            <w:proofErr w:type="gramEnd"/>
            <w:r w:rsidRPr="005F2BEC">
              <w:rPr>
                <w:sz w:val="16"/>
                <w:szCs w:val="16"/>
              </w:rPr>
              <w:t>тр.204+Стр.206,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П</w:t>
            </w:r>
            <w:proofErr w:type="gramEnd"/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241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240</w:t>
            </w:r>
            <w:proofErr w:type="gramStart"/>
            <w:r w:rsidRPr="005F2BEC">
              <w:rPr>
                <w:sz w:val="16"/>
                <w:szCs w:val="16"/>
              </w:rPr>
              <w:t>&lt;С</w:t>
            </w:r>
            <w:proofErr w:type="gramEnd"/>
            <w:r w:rsidRPr="005F2BEC">
              <w:rPr>
                <w:sz w:val="16"/>
                <w:szCs w:val="16"/>
              </w:rPr>
              <w:t>тр.241,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250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тр.251,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02702C" w:rsidP="00D9356C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П</w:t>
            </w:r>
            <w:proofErr w:type="gramEnd"/>
          </w:p>
        </w:tc>
      </w:tr>
      <w:tr w:rsidR="00B61A7F" w:rsidRPr="005F2BEC" w:rsidTr="00D9356C">
        <w:trPr>
          <w:trHeight w:val="74"/>
        </w:trPr>
        <w:tc>
          <w:tcPr>
            <w:tcW w:w="567" w:type="dxa"/>
            <w:vAlign w:val="center"/>
          </w:tcPr>
          <w:p w:rsidR="00B61A7F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260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261</w:t>
            </w:r>
          </w:p>
        </w:tc>
        <w:tc>
          <w:tcPr>
            <w:tcW w:w="567" w:type="dxa"/>
            <w:vAlign w:val="center"/>
          </w:tcPr>
          <w:p w:rsidR="00B61A7F" w:rsidRPr="005F2BEC" w:rsidRDefault="00B61A7F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260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тр.261, - недопустимо</w:t>
            </w:r>
          </w:p>
        </w:tc>
        <w:tc>
          <w:tcPr>
            <w:tcW w:w="709" w:type="dxa"/>
            <w:vAlign w:val="center"/>
          </w:tcPr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B61A7F" w:rsidRPr="005F2BEC" w:rsidRDefault="00B61A7F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B61A7F" w:rsidRPr="005F2BEC" w:rsidRDefault="00B61A7F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B61A7F" w:rsidRPr="005F2BEC" w:rsidRDefault="0002702C" w:rsidP="00D9356C">
            <w:pPr>
              <w:jc w:val="center"/>
              <w:rPr>
                <w:sz w:val="16"/>
                <w:szCs w:val="16"/>
              </w:rPr>
            </w:pPr>
            <w:proofErr w:type="gramStart"/>
            <w:r w:rsidRPr="005F2BEC">
              <w:rPr>
                <w:sz w:val="16"/>
                <w:szCs w:val="16"/>
              </w:rPr>
              <w:t>П</w:t>
            </w:r>
            <w:proofErr w:type="gramEnd"/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25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270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271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270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тр.271,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280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282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280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тр.282,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D535F6" w:rsidRPr="005F2BEC" w:rsidTr="00D9356C">
        <w:trPr>
          <w:trHeight w:val="74"/>
        </w:trPr>
        <w:tc>
          <w:tcPr>
            <w:tcW w:w="567" w:type="dxa"/>
            <w:vAlign w:val="center"/>
          </w:tcPr>
          <w:p w:rsidR="00D535F6" w:rsidRPr="005F2BEC" w:rsidRDefault="0002702C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&gt;=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401</w:t>
            </w:r>
          </w:p>
        </w:tc>
        <w:tc>
          <w:tcPr>
            <w:tcW w:w="567" w:type="dxa"/>
            <w:vAlign w:val="center"/>
          </w:tcPr>
          <w:p w:rsidR="00D535F6" w:rsidRPr="005F2BEC" w:rsidRDefault="00D535F6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Стр. 400</w:t>
            </w:r>
            <w:proofErr w:type="gramStart"/>
            <w:r w:rsidRPr="005F2BEC">
              <w:rPr>
                <w:sz w:val="16"/>
                <w:szCs w:val="16"/>
                <w:lang w:val="en-US"/>
              </w:rPr>
              <w:t>&lt;</w:t>
            </w:r>
            <w:r w:rsidRPr="005F2BEC">
              <w:rPr>
                <w:sz w:val="16"/>
                <w:szCs w:val="16"/>
              </w:rPr>
              <w:t>С</w:t>
            </w:r>
            <w:proofErr w:type="gramEnd"/>
            <w:r w:rsidRPr="005F2BEC">
              <w:rPr>
                <w:sz w:val="16"/>
                <w:szCs w:val="16"/>
              </w:rPr>
              <w:t>тр.401, - недопустимо</w:t>
            </w:r>
          </w:p>
        </w:tc>
        <w:tc>
          <w:tcPr>
            <w:tcW w:w="709" w:type="dxa"/>
            <w:vAlign w:val="center"/>
          </w:tcPr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</w:t>
            </w:r>
          </w:p>
          <w:p w:rsidR="00D535F6" w:rsidRPr="005F2BEC" w:rsidRDefault="00D535F6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 xml:space="preserve">РБС, </w:t>
            </w:r>
            <w:r w:rsidRPr="005F2BEC">
              <w:rPr>
                <w:sz w:val="16"/>
                <w:szCs w:val="16"/>
              </w:rPr>
              <w:lastRenderedPageBreak/>
              <w:t>ГРБС.</w:t>
            </w:r>
          </w:p>
        </w:tc>
        <w:tc>
          <w:tcPr>
            <w:tcW w:w="54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lastRenderedPageBreak/>
              <w:t>Г</w:t>
            </w:r>
          </w:p>
        </w:tc>
        <w:tc>
          <w:tcPr>
            <w:tcW w:w="504" w:type="dxa"/>
            <w:vAlign w:val="center"/>
          </w:tcPr>
          <w:p w:rsidR="00D535F6" w:rsidRPr="005F2BEC" w:rsidRDefault="00D535F6" w:rsidP="00D9356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Б</w:t>
            </w:r>
          </w:p>
        </w:tc>
      </w:tr>
      <w:tr w:rsidR="00660DC9" w:rsidRPr="005F2BEC" w:rsidTr="00D9356C">
        <w:trPr>
          <w:trHeight w:val="74"/>
        </w:trPr>
        <w:tc>
          <w:tcPr>
            <w:tcW w:w="567" w:type="dxa"/>
            <w:vAlign w:val="center"/>
          </w:tcPr>
          <w:p w:rsidR="00660DC9" w:rsidRPr="005F2BEC" w:rsidDel="00660DC9" w:rsidRDefault="008F17D5" w:rsidP="005F2B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28</w:t>
            </w:r>
          </w:p>
        </w:tc>
        <w:tc>
          <w:tcPr>
            <w:tcW w:w="567" w:type="dxa"/>
            <w:vAlign w:val="center"/>
          </w:tcPr>
          <w:p w:rsidR="00660DC9" w:rsidRPr="005F2BEC" w:rsidDel="00660DC9" w:rsidRDefault="00660DC9" w:rsidP="00BA5A1E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140</w:t>
            </w:r>
            <w:r w:rsidR="005F2BEC">
              <w:rPr>
                <w:sz w:val="16"/>
                <w:szCs w:val="16"/>
              </w:rPr>
              <w:t xml:space="preserve"> </w:t>
            </w:r>
            <w:r w:rsidRPr="005F2BEC">
              <w:rPr>
                <w:sz w:val="16"/>
                <w:szCs w:val="16"/>
              </w:rPr>
              <w:t>(кроме глав 167, 303, 187</w:t>
            </w:r>
            <w:r w:rsidR="00D764DF">
              <w:rPr>
                <w:sz w:val="16"/>
                <w:szCs w:val="16"/>
              </w:rPr>
              <w:t>, 103,  171</w:t>
            </w:r>
            <w:r w:rsidRPr="005F2BEC">
              <w:rPr>
                <w:sz w:val="16"/>
                <w:szCs w:val="16"/>
              </w:rPr>
              <w:t>)</w:t>
            </w:r>
          </w:p>
        </w:tc>
        <w:tc>
          <w:tcPr>
            <w:tcW w:w="567" w:type="dxa"/>
            <w:vAlign w:val="center"/>
          </w:tcPr>
          <w:p w:rsidR="00660DC9" w:rsidRPr="005F2BEC" w:rsidRDefault="00660DC9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</w:tcPr>
          <w:p w:rsidR="00660DC9" w:rsidRPr="005F2BEC" w:rsidRDefault="00660DC9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60DC9" w:rsidRPr="005F2BEC" w:rsidRDefault="00660DC9" w:rsidP="005F2B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660DC9" w:rsidRPr="005F2BEC" w:rsidDel="00660DC9" w:rsidRDefault="00660DC9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vAlign w:val="center"/>
          </w:tcPr>
          <w:p w:rsidR="00660DC9" w:rsidRPr="005F2BEC" w:rsidDel="00660DC9" w:rsidRDefault="00660DC9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60DC9" w:rsidRPr="005F2BEC" w:rsidRDefault="00660DC9" w:rsidP="005F2BEC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660DC9" w:rsidRPr="005F2BEC" w:rsidRDefault="00660DC9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660DC9" w:rsidRPr="005F2BEC" w:rsidRDefault="00660DC9" w:rsidP="00D935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660DC9" w:rsidRPr="005F2BEC" w:rsidDel="00660DC9" w:rsidRDefault="00660DC9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Наличие показателей по счету 0 108 00 000 требует пояснений</w:t>
            </w:r>
          </w:p>
        </w:tc>
        <w:tc>
          <w:tcPr>
            <w:tcW w:w="709" w:type="dxa"/>
            <w:vAlign w:val="center"/>
          </w:tcPr>
          <w:p w:rsidR="00660DC9" w:rsidRPr="005F2BEC" w:rsidDel="00660DC9" w:rsidRDefault="00660DC9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660DC9" w:rsidRPr="005F2BEC" w:rsidDel="00660DC9" w:rsidRDefault="00660DC9" w:rsidP="005F2BEC">
            <w:pPr>
              <w:jc w:val="center"/>
              <w:rPr>
                <w:sz w:val="16"/>
                <w:szCs w:val="16"/>
              </w:rPr>
            </w:pPr>
            <w:r w:rsidRPr="005F2BEC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660DC9" w:rsidRPr="005F2BEC" w:rsidDel="00660DC9" w:rsidRDefault="00BA5A1E" w:rsidP="005F2BEC">
            <w:pPr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</w:p>
        </w:tc>
      </w:tr>
      <w:tr w:rsidR="00800558" w:rsidRPr="005F2BEC" w:rsidTr="00D9356C">
        <w:trPr>
          <w:trHeight w:val="74"/>
        </w:trPr>
        <w:tc>
          <w:tcPr>
            <w:tcW w:w="567" w:type="dxa"/>
            <w:vAlign w:val="center"/>
          </w:tcPr>
          <w:p w:rsidR="00800558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567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081, 101, 121, 205, 241,251,261, 271, 401, 411, 471</w:t>
            </w:r>
          </w:p>
        </w:tc>
        <w:tc>
          <w:tcPr>
            <w:tcW w:w="567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567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vAlign w:val="center"/>
          </w:tcPr>
          <w:p w:rsidR="00800558" w:rsidRPr="005F2BEC" w:rsidDel="00660DC9" w:rsidRDefault="00800558" w:rsidP="0080055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00558" w:rsidRPr="005F2BEC" w:rsidRDefault="00800558" w:rsidP="0080055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38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</w:t>
            </w:r>
            <w:proofErr w:type="spellStart"/>
            <w:r>
              <w:rPr>
                <w:sz w:val="16"/>
                <w:szCs w:val="16"/>
              </w:rPr>
              <w:t>началого</w:t>
            </w:r>
            <w:proofErr w:type="spellEnd"/>
            <w:r>
              <w:rPr>
                <w:sz w:val="16"/>
                <w:szCs w:val="16"/>
              </w:rPr>
              <w:t xml:space="preserve"> года показатели долгосрочных (</w:t>
            </w:r>
            <w:proofErr w:type="spellStart"/>
            <w:r>
              <w:rPr>
                <w:sz w:val="16"/>
                <w:szCs w:val="16"/>
              </w:rPr>
              <w:t>внеоборотных</w:t>
            </w:r>
            <w:proofErr w:type="spellEnd"/>
            <w:r>
              <w:rPr>
                <w:sz w:val="16"/>
                <w:szCs w:val="16"/>
              </w:rPr>
              <w:t>) активов и обязательств не отражаются.</w:t>
            </w:r>
          </w:p>
        </w:tc>
        <w:tc>
          <w:tcPr>
            <w:tcW w:w="709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00558" w:rsidRPr="005F2BEC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 (только в отчете за 2018 год)</w:t>
            </w:r>
          </w:p>
        </w:tc>
        <w:tc>
          <w:tcPr>
            <w:tcW w:w="504" w:type="dxa"/>
            <w:vAlign w:val="center"/>
          </w:tcPr>
          <w:p w:rsidR="00800558" w:rsidRPr="005F2BEC" w:rsidDel="00BA5A1E" w:rsidRDefault="00800558" w:rsidP="0080055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B61A7F" w:rsidRPr="00B61A7F" w:rsidRDefault="00B61A7F" w:rsidP="00B61A7F">
      <w:pPr>
        <w:suppressAutoHyphens w:val="0"/>
        <w:autoSpaceDE w:val="0"/>
        <w:autoSpaceDN w:val="0"/>
        <w:adjustRightInd w:val="0"/>
        <w:spacing w:before="180"/>
        <w:jc w:val="both"/>
        <w:rPr>
          <w:rFonts w:eastAsia="Calibri"/>
          <w:b/>
          <w:bCs/>
          <w:sz w:val="18"/>
          <w:szCs w:val="18"/>
          <w:lang w:eastAsia="en-US"/>
        </w:rPr>
      </w:pPr>
    </w:p>
    <w:p w:rsidR="00B61A7F" w:rsidRPr="00B61A7F" w:rsidRDefault="00B61A7F" w:rsidP="00B61A7F">
      <w:pPr>
        <w:suppressAutoHyphens w:val="0"/>
        <w:autoSpaceDE w:val="0"/>
        <w:autoSpaceDN w:val="0"/>
        <w:adjustRightInd w:val="0"/>
        <w:spacing w:before="180"/>
        <w:jc w:val="both"/>
        <w:rPr>
          <w:rFonts w:eastAsia="Calibri"/>
          <w:b/>
          <w:bCs/>
          <w:sz w:val="18"/>
          <w:szCs w:val="18"/>
          <w:lang w:eastAsia="en-US"/>
        </w:rPr>
      </w:pPr>
    </w:p>
    <w:p w:rsidR="00B61A7F" w:rsidRDefault="00B61A7F" w:rsidP="00B61A7F">
      <w:pPr>
        <w:suppressAutoHyphens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61A7F">
        <w:rPr>
          <w:rFonts w:eastAsia="Calibri"/>
          <w:sz w:val="18"/>
          <w:szCs w:val="18"/>
          <w:lang w:eastAsia="en-US"/>
        </w:rPr>
        <w:t xml:space="preserve">Справка о наличии имущества и обязательств на забалансовых счетах. </w:t>
      </w:r>
      <w:r w:rsidRPr="0077347B">
        <w:rPr>
          <w:sz w:val="18"/>
          <w:szCs w:val="18"/>
        </w:rPr>
        <w:t xml:space="preserve">Контрольные соотношения для </w:t>
      </w:r>
      <w:proofErr w:type="spellStart"/>
      <w:r w:rsidRPr="0077347B">
        <w:rPr>
          <w:sz w:val="18"/>
          <w:szCs w:val="18"/>
        </w:rPr>
        <w:t>внутридокументного</w:t>
      </w:r>
      <w:proofErr w:type="spellEnd"/>
      <w:r w:rsidRPr="0077347B">
        <w:rPr>
          <w:sz w:val="18"/>
          <w:szCs w:val="18"/>
        </w:rPr>
        <w:t xml:space="preserve"> контроля</w:t>
      </w:r>
      <w:r>
        <w:rPr>
          <w:sz w:val="18"/>
          <w:szCs w:val="18"/>
        </w:rPr>
        <w:t>.</w:t>
      </w:r>
    </w:p>
    <w:p w:rsidR="00B61A7F" w:rsidRPr="0077347B" w:rsidRDefault="00B61A7F" w:rsidP="00B61A7F"/>
    <w:tbl>
      <w:tblPr>
        <w:tblW w:w="10829" w:type="dxa"/>
        <w:tblInd w:w="-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8"/>
        <w:gridCol w:w="993"/>
        <w:gridCol w:w="567"/>
        <w:gridCol w:w="709"/>
        <w:gridCol w:w="695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B61A7F" w:rsidRPr="00293FB2" w:rsidTr="001E24A7">
        <w:trPr>
          <w:trHeight w:val="339"/>
          <w:tblHeader/>
        </w:trPr>
        <w:tc>
          <w:tcPr>
            <w:tcW w:w="438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993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709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695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Комментарий </w:t>
            </w:r>
            <w:r w:rsidRPr="00293FB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870334" w:rsidRPr="00293FB2" w:rsidTr="00870334">
        <w:trPr>
          <w:trHeight w:val="7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870334" w:rsidRPr="00A1781D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112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A1781D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Наличие показателей по строке 112 недопустимо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Default="00870334" w:rsidP="00870334">
            <w:pPr>
              <w:jc w:val="center"/>
            </w:pPr>
            <w:r w:rsidRPr="000453FE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Default="00870334" w:rsidP="00870334">
            <w:pPr>
              <w:jc w:val="center"/>
            </w:pPr>
            <w:r>
              <w:rPr>
                <w:sz w:val="16"/>
                <w:szCs w:val="16"/>
              </w:rPr>
              <w:t>Б</w:t>
            </w:r>
          </w:p>
        </w:tc>
      </w:tr>
      <w:tr w:rsidR="00870334" w:rsidRPr="00293FB2" w:rsidTr="00870334">
        <w:trPr>
          <w:trHeight w:val="105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vAlign w:val="center"/>
          </w:tcPr>
          <w:p w:rsidR="00870334" w:rsidRPr="00A1781D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111 (кроме главы 092)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A1781D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Наличие показателей по строке 111 </w:t>
            </w:r>
            <w:r>
              <w:rPr>
                <w:sz w:val="18"/>
                <w:szCs w:val="18"/>
              </w:rPr>
              <w:t>недопустимо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Default="00870334" w:rsidP="00870334">
            <w:pPr>
              <w:jc w:val="center"/>
            </w:pPr>
            <w:r w:rsidRPr="000453FE"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Default="00870334" w:rsidP="00870334">
            <w:pPr>
              <w:jc w:val="center"/>
            </w:pPr>
            <w:r>
              <w:rPr>
                <w:sz w:val="16"/>
                <w:szCs w:val="16"/>
              </w:rPr>
              <w:t>Б</w:t>
            </w:r>
          </w:p>
        </w:tc>
      </w:tr>
      <w:tr w:rsidR="00870334" w:rsidRPr="00293FB2" w:rsidTr="00870334">
        <w:trPr>
          <w:trHeight w:val="7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870334" w:rsidRPr="00A1781D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101+102+103+104+105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660DC9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Стр.100 </w:t>
            </w:r>
            <w:r w:rsidRPr="00776932">
              <w:rPr>
                <w:sz w:val="16"/>
                <w:szCs w:val="16"/>
              </w:rPr>
              <w:t xml:space="preserve">&lt;&gt; 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101 +</w:t>
            </w:r>
            <w:r>
              <w:rPr>
                <w:sz w:val="16"/>
                <w:szCs w:val="16"/>
              </w:rPr>
              <w:t xml:space="preserve">Стр. </w:t>
            </w:r>
            <w:r w:rsidRPr="00776932">
              <w:rPr>
                <w:sz w:val="16"/>
                <w:szCs w:val="16"/>
              </w:rPr>
              <w:t>102+</w:t>
            </w:r>
            <w:r>
              <w:rPr>
                <w:sz w:val="16"/>
                <w:szCs w:val="16"/>
              </w:rPr>
              <w:t xml:space="preserve"> Стр.</w:t>
            </w:r>
            <w:r w:rsidRPr="00776932">
              <w:rPr>
                <w:sz w:val="16"/>
                <w:szCs w:val="16"/>
              </w:rPr>
              <w:t>103+</w:t>
            </w:r>
            <w:r>
              <w:rPr>
                <w:sz w:val="16"/>
                <w:szCs w:val="16"/>
              </w:rPr>
              <w:t xml:space="preserve"> Стр</w:t>
            </w:r>
            <w:r w:rsidRPr="00776932">
              <w:rPr>
                <w:sz w:val="16"/>
                <w:szCs w:val="16"/>
              </w:rPr>
              <w:t>104+</w:t>
            </w:r>
            <w:r>
              <w:rPr>
                <w:sz w:val="16"/>
                <w:szCs w:val="16"/>
              </w:rPr>
              <w:t>- Стр.</w:t>
            </w:r>
            <w:r w:rsidRPr="00776932">
              <w:rPr>
                <w:sz w:val="16"/>
                <w:szCs w:val="16"/>
              </w:rPr>
              <w:t xml:space="preserve">104+ </w:t>
            </w:r>
            <w:proofErr w:type="gramStart"/>
            <w:r>
              <w:rPr>
                <w:sz w:val="16"/>
                <w:szCs w:val="16"/>
              </w:rPr>
              <w:t>стр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776932">
              <w:rPr>
                <w:sz w:val="16"/>
                <w:szCs w:val="16"/>
              </w:rPr>
              <w:t xml:space="preserve">105 </w:t>
            </w:r>
            <w:r>
              <w:rPr>
                <w:sz w:val="16"/>
                <w:szCs w:val="16"/>
              </w:rPr>
              <w:t>недопустимо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Pr="000453FE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Pr="005231D9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70334" w:rsidRPr="00293FB2" w:rsidTr="00870334">
        <w:trPr>
          <w:trHeight w:val="7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111+112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D535F6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Стр</w:t>
            </w:r>
            <w:proofErr w:type="gramEnd"/>
            <w:r>
              <w:rPr>
                <w:sz w:val="16"/>
                <w:szCs w:val="16"/>
              </w:rPr>
              <w:t xml:space="preserve"> 110 </w:t>
            </w:r>
            <w:r w:rsidRPr="00776932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стр. 111 + стр. 112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70334" w:rsidRPr="00293FB2" w:rsidTr="00870334">
        <w:trPr>
          <w:trHeight w:val="7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171+172+173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9A682D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Стр</w:t>
            </w:r>
            <w:proofErr w:type="gramEnd"/>
            <w:r>
              <w:rPr>
                <w:sz w:val="16"/>
                <w:szCs w:val="16"/>
              </w:rPr>
              <w:t xml:space="preserve"> 170 </w:t>
            </w:r>
            <w:r w:rsidRPr="00776932">
              <w:rPr>
                <w:sz w:val="16"/>
                <w:szCs w:val="16"/>
              </w:rPr>
              <w:t>&lt;&gt;</w:t>
            </w:r>
            <w:r>
              <w:rPr>
                <w:sz w:val="16"/>
                <w:szCs w:val="16"/>
              </w:rPr>
              <w:t xml:space="preserve"> стр 171+172+173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870334" w:rsidRPr="00293FB2" w:rsidTr="00870334">
        <w:trPr>
          <w:trHeight w:val="74"/>
        </w:trPr>
        <w:tc>
          <w:tcPr>
            <w:tcW w:w="43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181+182</w:t>
            </w:r>
          </w:p>
        </w:tc>
        <w:tc>
          <w:tcPr>
            <w:tcW w:w="567" w:type="dxa"/>
            <w:vAlign w:val="center"/>
          </w:tcPr>
          <w:p w:rsidR="00870334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870334" w:rsidRPr="00293FB2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8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  <w:vAlign w:val="center"/>
          </w:tcPr>
          <w:p w:rsidR="00870334" w:rsidRPr="009A682D" w:rsidRDefault="00870334" w:rsidP="00870334">
            <w:pPr>
              <w:snapToGrid w:val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Стр</w:t>
            </w:r>
            <w:proofErr w:type="gramEnd"/>
            <w:r>
              <w:rPr>
                <w:sz w:val="16"/>
                <w:szCs w:val="16"/>
              </w:rPr>
              <w:t xml:space="preserve">  180 </w:t>
            </w:r>
            <w:r>
              <w:rPr>
                <w:sz w:val="16"/>
                <w:szCs w:val="16"/>
                <w:lang w:val="en-US"/>
              </w:rPr>
              <w:t xml:space="preserve">&lt;&gt; </w:t>
            </w:r>
            <w:r>
              <w:rPr>
                <w:sz w:val="16"/>
                <w:szCs w:val="16"/>
              </w:rPr>
              <w:t>стр 181+182</w:t>
            </w:r>
          </w:p>
        </w:tc>
        <w:tc>
          <w:tcPr>
            <w:tcW w:w="709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4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</w:p>
        </w:tc>
        <w:tc>
          <w:tcPr>
            <w:tcW w:w="504" w:type="dxa"/>
            <w:vAlign w:val="center"/>
          </w:tcPr>
          <w:p w:rsidR="00870334" w:rsidRDefault="00870334" w:rsidP="008703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B61A7F" w:rsidRDefault="00B61A7F" w:rsidP="00890A2E">
      <w:pPr>
        <w:jc w:val="both"/>
        <w:outlineLvl w:val="0"/>
        <w:rPr>
          <w:b/>
          <w:sz w:val="18"/>
          <w:szCs w:val="18"/>
        </w:rPr>
      </w:pPr>
    </w:p>
    <w:p w:rsidR="0071514C" w:rsidRPr="00A1781D" w:rsidRDefault="00CC5C9A" w:rsidP="00890A2E">
      <w:pPr>
        <w:jc w:val="both"/>
        <w:outlineLvl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7</w:t>
      </w:r>
      <w:r w:rsidR="00890A2E" w:rsidRPr="00A1781D">
        <w:rPr>
          <w:b/>
          <w:sz w:val="18"/>
          <w:szCs w:val="18"/>
        </w:rPr>
        <w:t xml:space="preserve">. </w:t>
      </w:r>
      <w:r w:rsidR="0071514C" w:rsidRPr="00A1781D">
        <w:rPr>
          <w:b/>
          <w:sz w:val="18"/>
          <w:szCs w:val="18"/>
        </w:rPr>
        <w:t>Справка по заключению счетов бюджетного учета отчетного финансового года (ф. 0503110)</w:t>
      </w:r>
      <w:bookmarkEnd w:id="89"/>
      <w:bookmarkEnd w:id="90"/>
    </w:p>
    <w:p w:rsidR="0071514C" w:rsidRPr="00A1781D" w:rsidRDefault="0071514C" w:rsidP="00890A2E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(год)</w:t>
      </w:r>
    </w:p>
    <w:p w:rsidR="009E69D8" w:rsidRPr="00A1781D" w:rsidRDefault="009E69D8" w:rsidP="00890A2E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При составлении </w:t>
      </w:r>
      <w:r w:rsidR="00767250" w:rsidRPr="00A1781D">
        <w:rPr>
          <w:b/>
          <w:sz w:val="18"/>
          <w:szCs w:val="18"/>
        </w:rPr>
        <w:t xml:space="preserve">в составе </w:t>
      </w:r>
      <w:r w:rsidRPr="00A1781D">
        <w:rPr>
          <w:b/>
          <w:sz w:val="18"/>
          <w:szCs w:val="18"/>
        </w:rPr>
        <w:t>ликвидационной (реорганизуемой) отчетности граф</w:t>
      </w:r>
      <w:r w:rsidR="00A90B83" w:rsidRPr="00A1781D">
        <w:rPr>
          <w:b/>
          <w:sz w:val="18"/>
          <w:szCs w:val="18"/>
        </w:rPr>
        <w:t>ы</w:t>
      </w:r>
      <w:r w:rsidRPr="00A1781D">
        <w:rPr>
          <w:b/>
          <w:sz w:val="18"/>
          <w:szCs w:val="18"/>
        </w:rPr>
        <w:t xml:space="preserve"> </w:t>
      </w:r>
      <w:r w:rsidR="00A90B83" w:rsidRPr="00A1781D">
        <w:rPr>
          <w:b/>
          <w:sz w:val="18"/>
          <w:szCs w:val="18"/>
        </w:rPr>
        <w:t xml:space="preserve">6-13 </w:t>
      </w:r>
      <w:r w:rsidR="00C97668" w:rsidRPr="00A1781D">
        <w:rPr>
          <w:b/>
          <w:sz w:val="18"/>
          <w:szCs w:val="18"/>
        </w:rPr>
        <w:t xml:space="preserve">раздела 1 </w:t>
      </w:r>
      <w:r w:rsidRPr="00A1781D">
        <w:rPr>
          <w:b/>
          <w:sz w:val="18"/>
          <w:szCs w:val="18"/>
        </w:rPr>
        <w:t>ф. 0503110 не заполня</w:t>
      </w:r>
      <w:r w:rsidR="00A90B83" w:rsidRPr="00A1781D">
        <w:rPr>
          <w:b/>
          <w:sz w:val="18"/>
          <w:szCs w:val="18"/>
        </w:rPr>
        <w:t>ю</w:t>
      </w:r>
      <w:r w:rsidRPr="00A1781D">
        <w:rPr>
          <w:b/>
          <w:sz w:val="18"/>
          <w:szCs w:val="18"/>
        </w:rPr>
        <w:t xml:space="preserve">тся </w:t>
      </w:r>
    </w:p>
    <w:p w:rsidR="000922BC" w:rsidRPr="00A1781D" w:rsidRDefault="000922BC">
      <w:pPr>
        <w:jc w:val="center"/>
        <w:rPr>
          <w:b/>
          <w:sz w:val="18"/>
          <w:szCs w:val="18"/>
        </w:rPr>
      </w:pPr>
    </w:p>
    <w:p w:rsidR="0071514C" w:rsidRPr="00A1781D" w:rsidRDefault="0071514C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Раздел </w:t>
      </w:r>
      <w:r w:rsidR="00C97668" w:rsidRPr="00A1781D">
        <w:rPr>
          <w:b/>
          <w:sz w:val="18"/>
          <w:szCs w:val="18"/>
        </w:rPr>
        <w:t xml:space="preserve">1 Бюджетная деятельность </w:t>
      </w:r>
      <w:r w:rsidRPr="00A1781D">
        <w:rPr>
          <w:b/>
          <w:sz w:val="18"/>
          <w:szCs w:val="18"/>
        </w:rPr>
        <w:t>«Доходы»</w:t>
      </w:r>
    </w:p>
    <w:tbl>
      <w:tblPr>
        <w:tblW w:w="9473" w:type="dxa"/>
        <w:tblInd w:w="817" w:type="dxa"/>
        <w:tblLook w:val="04A0" w:firstRow="1" w:lastRow="0" w:firstColumn="1" w:lastColumn="0" w:noHBand="0" w:noVBand="1"/>
      </w:tblPr>
      <w:tblGrid>
        <w:gridCol w:w="773"/>
        <w:gridCol w:w="1200"/>
        <w:gridCol w:w="868"/>
        <w:gridCol w:w="1195"/>
        <w:gridCol w:w="662"/>
        <w:gridCol w:w="980"/>
        <w:gridCol w:w="823"/>
        <w:gridCol w:w="620"/>
        <w:gridCol w:w="772"/>
        <w:gridCol w:w="1580"/>
      </w:tblGrid>
      <w:tr w:rsidR="00A403DD" w:rsidRPr="00A1781D" w:rsidTr="00CD0D20">
        <w:trPr>
          <w:trHeight w:val="255"/>
          <w:tblHeader/>
        </w:trPr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Группа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ЭЛМ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Подвид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B142D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А</w:t>
            </w:r>
            <w:r w:rsidR="00B142DE" w:rsidRPr="00A1781D">
              <w:rPr>
                <w:sz w:val="18"/>
                <w:szCs w:val="18"/>
                <w:lang w:eastAsia="ru-RU"/>
              </w:rPr>
              <w:t>Г</w:t>
            </w:r>
            <w:r w:rsidR="00553AA0" w:rsidRPr="00A1781D">
              <w:rPr>
                <w:sz w:val="18"/>
                <w:szCs w:val="18"/>
                <w:lang w:eastAsia="ru-RU"/>
              </w:rPr>
              <w:t>П</w:t>
            </w:r>
            <w:r w:rsidRPr="00A1781D">
              <w:rPr>
                <w:sz w:val="18"/>
                <w:szCs w:val="18"/>
                <w:lang w:eastAsia="ru-RU"/>
              </w:rPr>
              <w:t>В</w:t>
            </w:r>
            <w:r w:rsidR="00B142DE" w:rsidRPr="00A1781D">
              <w:rPr>
                <w:sz w:val="18"/>
                <w:szCs w:val="18"/>
                <w:lang w:eastAsia="ru-RU"/>
              </w:rPr>
              <w:t>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КВД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АС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КОСГУ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08060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CD0D20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</w:t>
            </w:r>
            <w:r w:rsidR="00CD0D20">
              <w:rPr>
                <w:sz w:val="18"/>
                <w:szCs w:val="18"/>
                <w:lang w:eastAsia="ru-RU"/>
              </w:rPr>
              <w:t>5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</w:t>
            </w:r>
            <w:r w:rsidR="00CD0D20"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403DD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D70339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CD0D20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</w:t>
            </w:r>
            <w:r w:rsidR="00CD0D20"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A53A5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A53A5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A53A5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122</w:t>
            </w:r>
          </w:p>
        </w:tc>
      </w:tr>
      <w:tr w:rsidR="00DF40B9" w:rsidRPr="00A1781D" w:rsidTr="00422A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Pr="00A1781D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40B9" w:rsidRDefault="00DF40B9" w:rsidP="00422A06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DF40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  <w:r w:rsidR="00DF40B9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DF40B9" w:rsidP="00DF40B9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  <w:r w:rsidR="00A53A53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124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125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126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127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128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D0D20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09000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09000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12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BE4AD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</w:t>
            </w:r>
            <w:r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5F09F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01170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134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5F09F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02061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135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136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50D86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4B46C6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</w:t>
            </w:r>
            <w:r>
              <w:rPr>
                <w:sz w:val="18"/>
                <w:szCs w:val="18"/>
                <w:lang w:eastAsia="ru-RU"/>
              </w:rPr>
              <w:t>х (кроме 140)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180F7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2301*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754F29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9E5120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  <w:r w:rsidRPr="00A1781D">
              <w:rPr>
                <w:rStyle w:val="afe"/>
                <w:sz w:val="18"/>
                <w:szCs w:val="18"/>
                <w:lang w:eastAsia="ru-RU"/>
              </w:rPr>
              <w:footnoteReference w:id="3"/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D764D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D764D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5F09F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D764D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D764DF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5F09F3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BA5A1E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Default="00A53A53" w:rsidP="00E77784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182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01099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del w:id="92" w:author="Спивак Евгений Александрович" w:date="2019-04-08T12:35:00Z">
              <w:r w:rsidRPr="00A1781D" w:rsidDel="001657B1">
                <w:rPr>
                  <w:sz w:val="18"/>
                  <w:szCs w:val="18"/>
                  <w:lang w:eastAsia="ru-RU"/>
                </w:rPr>
                <w:delText>151</w:delText>
              </w:r>
            </w:del>
            <w:ins w:id="93" w:author="Спивак Евгений Александрович" w:date="2019-04-08T12:35:00Z">
              <w:r w:rsidR="001657B1">
                <w:rPr>
                  <w:sz w:val="18"/>
                  <w:szCs w:val="18"/>
                  <w:lang w:eastAsia="ru-RU"/>
                </w:rPr>
                <w:t>150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151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173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602117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</w:t>
            </w:r>
            <w:r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del w:id="94" w:author="Спивак Евгений Александрович" w:date="2019-04-08T12:35:00Z">
              <w:r w:rsidRPr="00A1781D" w:rsidDel="001657B1">
                <w:rPr>
                  <w:sz w:val="18"/>
                  <w:szCs w:val="18"/>
                  <w:lang w:eastAsia="ru-RU"/>
                </w:rPr>
                <w:delText>180</w:delText>
              </w:r>
            </w:del>
            <w:ins w:id="95" w:author="Спивак Евгений Александрович" w:date="2019-04-08T12:35:00Z">
              <w:r w:rsidR="001657B1">
                <w:rPr>
                  <w:sz w:val="18"/>
                  <w:szCs w:val="18"/>
                  <w:lang w:eastAsia="ru-RU"/>
                </w:rPr>
                <w:t>150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602117" w:rsidRDefault="00A53A53" w:rsidP="000555C6">
            <w:pPr>
              <w:rPr>
                <w:sz w:val="18"/>
                <w:szCs w:val="18"/>
                <w:lang w:eastAsia="ru-RU"/>
              </w:rPr>
            </w:pPr>
            <w:r w:rsidRPr="00602117">
              <w:rPr>
                <w:sz w:val="18"/>
                <w:szCs w:val="18"/>
                <w:lang w:eastAsia="ru-RU"/>
              </w:rPr>
              <w:t>18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602117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</w:t>
            </w:r>
            <w:r>
              <w:rPr>
                <w:sz w:val="18"/>
                <w:szCs w:val="18"/>
                <w:lang w:eastAsia="ru-RU"/>
              </w:rPr>
              <w:t>%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602117" w:rsidRDefault="00A53A53" w:rsidP="0038754B">
            <w:pPr>
              <w:rPr>
                <w:sz w:val="18"/>
                <w:szCs w:val="18"/>
                <w:lang w:eastAsia="ru-RU"/>
              </w:rPr>
            </w:pPr>
            <w:r w:rsidRPr="00602117">
              <w:rPr>
                <w:sz w:val="18"/>
                <w:szCs w:val="18"/>
                <w:lang w:eastAsia="ru-RU"/>
              </w:rPr>
              <w:t>18</w:t>
            </w:r>
            <w:r>
              <w:rPr>
                <w:sz w:val="18"/>
                <w:szCs w:val="18"/>
                <w:lang w:eastAsia="ru-RU"/>
              </w:rPr>
              <w:t>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1657B1">
            <w:pPr>
              <w:rPr>
                <w:sz w:val="18"/>
                <w:szCs w:val="18"/>
                <w:lang w:eastAsia="ru-RU"/>
              </w:rPr>
            </w:pPr>
            <w:del w:id="96" w:author="Спивак Евгений Александрович" w:date="2019-04-08T12:35:00Z">
              <w:r w:rsidRPr="00A1781D" w:rsidDel="001657B1">
                <w:rPr>
                  <w:sz w:val="18"/>
                  <w:szCs w:val="18"/>
                  <w:lang w:eastAsia="ru-RU"/>
                </w:rPr>
                <w:delText>151</w:delText>
              </w:r>
            </w:del>
            <w:ins w:id="97" w:author="Спивак Евгений Александрович" w:date="2019-04-08T12:35:00Z">
              <w:r w:rsidR="001657B1">
                <w:rPr>
                  <w:sz w:val="18"/>
                  <w:szCs w:val="18"/>
                  <w:lang w:eastAsia="ru-RU"/>
                </w:rPr>
                <w:t>15</w:t>
              </w:r>
            </w:ins>
            <w:ins w:id="98" w:author="Спивак Евгений Александрович" w:date="2019-04-08T12:37:00Z">
              <w:r w:rsidR="001657B1">
                <w:rPr>
                  <w:sz w:val="18"/>
                  <w:szCs w:val="18"/>
                  <w:lang w:eastAsia="ru-RU"/>
                </w:rPr>
                <w:t>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151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CF7B53"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1657B1">
            <w:pPr>
              <w:rPr>
                <w:sz w:val="18"/>
                <w:szCs w:val="18"/>
                <w:lang w:eastAsia="ru-RU"/>
              </w:rPr>
            </w:pPr>
            <w:del w:id="99" w:author="Спивак Евгений Александрович" w:date="2019-04-08T12:35:00Z">
              <w:r w:rsidRPr="00A1781D" w:rsidDel="001657B1">
                <w:rPr>
                  <w:sz w:val="18"/>
                  <w:szCs w:val="18"/>
                  <w:lang w:eastAsia="ru-RU"/>
                </w:rPr>
                <w:delText>151</w:delText>
              </w:r>
            </w:del>
            <w:ins w:id="100" w:author="Спивак Евгений Александрович" w:date="2019-04-08T12:35:00Z">
              <w:r w:rsidR="001657B1">
                <w:rPr>
                  <w:sz w:val="18"/>
                  <w:szCs w:val="18"/>
                  <w:lang w:eastAsia="ru-RU"/>
                </w:rPr>
                <w:t>15</w:t>
              </w:r>
            </w:ins>
            <w:ins w:id="101" w:author="Спивак Евгений Александрович" w:date="2019-04-08T12:37:00Z">
              <w:r w:rsidR="001657B1">
                <w:rPr>
                  <w:sz w:val="18"/>
                  <w:szCs w:val="18"/>
                  <w:lang w:eastAsia="ru-RU"/>
                </w:rPr>
                <w:t>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151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602117" w:rsidRDefault="00A53A53" w:rsidP="00602117">
            <w:pPr>
              <w:rPr>
                <w:sz w:val="18"/>
                <w:szCs w:val="18"/>
                <w:highlight w:val="yellow"/>
                <w:lang w:eastAsia="ru-RU"/>
              </w:rPr>
            </w:pPr>
            <w:r w:rsidRPr="00602117"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CD0D20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602117" w:rsidRDefault="00A53A53" w:rsidP="00CF7B53">
            <w:pPr>
              <w:rPr>
                <w:sz w:val="18"/>
                <w:szCs w:val="18"/>
                <w:highlight w:val="yellow"/>
                <w:lang w:eastAsia="ru-RU"/>
              </w:rPr>
            </w:pPr>
            <w:r w:rsidRPr="00CF7B53"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776932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del w:id="102" w:author="Спивак Евгений Александрович" w:date="2019-04-08T12:38:00Z">
              <w:r w:rsidRPr="00A1781D" w:rsidDel="001657B1">
                <w:rPr>
                  <w:sz w:val="18"/>
                  <w:szCs w:val="18"/>
                  <w:lang w:eastAsia="ru-RU"/>
                </w:rPr>
                <w:delText>152</w:delText>
              </w:r>
            </w:del>
            <w:ins w:id="103" w:author="Спивак Евгений Александрович" w:date="2019-04-08T12:38:00Z">
              <w:r w:rsidR="001657B1">
                <w:rPr>
                  <w:sz w:val="18"/>
                  <w:szCs w:val="18"/>
                  <w:lang w:eastAsia="ru-RU"/>
                </w:rPr>
                <w:t>150</w:t>
              </w:r>
            </w:ins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152</w:t>
            </w:r>
          </w:p>
        </w:tc>
      </w:tr>
      <w:tr w:rsidR="00A53A53" w:rsidRPr="00A1781D" w:rsidTr="00776932">
        <w:trPr>
          <w:trHeight w:val="255"/>
        </w:trPr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010**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0922BC">
            <w:pPr>
              <w:rPr>
                <w:sz w:val="18"/>
                <w:szCs w:val="18"/>
                <w:lang w:eastAsia="ru-RU"/>
              </w:rPr>
            </w:pPr>
            <w:r w:rsidRPr="00CF7B53">
              <w:rPr>
                <w:sz w:val="18"/>
                <w:szCs w:val="18"/>
                <w:lang w:eastAsia="ru-RU"/>
              </w:rPr>
              <w:t>189</w:t>
            </w:r>
          </w:p>
        </w:tc>
      </w:tr>
      <w:tr w:rsidR="00A53A53" w:rsidRPr="00A1781D" w:rsidTr="00776932">
        <w:trPr>
          <w:trHeight w:val="255"/>
        </w:trPr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1**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3A53" w:rsidRPr="00A1781D" w:rsidRDefault="00A53A53" w:rsidP="00C7615E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174</w:t>
            </w:r>
          </w:p>
        </w:tc>
      </w:tr>
      <w:tr w:rsidR="00DF40B9" w:rsidRPr="00A1781D" w:rsidTr="00DF40B9">
        <w:trPr>
          <w:trHeight w:val="255"/>
        </w:trPr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>
              <w:t>1**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**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*****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**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****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***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40110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F40B9" w:rsidRPr="00A1781D" w:rsidRDefault="00DF40B9" w:rsidP="00C7615E">
            <w:pPr>
              <w:rPr>
                <w:sz w:val="18"/>
                <w:szCs w:val="18"/>
                <w:lang w:eastAsia="ru-RU"/>
              </w:rPr>
            </w:pPr>
            <w:r w:rsidRPr="004430C1">
              <w:t>176</w:t>
            </w:r>
          </w:p>
        </w:tc>
      </w:tr>
    </w:tbl>
    <w:p w:rsidR="0071514C" w:rsidRPr="00A1781D" w:rsidRDefault="0071514C" w:rsidP="0071514C">
      <w:pPr>
        <w:autoSpaceDE w:val="0"/>
        <w:ind w:left="720"/>
        <w:rPr>
          <w:sz w:val="18"/>
          <w:szCs w:val="18"/>
        </w:rPr>
      </w:pPr>
      <w:r w:rsidRPr="00A1781D">
        <w:rPr>
          <w:sz w:val="18"/>
          <w:szCs w:val="18"/>
        </w:rPr>
        <w:t>* - значение в соответствии с классификацией доходов</w:t>
      </w:r>
      <w:r w:rsidR="00F47CC6" w:rsidRPr="00A1781D">
        <w:rPr>
          <w:sz w:val="18"/>
          <w:szCs w:val="18"/>
        </w:rPr>
        <w:t>, возможно указание 0000</w:t>
      </w:r>
      <w:r w:rsidRPr="00A1781D">
        <w:rPr>
          <w:sz w:val="18"/>
          <w:szCs w:val="18"/>
        </w:rPr>
        <w:t>.</w:t>
      </w:r>
    </w:p>
    <w:p w:rsidR="004864E7" w:rsidRPr="00A1781D" w:rsidRDefault="004864E7" w:rsidP="0071514C">
      <w:pPr>
        <w:autoSpaceDE w:val="0"/>
        <w:ind w:left="720"/>
        <w:rPr>
          <w:sz w:val="18"/>
          <w:szCs w:val="18"/>
        </w:rPr>
      </w:pPr>
    </w:p>
    <w:p w:rsidR="004864E7" w:rsidRPr="00A1781D" w:rsidRDefault="004864E7" w:rsidP="000D7476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Раздел </w:t>
      </w:r>
      <w:r w:rsidR="00C97668" w:rsidRPr="00A1781D">
        <w:rPr>
          <w:b/>
          <w:sz w:val="18"/>
          <w:szCs w:val="18"/>
        </w:rPr>
        <w:t>1 Бюджетная деятельность</w:t>
      </w:r>
      <w:r w:rsidRPr="00A1781D">
        <w:rPr>
          <w:b/>
          <w:sz w:val="18"/>
          <w:szCs w:val="18"/>
        </w:rPr>
        <w:t xml:space="preserve"> «Расходы»</w:t>
      </w:r>
    </w:p>
    <w:tbl>
      <w:tblPr>
        <w:tblW w:w="94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0"/>
        <w:gridCol w:w="1368"/>
        <w:gridCol w:w="1842"/>
        <w:gridCol w:w="567"/>
        <w:gridCol w:w="993"/>
        <w:gridCol w:w="1381"/>
        <w:gridCol w:w="2410"/>
      </w:tblGrid>
      <w:tr w:rsidR="00A403DD" w:rsidRPr="00A1781D" w:rsidTr="000E37A1">
        <w:trPr>
          <w:trHeight w:val="20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ФКР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КВД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АСКСБУ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КОСГУ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6A5834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Комментарий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=111,121,</w:t>
            </w:r>
            <w:r w:rsidR="00AD6E6C" w:rsidRPr="00A1781D" w:rsidDel="00AD6E6C">
              <w:rPr>
                <w:sz w:val="18"/>
                <w:szCs w:val="18"/>
                <w:lang w:eastAsia="ru-RU"/>
              </w:rPr>
              <w:t xml:space="preserve"> </w:t>
            </w:r>
            <w:r w:rsidRPr="00A1781D">
              <w:rPr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0922BC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E6C" w:rsidRPr="00A1781D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=112,122,</w:t>
            </w:r>
            <w:r w:rsidR="00AD6E6C" w:rsidRPr="00A1781D">
              <w:rPr>
                <w:sz w:val="18"/>
                <w:szCs w:val="18"/>
                <w:lang w:eastAsia="ru-RU"/>
              </w:rPr>
              <w:t>133,134,</w:t>
            </w:r>
          </w:p>
          <w:p w:rsidR="00A403DD" w:rsidRPr="00A1781D" w:rsidDel="007A5903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880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Del="007A5903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4D7023" w:rsidRPr="00A1781D">
              <w:rPr>
                <w:sz w:val="18"/>
                <w:szCs w:val="18"/>
                <w:lang w:eastAsia="ru-RU"/>
              </w:rPr>
              <w:t>119,129,139</w:t>
            </w:r>
            <w:r w:rsidRPr="00A1781D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213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7B20CB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E6C" w:rsidRPr="00A1781D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=213,219,</w:t>
            </w:r>
            <w:r w:rsidR="00AD6E6C" w:rsidRPr="00A1781D">
              <w:rPr>
                <w:sz w:val="18"/>
                <w:szCs w:val="18"/>
                <w:lang w:eastAsia="ru-RU"/>
              </w:rPr>
              <w:t>2</w:t>
            </w:r>
            <w:r w:rsidRPr="00A1781D">
              <w:rPr>
                <w:sz w:val="18"/>
                <w:szCs w:val="18"/>
                <w:lang w:eastAsia="ru-RU"/>
              </w:rPr>
              <w:t>31,</w:t>
            </w:r>
            <w:r w:rsidR="00AD6E6C" w:rsidRPr="00A1781D">
              <w:rPr>
                <w:sz w:val="18"/>
                <w:szCs w:val="18"/>
                <w:lang w:eastAsia="ru-RU"/>
              </w:rPr>
              <w:t>232,</w:t>
            </w:r>
          </w:p>
          <w:p w:rsidR="00A403DD" w:rsidRPr="00A1781D" w:rsidDel="007A5903" w:rsidRDefault="00AD6E6C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242,244,245,</w:t>
            </w:r>
            <w:r w:rsidR="00A403DD" w:rsidRPr="00A1781D">
              <w:rPr>
                <w:sz w:val="18"/>
                <w:szCs w:val="18"/>
                <w:lang w:eastAsia="ru-RU"/>
              </w:rPr>
              <w:t>323,360,863,880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796D2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7B20CB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E6C" w:rsidRPr="00A1781D" w:rsidRDefault="00A403DD" w:rsidP="00AD6E6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=112,</w:t>
            </w:r>
            <w:r w:rsidR="00AD6E6C" w:rsidRPr="00A1781D">
              <w:rPr>
                <w:sz w:val="18"/>
                <w:szCs w:val="18"/>
                <w:lang w:eastAsia="ru-RU"/>
              </w:rPr>
              <w:t>122,</w:t>
            </w:r>
            <w:r w:rsidR="006C6F6C">
              <w:rPr>
                <w:sz w:val="18"/>
                <w:szCs w:val="18"/>
                <w:lang w:eastAsia="ru-RU"/>
              </w:rPr>
              <w:t xml:space="preserve"> 123, </w:t>
            </w:r>
            <w:r w:rsidRPr="00A1781D">
              <w:rPr>
                <w:sz w:val="18"/>
                <w:szCs w:val="18"/>
                <w:lang w:eastAsia="ru-RU"/>
              </w:rPr>
              <w:t>134,213,</w:t>
            </w:r>
          </w:p>
          <w:p w:rsidR="00A403DD" w:rsidRPr="00A1781D" w:rsidRDefault="00AD6E6C" w:rsidP="00DC70B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219,221,231,232,243,244,245,323,360,</w:t>
            </w:r>
            <w:r w:rsidR="00A403DD" w:rsidRPr="00A1781D">
              <w:rPr>
                <w:sz w:val="18"/>
                <w:szCs w:val="18"/>
                <w:lang w:eastAsia="ru-RU"/>
              </w:rPr>
              <w:t>863,880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796D2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7B20CB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0BE" w:rsidRPr="00A1781D" w:rsidRDefault="00DC70BE" w:rsidP="00DC70B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=213,219,</w:t>
            </w:r>
            <w:r w:rsidR="00A403DD" w:rsidRPr="00A1781D">
              <w:rPr>
                <w:sz w:val="18"/>
                <w:szCs w:val="18"/>
                <w:lang w:eastAsia="ru-RU"/>
              </w:rPr>
              <w:t>231,232,</w:t>
            </w:r>
          </w:p>
          <w:p w:rsidR="00A403DD" w:rsidRPr="00A1781D" w:rsidDel="007A5903" w:rsidRDefault="00A403DD" w:rsidP="00DC70B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244,245,323,863</w:t>
            </w:r>
            <w:r w:rsidR="006C6F6C">
              <w:rPr>
                <w:sz w:val="18"/>
                <w:szCs w:val="18"/>
                <w:lang w:eastAsia="ru-RU"/>
              </w:rPr>
              <w:t>, 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425A5F" w:rsidRDefault="00E462A8" w:rsidP="00C038AB">
            <w:pPr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C038AB">
              <w:rPr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0BE" w:rsidRPr="00A1781D" w:rsidRDefault="00A403DD" w:rsidP="00DC70B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=213,219,221,</w:t>
            </w:r>
          </w:p>
          <w:p w:rsidR="00A403DD" w:rsidRPr="00A1781D" w:rsidRDefault="00A403DD" w:rsidP="00DC111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231,232,242,243,244,245,323,863,880</w:t>
            </w:r>
            <w:r w:rsidR="00C038AB">
              <w:rPr>
                <w:sz w:val="18"/>
                <w:szCs w:val="18"/>
                <w:lang w:eastAsia="ru-RU"/>
              </w:rPr>
              <w:t>, 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0BE" w:rsidRPr="00A1781D" w:rsidRDefault="00A403DD" w:rsidP="00DC70B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F46339" w:rsidRPr="00A1781D">
              <w:rPr>
                <w:sz w:val="18"/>
                <w:szCs w:val="18"/>
                <w:lang w:eastAsia="ru-RU"/>
              </w:rPr>
              <w:t>119,129,</w:t>
            </w:r>
            <w:r w:rsidRPr="00A1781D">
              <w:rPr>
                <w:sz w:val="18"/>
                <w:szCs w:val="18"/>
                <w:lang w:eastAsia="ru-RU"/>
              </w:rPr>
              <w:t>213,</w:t>
            </w:r>
          </w:p>
          <w:p w:rsidR="00A403DD" w:rsidRPr="00A1781D" w:rsidRDefault="0097707E" w:rsidP="00DC111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214,215,</w:t>
            </w:r>
            <w:r w:rsidR="00A403DD" w:rsidRPr="00A1781D">
              <w:rPr>
                <w:sz w:val="18"/>
                <w:szCs w:val="18"/>
                <w:lang w:eastAsia="ru-RU"/>
              </w:rPr>
              <w:t>219,231,232,242,243,244,245,323,863,880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lastRenderedPageBreak/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C7" w:rsidRPr="00A1781D" w:rsidRDefault="00A403DD" w:rsidP="00DC111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DC1110" w:rsidRPr="00A1781D">
              <w:rPr>
                <w:sz w:val="18"/>
                <w:szCs w:val="18"/>
                <w:lang w:eastAsia="ru-RU"/>
              </w:rPr>
              <w:t>119,123,</w:t>
            </w:r>
            <w:r w:rsidR="00F46339" w:rsidRPr="00A1781D">
              <w:rPr>
                <w:sz w:val="18"/>
                <w:szCs w:val="18"/>
                <w:lang w:eastAsia="ru-RU"/>
              </w:rPr>
              <w:t>129,</w:t>
            </w:r>
          </w:p>
          <w:p w:rsidR="00A403DD" w:rsidRPr="00A1781D" w:rsidRDefault="00DE0EC7" w:rsidP="00A015DA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213,214,215,</w:t>
            </w:r>
            <w:r w:rsidR="00A015DA" w:rsidRPr="00A1781D" w:rsidDel="00A015DA">
              <w:rPr>
                <w:sz w:val="18"/>
                <w:szCs w:val="18"/>
                <w:lang w:eastAsia="ru-RU"/>
              </w:rPr>
              <w:t xml:space="preserve">   </w:t>
            </w:r>
            <w:r w:rsidR="00DC1110" w:rsidRPr="00A1781D">
              <w:rPr>
                <w:sz w:val="18"/>
                <w:szCs w:val="18"/>
                <w:lang w:eastAsia="ru-RU"/>
              </w:rPr>
              <w:t>219,</w:t>
            </w:r>
            <w:r w:rsidR="00A403DD" w:rsidRPr="00A1781D">
              <w:rPr>
                <w:sz w:val="18"/>
                <w:szCs w:val="18"/>
                <w:lang w:eastAsia="ru-RU"/>
              </w:rPr>
              <w:t>221,223,224,</w:t>
            </w:r>
            <w:r w:rsidRPr="00A1781D">
              <w:rPr>
                <w:sz w:val="18"/>
                <w:szCs w:val="18"/>
                <w:lang w:eastAsia="ru-RU"/>
              </w:rPr>
              <w:t>225,</w:t>
            </w:r>
            <w:r w:rsidR="00A403DD" w:rsidRPr="00A1781D">
              <w:rPr>
                <w:sz w:val="18"/>
                <w:szCs w:val="18"/>
                <w:lang w:eastAsia="ru-RU"/>
              </w:rPr>
              <w:t>231,232,242,243,244,245,323,360,710,832,863,880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FC3" w:rsidRPr="00A1781D" w:rsidRDefault="00A403DD" w:rsidP="00DE0EC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DC2669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=1301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6DBA" w:rsidRPr="00A1781D" w:rsidRDefault="00A403DD" w:rsidP="007F6DBA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=710</w:t>
            </w:r>
            <w:r w:rsidR="007F6DBA" w:rsidRPr="00A1781D">
              <w:rPr>
                <w:sz w:val="18"/>
                <w:szCs w:val="18"/>
                <w:lang w:eastAsia="ru-RU"/>
              </w:rPr>
              <w:t>,853,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=1302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D535F6" w:rsidRPr="00A1781D" w:rsidTr="003A0793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35F6" w:rsidRPr="00A1781D" w:rsidRDefault="00D535F6" w:rsidP="00D535F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</w:t>
            </w: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5F6" w:rsidRPr="00A1781D" w:rsidRDefault="00D535F6" w:rsidP="003A0793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A2C94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584352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93513E" w:rsidRPr="00A1781D">
              <w:rPr>
                <w:rStyle w:val="afe"/>
                <w:sz w:val="18"/>
                <w:szCs w:val="18"/>
                <w:lang w:eastAsia="ru-RU"/>
              </w:rPr>
              <w:footnoteReference w:id="4"/>
            </w:r>
            <w:r w:rsidR="00C038AB">
              <w:rPr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0EC7" w:rsidRPr="00A1781D" w:rsidRDefault="00A403DD" w:rsidP="00DE0EC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=611,612,613,621,</w:t>
            </w:r>
          </w:p>
          <w:p w:rsidR="00262D66" w:rsidRPr="00A1781D" w:rsidRDefault="00A403DD" w:rsidP="00262D6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622,623,211,212,213,214,215,216,217,218,219,221,,223,224,225,231,232,241,242,243,244,245,411,412,413,414,415,</w:t>
            </w:r>
            <w:r w:rsidR="00DE0EC7" w:rsidRPr="00A1781D">
              <w:rPr>
                <w:sz w:val="18"/>
                <w:szCs w:val="18"/>
                <w:lang w:eastAsia="ru-RU"/>
              </w:rPr>
              <w:t xml:space="preserve"> 811,812,813,814</w:t>
            </w:r>
            <w:r w:rsidRPr="00A1781D">
              <w:rPr>
                <w:sz w:val="18"/>
                <w:szCs w:val="18"/>
                <w:lang w:eastAsia="ru-RU"/>
              </w:rPr>
              <w:t>,</w:t>
            </w:r>
          </w:p>
          <w:p w:rsidR="00A403DD" w:rsidRPr="00A1781D" w:rsidRDefault="007F6DBA" w:rsidP="00262D6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853,</w:t>
            </w:r>
            <w:r w:rsidR="00A403DD" w:rsidRPr="00A1781D">
              <w:rPr>
                <w:sz w:val="18"/>
                <w:szCs w:val="18"/>
                <w:lang w:eastAsia="ru-RU"/>
              </w:rPr>
              <w:t xml:space="preserve">880,000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584352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КБК не соответствует установленной структуре, Таблице соответствия КВР кодам КОСГУ </w:t>
            </w:r>
            <w:r w:rsidR="007F4312" w:rsidRPr="00A1781D">
              <w:rPr>
                <w:sz w:val="18"/>
                <w:szCs w:val="18"/>
                <w:lang w:eastAsia="ru-RU"/>
              </w:rPr>
              <w:t>–</w:t>
            </w:r>
            <w:r w:rsidRPr="00A1781D">
              <w:rPr>
                <w:sz w:val="18"/>
                <w:szCs w:val="18"/>
                <w:lang w:eastAsia="ru-RU"/>
              </w:rPr>
              <w:t xml:space="preserve"> </w:t>
            </w:r>
            <w:r w:rsidR="007F4312" w:rsidRPr="00A1781D">
              <w:rPr>
                <w:sz w:val="18"/>
                <w:szCs w:val="18"/>
                <w:lang w:eastAsia="ru-RU"/>
              </w:rPr>
              <w:t xml:space="preserve">Допустимо указание </w:t>
            </w:r>
            <w:r w:rsidR="00584352" w:rsidRPr="00A1781D">
              <w:rPr>
                <w:sz w:val="18"/>
                <w:szCs w:val="18"/>
                <w:lang w:eastAsia="ru-RU"/>
              </w:rPr>
              <w:t xml:space="preserve">в КБК нулей при передаче нефинансовых активов, финансовых вложений </w:t>
            </w:r>
            <w:r w:rsidR="007F4312" w:rsidRPr="00A1781D">
              <w:rPr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93513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93513E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C038AB">
              <w:rPr>
                <w:sz w:val="18"/>
                <w:szCs w:val="18"/>
                <w:vertAlign w:val="superscript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657" w:rsidRPr="00A1781D" w:rsidRDefault="00A403DD" w:rsidP="00D11AD1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94657" w:rsidRPr="00A1781D">
              <w:rPr>
                <w:sz w:val="18"/>
                <w:szCs w:val="18"/>
                <w:lang w:eastAsia="ru-RU"/>
              </w:rPr>
              <w:t>631,632,633,</w:t>
            </w:r>
          </w:p>
          <w:p w:rsidR="00D11AD1" w:rsidRPr="00A1781D" w:rsidRDefault="00A94657" w:rsidP="00D11AD1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634</w:t>
            </w:r>
            <w:r w:rsidR="00A403DD" w:rsidRPr="00A1781D">
              <w:rPr>
                <w:sz w:val="18"/>
                <w:szCs w:val="18"/>
                <w:lang w:eastAsia="ru-RU"/>
              </w:rPr>
              <w:t>,</w:t>
            </w:r>
            <w:r w:rsidRPr="00A1781D">
              <w:rPr>
                <w:sz w:val="18"/>
                <w:szCs w:val="18"/>
                <w:lang w:eastAsia="ru-RU"/>
              </w:rPr>
              <w:t>811,812,813,814</w:t>
            </w:r>
            <w:r w:rsidR="00A403DD" w:rsidRPr="00A1781D">
              <w:rPr>
                <w:sz w:val="18"/>
                <w:szCs w:val="18"/>
                <w:lang w:eastAsia="ru-RU"/>
              </w:rPr>
              <w:t>,</w:t>
            </w:r>
            <w:r w:rsidR="00D535F6">
              <w:rPr>
                <w:sz w:val="18"/>
                <w:szCs w:val="18"/>
                <w:lang w:eastAsia="ru-RU"/>
              </w:rPr>
              <w:t xml:space="preserve">815, </w:t>
            </w:r>
            <w:r w:rsidR="00A403DD" w:rsidRPr="00A1781D">
              <w:rPr>
                <w:sz w:val="18"/>
                <w:szCs w:val="18"/>
                <w:lang w:eastAsia="ru-RU"/>
              </w:rPr>
              <w:t>821,822,</w:t>
            </w:r>
          </w:p>
          <w:p w:rsidR="00A403DD" w:rsidRPr="00A1781D" w:rsidRDefault="00A403DD" w:rsidP="00A9465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823</w:t>
            </w:r>
            <w:r w:rsidR="007F6DBA" w:rsidRPr="00A1781D">
              <w:rPr>
                <w:sz w:val="18"/>
                <w:szCs w:val="18"/>
                <w:lang w:eastAsia="ru-RU"/>
              </w:rPr>
              <w:t>,824,</w:t>
            </w:r>
            <w:r w:rsidR="00455083" w:rsidRPr="00A1781D">
              <w:rPr>
                <w:sz w:val="18"/>
                <w:szCs w:val="18"/>
                <w:lang w:eastAsia="ru-RU"/>
              </w:rPr>
              <w:t>825,</w:t>
            </w:r>
            <w:r w:rsidR="009404EC" w:rsidRPr="00A1781D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3B6F08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КБК не соответствует установленной структуре, Таблице соответствия КВР кодам КОСГУ </w:t>
            </w:r>
            <w:r w:rsidR="007279A3" w:rsidRPr="00A1781D">
              <w:rPr>
                <w:sz w:val="18"/>
                <w:szCs w:val="18"/>
                <w:lang w:eastAsia="ru-RU"/>
              </w:rPr>
              <w:t>–</w:t>
            </w:r>
            <w:r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1781D">
              <w:rPr>
                <w:sz w:val="18"/>
                <w:szCs w:val="18"/>
                <w:lang w:eastAsia="ru-RU"/>
              </w:rPr>
              <w:t>недопустим</w:t>
            </w:r>
            <w:proofErr w:type="gramEnd"/>
            <w:r w:rsidR="007279A3" w:rsidRPr="00A1781D">
              <w:rPr>
                <w:sz w:val="18"/>
                <w:szCs w:val="18"/>
                <w:lang w:eastAsia="ru-RU"/>
              </w:rPr>
              <w:t>. Допустимо указание в КБК нулей при передаче нефинансовых активов, финансовых вложений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AE696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&lt;&gt;,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93513E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C038AB">
              <w:rPr>
                <w:sz w:val="18"/>
                <w:szCs w:val="18"/>
                <w:vertAlign w:val="superscript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657" w:rsidRPr="00A1781D" w:rsidRDefault="00A403DD" w:rsidP="007F6DBA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=5</w:t>
            </w:r>
            <w:r w:rsidR="00D11AD1" w:rsidRPr="00A1781D">
              <w:rPr>
                <w:sz w:val="18"/>
                <w:szCs w:val="18"/>
                <w:lang w:eastAsia="ru-RU"/>
              </w:rPr>
              <w:t>11,512,521,522,</w:t>
            </w:r>
          </w:p>
          <w:p w:rsidR="00A403DD" w:rsidRPr="00A1781D" w:rsidRDefault="00A94657" w:rsidP="00A9465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523,</w:t>
            </w:r>
            <w:r w:rsidR="00D11AD1" w:rsidRPr="00A1781D">
              <w:rPr>
                <w:sz w:val="18"/>
                <w:szCs w:val="18"/>
                <w:lang w:eastAsia="ru-RU"/>
              </w:rPr>
              <w:t>530,540,550,560,</w:t>
            </w:r>
            <w:r w:rsidR="00A403DD" w:rsidRPr="00A1781D">
              <w:rPr>
                <w:sz w:val="18"/>
                <w:szCs w:val="18"/>
                <w:lang w:eastAsia="ru-RU"/>
              </w:rPr>
              <w:t>570,580,</w:t>
            </w:r>
            <w:r w:rsidR="00D11AD1" w:rsidRPr="00A1781D">
              <w:rPr>
                <w:sz w:val="18"/>
                <w:szCs w:val="18"/>
                <w:lang w:eastAsia="ru-RU"/>
              </w:rPr>
              <w:t>211,</w:t>
            </w:r>
            <w:r w:rsidR="00A403DD" w:rsidRPr="00A1781D">
              <w:rPr>
                <w:sz w:val="18"/>
                <w:szCs w:val="18"/>
                <w:lang w:eastAsia="ru-RU"/>
              </w:rPr>
              <w:t>2</w:t>
            </w:r>
            <w:r w:rsidR="00D11AD1" w:rsidRPr="00A1781D">
              <w:rPr>
                <w:sz w:val="18"/>
                <w:szCs w:val="18"/>
                <w:lang w:eastAsia="ru-RU"/>
              </w:rPr>
              <w:t>12,213,</w:t>
            </w:r>
            <w:r w:rsidR="00A403DD" w:rsidRPr="00A1781D">
              <w:rPr>
                <w:sz w:val="18"/>
                <w:szCs w:val="18"/>
                <w:lang w:eastAsia="ru-RU"/>
              </w:rPr>
              <w:t>214,215,216,217,218,219,221,223,224,225,231,232,241,242,243,244,245,</w:t>
            </w:r>
            <w:r w:rsidR="00676A4D">
              <w:rPr>
                <w:sz w:val="18"/>
                <w:szCs w:val="18"/>
                <w:lang w:eastAsia="ru-RU"/>
              </w:rPr>
              <w:t xml:space="preserve">413, </w:t>
            </w:r>
            <w:r w:rsidR="00A403DD" w:rsidRPr="00A1781D">
              <w:rPr>
                <w:sz w:val="18"/>
                <w:szCs w:val="18"/>
                <w:lang w:eastAsia="ru-RU"/>
              </w:rPr>
              <w:t>880,000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КБК не соответствует установленной структуре, Таблице соответствия КВР кодам КОСГУ - </w:t>
            </w:r>
            <w:r w:rsidR="007279A3" w:rsidRPr="00A1781D">
              <w:rPr>
                <w:sz w:val="18"/>
                <w:szCs w:val="18"/>
                <w:lang w:eastAsia="ru-RU"/>
              </w:rPr>
              <w:t xml:space="preserve">Допустимо указание в КБК нулей при передаче нефинансовых активов, финансовых вложений  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F47CC6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C038AB">
              <w:rPr>
                <w:sz w:val="18"/>
                <w:szCs w:val="18"/>
                <w:vertAlign w:val="superscript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1B2687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=861,</w:t>
            </w:r>
            <w:r w:rsidR="00A403DD" w:rsidRPr="00A1781D">
              <w:rPr>
                <w:sz w:val="18"/>
                <w:szCs w:val="18"/>
                <w:lang w:eastAsia="ru-RU"/>
              </w:rPr>
              <w:t>863</w:t>
            </w:r>
            <w:r w:rsidR="00C038AB">
              <w:rPr>
                <w:sz w:val="18"/>
                <w:szCs w:val="18"/>
                <w:lang w:eastAsia="ru-RU"/>
              </w:rPr>
              <w:t>,000</w:t>
            </w:r>
            <w:r w:rsidR="00C038AB" w:rsidRPr="00425A5F">
              <w:rPr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  <w:r w:rsidR="00F47CC6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  <w:r w:rsidR="00C038AB">
              <w:rPr>
                <w:sz w:val="18"/>
                <w:szCs w:val="18"/>
                <w:vertAlign w:val="superscript"/>
                <w:lang w:eastAsia="ru-RU"/>
              </w:rPr>
              <w:t>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02272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7F6DBA" w:rsidRPr="00A1781D">
              <w:rPr>
                <w:sz w:val="18"/>
                <w:szCs w:val="18"/>
                <w:lang w:eastAsia="ru-RU"/>
              </w:rPr>
              <w:t>853,</w:t>
            </w:r>
            <w:r w:rsidRPr="00A1781D">
              <w:rPr>
                <w:sz w:val="18"/>
                <w:szCs w:val="18"/>
                <w:lang w:eastAsia="ru-RU"/>
              </w:rPr>
              <w:t>861,862,863</w:t>
            </w:r>
            <w:r w:rsidR="00C038AB">
              <w:rPr>
                <w:sz w:val="18"/>
                <w:szCs w:val="18"/>
                <w:lang w:eastAsia="ru-RU"/>
              </w:rPr>
              <w:t>, 000</w:t>
            </w:r>
            <w:r w:rsidR="00C038AB" w:rsidRPr="00425A5F">
              <w:rPr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687" w:rsidRPr="00A1781D" w:rsidRDefault="00A403DD" w:rsidP="005055A2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=112,</w:t>
            </w:r>
            <w:r w:rsidR="00010C3E" w:rsidRPr="00A1781D">
              <w:rPr>
                <w:sz w:val="18"/>
                <w:szCs w:val="18"/>
                <w:lang w:eastAsia="ru-RU"/>
              </w:rPr>
              <w:t>119,</w:t>
            </w:r>
            <w:r w:rsidR="001B2687" w:rsidRPr="00A1781D">
              <w:rPr>
                <w:sz w:val="18"/>
                <w:szCs w:val="18"/>
                <w:lang w:eastAsia="ru-RU"/>
              </w:rPr>
              <w:t>122,</w:t>
            </w:r>
            <w:r w:rsidR="00010C3E" w:rsidRPr="00A1781D">
              <w:rPr>
                <w:sz w:val="18"/>
                <w:szCs w:val="18"/>
                <w:lang w:eastAsia="ru-RU"/>
              </w:rPr>
              <w:t>129,</w:t>
            </w:r>
          </w:p>
          <w:p w:rsidR="00A403DD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133,134,</w:t>
            </w:r>
            <w:r w:rsidR="00010C3E" w:rsidRPr="00A1781D">
              <w:rPr>
                <w:sz w:val="18"/>
                <w:szCs w:val="18"/>
                <w:lang w:eastAsia="ru-RU"/>
              </w:rPr>
              <w:t>139,</w:t>
            </w:r>
            <w:r w:rsidRPr="00A1781D">
              <w:rPr>
                <w:sz w:val="18"/>
                <w:szCs w:val="18"/>
                <w:lang w:eastAsia="ru-RU"/>
              </w:rPr>
              <w:t>311,312,313,321,322,323,</w:t>
            </w:r>
            <w:r w:rsidR="001B2687" w:rsidRPr="00A1781D">
              <w:rPr>
                <w:sz w:val="18"/>
                <w:szCs w:val="18"/>
                <w:lang w:eastAsia="ru-RU"/>
              </w:rPr>
              <w:t>324,340,</w:t>
            </w:r>
            <w:r w:rsidRPr="00A1781D">
              <w:rPr>
                <w:sz w:val="18"/>
                <w:szCs w:val="18"/>
                <w:lang w:eastAsia="ru-RU"/>
              </w:rPr>
              <w:t xml:space="preserve">360,831,832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lastRenderedPageBreak/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687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=311,312,313,321,</w:t>
            </w:r>
          </w:p>
          <w:p w:rsidR="00A403DD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323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AE696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>хххххххххх</w:t>
            </w:r>
            <w:r w:rsidR="00F47CC6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687" w:rsidRPr="00A1781D" w:rsidRDefault="001B2687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=211,212,</w:t>
            </w:r>
            <w:r w:rsidR="00A403DD" w:rsidRPr="00A1781D">
              <w:rPr>
                <w:sz w:val="18"/>
                <w:szCs w:val="18"/>
                <w:lang w:eastAsia="ru-RU"/>
              </w:rPr>
              <w:t>213,</w:t>
            </w:r>
            <w:r w:rsidRPr="00A1781D">
              <w:rPr>
                <w:sz w:val="18"/>
                <w:szCs w:val="18"/>
                <w:lang w:eastAsia="ru-RU"/>
              </w:rPr>
              <w:t>214,</w:t>
            </w:r>
          </w:p>
          <w:p w:rsidR="00A403DD" w:rsidRPr="00A1781D" w:rsidRDefault="00A403DD" w:rsidP="00922582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216,217,218,</w:t>
            </w:r>
            <w:r w:rsidR="001B2687" w:rsidRPr="00A1781D">
              <w:rPr>
                <w:sz w:val="18"/>
                <w:szCs w:val="18"/>
                <w:lang w:eastAsia="ru-RU"/>
              </w:rPr>
              <w:t>219,</w:t>
            </w:r>
            <w:r w:rsidRPr="00A1781D">
              <w:rPr>
                <w:sz w:val="18"/>
                <w:szCs w:val="18"/>
                <w:lang w:eastAsia="ru-RU"/>
              </w:rPr>
              <w:t>221,223,224,225,231,232,241,2</w:t>
            </w:r>
            <w:r w:rsidR="001B2687" w:rsidRPr="00A1781D">
              <w:rPr>
                <w:sz w:val="18"/>
                <w:szCs w:val="18"/>
                <w:lang w:eastAsia="ru-RU"/>
              </w:rPr>
              <w:t>42,</w:t>
            </w:r>
            <w:r w:rsidRPr="00A1781D">
              <w:rPr>
                <w:sz w:val="18"/>
                <w:szCs w:val="18"/>
                <w:lang w:eastAsia="ru-RU"/>
              </w:rPr>
              <w:t>243,244,245,880,000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&lt;&gt;0000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E6960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 хххххххххх</w:t>
            </w:r>
            <w:r w:rsidR="00F47CC6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687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0156C9" w:rsidRPr="00A1781D">
              <w:rPr>
                <w:sz w:val="18"/>
                <w:szCs w:val="18"/>
                <w:lang w:eastAsia="ru-RU"/>
              </w:rPr>
              <w:t>112,122,134,142,</w:t>
            </w:r>
          </w:p>
          <w:p w:rsidR="00A403DD" w:rsidRPr="00A1781D" w:rsidRDefault="00A403DD" w:rsidP="00922582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211,212,</w:t>
            </w:r>
            <w:r w:rsidR="001B2687" w:rsidRPr="00A1781D">
              <w:rPr>
                <w:sz w:val="18"/>
                <w:szCs w:val="18"/>
                <w:lang w:eastAsia="ru-RU"/>
              </w:rPr>
              <w:t>213,</w:t>
            </w:r>
            <w:r w:rsidRPr="00A1781D">
              <w:rPr>
                <w:sz w:val="18"/>
                <w:szCs w:val="18"/>
                <w:lang w:eastAsia="ru-RU"/>
              </w:rPr>
              <w:t>214,215,</w:t>
            </w:r>
            <w:r w:rsidR="001B2687" w:rsidRPr="00A1781D">
              <w:rPr>
                <w:sz w:val="18"/>
                <w:szCs w:val="18"/>
                <w:lang w:eastAsia="ru-RU"/>
              </w:rPr>
              <w:t>218,219,</w:t>
            </w:r>
            <w:r w:rsidRPr="00A1781D">
              <w:rPr>
                <w:sz w:val="18"/>
                <w:szCs w:val="18"/>
                <w:lang w:eastAsia="ru-RU"/>
              </w:rPr>
              <w:t>221,2</w:t>
            </w:r>
            <w:r w:rsidR="001B2687" w:rsidRPr="00A1781D">
              <w:rPr>
                <w:sz w:val="18"/>
                <w:szCs w:val="18"/>
                <w:lang w:eastAsia="ru-RU"/>
              </w:rPr>
              <w:t>23,</w:t>
            </w:r>
            <w:r w:rsidRPr="00A1781D">
              <w:rPr>
                <w:sz w:val="18"/>
                <w:szCs w:val="18"/>
                <w:lang w:eastAsia="ru-RU"/>
              </w:rPr>
              <w:t>224,225,231,232,241,242,243,244,245,880</w:t>
            </w:r>
            <w:r w:rsidR="00732EA9" w:rsidRPr="00A1781D">
              <w:rPr>
                <w:sz w:val="18"/>
                <w:szCs w:val="18"/>
                <w:lang w:eastAsia="ru-RU"/>
              </w:rPr>
              <w:t>,000</w:t>
            </w:r>
            <w:r w:rsidRPr="00A1781D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E6960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хххххххххх</w:t>
            </w:r>
            <w:r w:rsidR="00F47CC6" w:rsidRPr="00A1781D">
              <w:rPr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=ххх,000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403DD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03DD" w:rsidRPr="00A1781D" w:rsidRDefault="00E462A8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</w:t>
            </w:r>
            <w:r w:rsidR="00A403DD" w:rsidRPr="00A1781D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2687" w:rsidRPr="00A1781D" w:rsidRDefault="00A403DD" w:rsidP="001B2687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==112,113,122,123,</w:t>
            </w:r>
          </w:p>
          <w:p w:rsidR="00A403DD" w:rsidRPr="00A1781D" w:rsidRDefault="00A403DD" w:rsidP="00631389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134,221,242,243,244,</w:t>
            </w:r>
            <w:r w:rsidR="00922582" w:rsidRPr="00A1781D">
              <w:rPr>
                <w:sz w:val="18"/>
                <w:szCs w:val="18"/>
                <w:lang w:eastAsia="ru-RU"/>
              </w:rPr>
              <w:t>245,</w:t>
            </w:r>
            <w:r w:rsidRPr="00A1781D">
              <w:rPr>
                <w:sz w:val="18"/>
                <w:szCs w:val="18"/>
                <w:lang w:eastAsia="ru-RU"/>
              </w:rPr>
              <w:t>330,340,350,360,831,832</w:t>
            </w:r>
            <w:r w:rsidR="001B2687" w:rsidRPr="00A1781D">
              <w:rPr>
                <w:sz w:val="18"/>
                <w:szCs w:val="18"/>
                <w:lang w:eastAsia="ru-RU"/>
              </w:rPr>
              <w:t>,</w:t>
            </w:r>
            <w:r w:rsidRPr="00A1781D">
              <w:rPr>
                <w:sz w:val="18"/>
                <w:szCs w:val="18"/>
                <w:lang w:eastAsia="ru-RU"/>
              </w:rPr>
              <w:t>841,</w:t>
            </w:r>
            <w:r w:rsidR="00631389" w:rsidRPr="00A1781D" w:rsidDel="00631389">
              <w:rPr>
                <w:sz w:val="18"/>
                <w:szCs w:val="18"/>
                <w:lang w:eastAsia="ru-RU"/>
              </w:rPr>
              <w:t xml:space="preserve"> </w:t>
            </w:r>
            <w:r w:rsidRPr="00A1781D">
              <w:rPr>
                <w:sz w:val="18"/>
                <w:szCs w:val="18"/>
                <w:lang w:eastAsia="ru-RU"/>
              </w:rPr>
              <w:t>851,852,853,</w:t>
            </w:r>
            <w:r w:rsidR="00631389" w:rsidRPr="00A1781D" w:rsidDel="00631389">
              <w:rPr>
                <w:sz w:val="18"/>
                <w:szCs w:val="18"/>
                <w:lang w:eastAsia="ru-RU"/>
              </w:rPr>
              <w:t xml:space="preserve"> </w:t>
            </w:r>
            <w:r w:rsidRPr="00A1781D">
              <w:rPr>
                <w:sz w:val="18"/>
                <w:szCs w:val="18"/>
                <w:lang w:eastAsia="ru-RU"/>
              </w:rPr>
              <w:t>863,870,880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B2329F" w:rsidRPr="00A1781D" w:rsidRDefault="00B2329F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3DD" w:rsidRPr="00A1781D" w:rsidRDefault="00A403DD" w:rsidP="00A41946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29</w:t>
            </w:r>
            <w:r w:rsidR="003B669D">
              <w:rPr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03DD" w:rsidRPr="00A1781D" w:rsidRDefault="00A403DD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  <w:tr w:rsidR="00A941C4" w:rsidRPr="00A1781D" w:rsidTr="000E37A1">
        <w:trPr>
          <w:trHeight w:val="56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C4" w:rsidRPr="00A1781D" w:rsidRDefault="00A941C4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C4" w:rsidRPr="00A1781D" w:rsidRDefault="00A941C4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&lt;&gt;0000000000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1C4" w:rsidRPr="00A1781D" w:rsidRDefault="00A941C4" w:rsidP="00A941C4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1C4" w:rsidRPr="00A1781D" w:rsidRDefault="00A941C4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1C4" w:rsidRDefault="00A941C4" w:rsidP="007F086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=40120</w:t>
            </w:r>
          </w:p>
          <w:p w:rsidR="00A941C4" w:rsidRPr="00A1781D" w:rsidRDefault="00A941C4" w:rsidP="001921A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41C4" w:rsidRPr="00A1781D" w:rsidRDefault="00A941C4" w:rsidP="00A941C4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27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41C4" w:rsidRPr="00A1781D" w:rsidRDefault="00A941C4" w:rsidP="001921AF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КБК не соответствует установленной структуре, Таблице соответствия КВР кодам КОСГУ - недопустимо</w:t>
            </w:r>
          </w:p>
        </w:tc>
      </w:tr>
    </w:tbl>
    <w:p w:rsidR="007E34C2" w:rsidRPr="00A1781D" w:rsidRDefault="007E34C2" w:rsidP="0071514C">
      <w:pPr>
        <w:autoSpaceDE w:val="0"/>
        <w:ind w:left="720"/>
        <w:rPr>
          <w:sz w:val="18"/>
          <w:szCs w:val="18"/>
        </w:rPr>
      </w:pPr>
    </w:p>
    <w:p w:rsidR="000D7476" w:rsidRPr="00A1781D" w:rsidRDefault="000D7476" w:rsidP="000D7476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 xml:space="preserve">Раздел </w:t>
      </w:r>
      <w:r w:rsidR="00C97668" w:rsidRPr="00A1781D">
        <w:rPr>
          <w:b/>
          <w:sz w:val="18"/>
          <w:szCs w:val="18"/>
        </w:rPr>
        <w:t>1 Бюджетная деятельность</w:t>
      </w:r>
      <w:r w:rsidRPr="00A1781D">
        <w:rPr>
          <w:b/>
          <w:sz w:val="18"/>
          <w:szCs w:val="18"/>
        </w:rPr>
        <w:t xml:space="preserve"> «</w:t>
      </w:r>
      <w:r w:rsidR="00D13BCB" w:rsidRPr="00A1781D">
        <w:rPr>
          <w:b/>
          <w:sz w:val="18"/>
          <w:szCs w:val="18"/>
        </w:rPr>
        <w:t>Источники</w:t>
      </w:r>
      <w:r w:rsidRPr="00A1781D">
        <w:rPr>
          <w:b/>
          <w:sz w:val="18"/>
          <w:szCs w:val="18"/>
        </w:rPr>
        <w:t>»</w:t>
      </w:r>
    </w:p>
    <w:tbl>
      <w:tblPr>
        <w:tblW w:w="96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1419"/>
        <w:gridCol w:w="992"/>
        <w:gridCol w:w="1276"/>
        <w:gridCol w:w="709"/>
        <w:gridCol w:w="992"/>
        <w:gridCol w:w="709"/>
        <w:gridCol w:w="709"/>
        <w:gridCol w:w="903"/>
        <w:gridCol w:w="1000"/>
      </w:tblGrid>
      <w:tr w:rsidR="009A2A9F" w:rsidRPr="00A1781D" w:rsidTr="000E37A1">
        <w:trPr>
          <w:trHeight w:val="41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ЭЛМ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Подвид</w:t>
            </w:r>
          </w:p>
        </w:tc>
        <w:tc>
          <w:tcPr>
            <w:tcW w:w="709" w:type="dxa"/>
          </w:tcPr>
          <w:p w:rsidR="009A2A9F" w:rsidRPr="00A1781D" w:rsidRDefault="009A2A9F" w:rsidP="00B142DE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А</w:t>
            </w:r>
            <w:r w:rsidR="00B142DE" w:rsidRPr="00A1781D">
              <w:rPr>
                <w:bCs/>
                <w:sz w:val="18"/>
                <w:szCs w:val="18"/>
                <w:lang w:eastAsia="ru-RU"/>
              </w:rPr>
              <w:t>Г</w:t>
            </w:r>
            <w:r w:rsidRPr="00A1781D">
              <w:rPr>
                <w:bCs/>
                <w:sz w:val="18"/>
                <w:szCs w:val="18"/>
                <w:lang w:eastAsia="ru-RU"/>
              </w:rPr>
              <w:t>В</w:t>
            </w:r>
            <w:r w:rsidR="00B142DE" w:rsidRPr="00A1781D">
              <w:rPr>
                <w:bCs/>
                <w:sz w:val="18"/>
                <w:szCs w:val="18"/>
                <w:lang w:eastAsia="ru-RU"/>
              </w:rPr>
              <w:t>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КВД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АС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КОСГУ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=0300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AE696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=171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=171</w:t>
            </w:r>
            <w:r w:rsidR="00701435">
              <w:rPr>
                <w:sz w:val="18"/>
                <w:szCs w:val="18"/>
                <w:lang w:eastAsia="ru-RU"/>
              </w:rPr>
              <w:t>, 176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357BF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=171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=171</w:t>
            </w:r>
            <w:r w:rsidRPr="00A1781D">
              <w:rPr>
                <w:rStyle w:val="afe"/>
                <w:sz w:val="18"/>
                <w:szCs w:val="18"/>
                <w:lang w:eastAsia="ru-RU"/>
              </w:rPr>
              <w:footnoteReference w:id="5"/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357BF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2E6730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8A03DE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=171</w:t>
            </w:r>
            <w:r w:rsidRPr="00A1781D">
              <w:rPr>
                <w:rStyle w:val="afe"/>
                <w:sz w:val="18"/>
                <w:szCs w:val="18"/>
                <w:lang w:eastAsia="ru-RU"/>
              </w:rPr>
              <w:footnoteReference w:id="6"/>
            </w:r>
            <w:r w:rsidR="00701435">
              <w:rPr>
                <w:sz w:val="18"/>
                <w:szCs w:val="18"/>
                <w:lang w:eastAsia="ru-RU"/>
              </w:rPr>
              <w:t>,176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=0105, 0106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=172,173</w:t>
            </w:r>
            <w:r w:rsidR="00701435">
              <w:rPr>
                <w:sz w:val="18"/>
                <w:szCs w:val="18"/>
                <w:lang w:eastAsia="ru-RU"/>
              </w:rPr>
              <w:t>,175</w:t>
            </w:r>
          </w:p>
        </w:tc>
      </w:tr>
      <w:tr w:rsidR="009A2A9F" w:rsidRPr="00A1781D" w:rsidTr="000E37A1">
        <w:trPr>
          <w:trHeight w:val="255"/>
        </w:trPr>
        <w:tc>
          <w:tcPr>
            <w:tcW w:w="91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</w:t>
            </w:r>
          </w:p>
        </w:tc>
        <w:tc>
          <w:tcPr>
            <w:tcW w:w="141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=0200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</w:t>
            </w:r>
            <w:r w:rsidR="00AE6960" w:rsidRPr="00A1781D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AE6960" w:rsidRPr="00A1781D">
              <w:rPr>
                <w:sz w:val="18"/>
                <w:szCs w:val="18"/>
                <w:lang w:eastAsia="ru-RU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</w:t>
            </w:r>
          </w:p>
        </w:tc>
        <w:tc>
          <w:tcPr>
            <w:tcW w:w="903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=40110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9A2A9F" w:rsidRPr="00A1781D" w:rsidRDefault="009A2A9F" w:rsidP="000922BC">
            <w:pPr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=173</w:t>
            </w:r>
          </w:p>
        </w:tc>
      </w:tr>
    </w:tbl>
    <w:p w:rsidR="00403706" w:rsidRDefault="00403706" w:rsidP="00BC66BD">
      <w:pPr>
        <w:autoSpaceDE w:val="0"/>
        <w:ind w:left="720"/>
        <w:rPr>
          <w:b/>
          <w:sz w:val="18"/>
          <w:szCs w:val="18"/>
        </w:rPr>
      </w:pPr>
    </w:p>
    <w:p w:rsidR="00403706" w:rsidRDefault="00403706" w:rsidP="00BC66BD">
      <w:pPr>
        <w:autoSpaceDE w:val="0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Раздел 3</w:t>
      </w:r>
    </w:p>
    <w:p w:rsidR="00403706" w:rsidRDefault="00403706" w:rsidP="00BC66BD">
      <w:pPr>
        <w:autoSpaceDE w:val="0"/>
        <w:ind w:left="720"/>
        <w:rPr>
          <w:b/>
          <w:sz w:val="18"/>
          <w:szCs w:val="18"/>
        </w:rPr>
      </w:pPr>
    </w:p>
    <w:tbl>
      <w:tblPr>
        <w:tblW w:w="9473" w:type="dxa"/>
        <w:tblInd w:w="817" w:type="dxa"/>
        <w:tblLook w:val="04A0" w:firstRow="1" w:lastRow="0" w:firstColumn="1" w:lastColumn="0" w:noHBand="0" w:noVBand="1"/>
      </w:tblPr>
      <w:tblGrid>
        <w:gridCol w:w="773"/>
        <w:gridCol w:w="1200"/>
        <w:gridCol w:w="868"/>
        <w:gridCol w:w="1195"/>
        <w:gridCol w:w="662"/>
        <w:gridCol w:w="980"/>
        <w:gridCol w:w="823"/>
        <w:gridCol w:w="620"/>
        <w:gridCol w:w="772"/>
        <w:gridCol w:w="1580"/>
      </w:tblGrid>
      <w:tr w:rsidR="00403706" w:rsidRPr="00A1781D" w:rsidTr="00D609CC">
        <w:trPr>
          <w:trHeight w:val="255"/>
          <w:tblHeader/>
        </w:trPr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 xml:space="preserve">Группа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ЭЛМ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Подвид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АГПВД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КВД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АС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КОСГУ</w:t>
            </w:r>
          </w:p>
        </w:tc>
      </w:tr>
      <w:tr w:rsidR="00403706" w:rsidRPr="00A1781D" w:rsidTr="00D609CC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</w:t>
            </w:r>
            <w:r>
              <w:rPr>
                <w:sz w:val="18"/>
                <w:szCs w:val="18"/>
                <w:lang w:eastAsia="ru-RU"/>
              </w:rPr>
              <w:t>1</w:t>
            </w:r>
          </w:p>
        </w:tc>
      </w:tr>
      <w:tr w:rsidR="00403706" w:rsidRPr="00A1781D" w:rsidTr="004037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01170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132</w:t>
            </w:r>
          </w:p>
        </w:tc>
      </w:tr>
      <w:tr w:rsidR="00403706" w:rsidRPr="00A1781D" w:rsidTr="004037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133</w:t>
            </w:r>
          </w:p>
        </w:tc>
      </w:tr>
      <w:tr w:rsidR="00403706" w:rsidRPr="00A1781D" w:rsidTr="004037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134</w:t>
            </w:r>
          </w:p>
        </w:tc>
      </w:tr>
      <w:tr w:rsidR="00403706" w:rsidRPr="00A1781D" w:rsidTr="004037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02061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135</w:t>
            </w:r>
          </w:p>
        </w:tc>
      </w:tr>
      <w:tr w:rsidR="00403706" w:rsidRPr="00A1781D" w:rsidTr="00403706">
        <w:trPr>
          <w:trHeight w:val="255"/>
        </w:trPr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****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Pr="00A1781D" w:rsidRDefault="00403706" w:rsidP="00D609CC">
            <w:pPr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40110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706" w:rsidRDefault="00403706" w:rsidP="00D609CC">
            <w:pPr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136</w:t>
            </w:r>
          </w:p>
        </w:tc>
      </w:tr>
    </w:tbl>
    <w:p w:rsidR="00403706" w:rsidRDefault="00403706" w:rsidP="000D7476">
      <w:pPr>
        <w:autoSpaceDE w:val="0"/>
        <w:rPr>
          <w:b/>
          <w:sz w:val="18"/>
          <w:szCs w:val="18"/>
        </w:rPr>
      </w:pPr>
    </w:p>
    <w:p w:rsidR="007E34C2" w:rsidRPr="00A1781D" w:rsidRDefault="007E34C2" w:rsidP="000D7476">
      <w:pPr>
        <w:autoSpaceDE w:val="0"/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Раздел  «Итого»</w:t>
      </w:r>
    </w:p>
    <w:tbl>
      <w:tblPr>
        <w:tblW w:w="89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46"/>
        <w:gridCol w:w="811"/>
        <w:gridCol w:w="3969"/>
        <w:gridCol w:w="2187"/>
      </w:tblGrid>
      <w:tr w:rsidR="00553AA0" w:rsidRPr="00A1781D" w:rsidTr="00A25FF4">
        <w:trPr>
          <w:trHeight w:val="765"/>
        </w:trPr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КВД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АСКСБУ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bCs/>
                <w:sz w:val="18"/>
                <w:szCs w:val="18"/>
                <w:lang w:eastAsia="ru-RU"/>
              </w:rPr>
            </w:pPr>
            <w:r w:rsidRPr="00A1781D">
              <w:rPr>
                <w:bCs/>
                <w:sz w:val="18"/>
                <w:szCs w:val="18"/>
                <w:lang w:eastAsia="ru-RU"/>
              </w:rPr>
              <w:t>КОСГУ</w:t>
            </w:r>
          </w:p>
        </w:tc>
      </w:tr>
      <w:tr w:rsidR="00553AA0" w:rsidRPr="00A1781D" w:rsidTr="00A25FF4">
        <w:trPr>
          <w:trHeight w:val="255"/>
        </w:trPr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=**************</w:t>
            </w:r>
            <w:r w:rsidR="006C7027" w:rsidRPr="00A1781D">
              <w:rPr>
                <w:sz w:val="18"/>
                <w:szCs w:val="18"/>
                <w:lang w:eastAsia="ru-RU"/>
              </w:rPr>
              <w:t>***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=*****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=***</w:t>
            </w:r>
          </w:p>
        </w:tc>
      </w:tr>
      <w:tr w:rsidR="00553AA0" w:rsidRPr="00A1781D" w:rsidTr="00A25FF4">
        <w:trPr>
          <w:trHeight w:val="255"/>
        </w:trPr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=00000000000000</w:t>
            </w:r>
            <w:r w:rsidR="00A06DE8" w:rsidRPr="00A1781D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=1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9732F5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=21002, 21004, 30405, 30404, 30406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AA0" w:rsidRPr="00A1781D" w:rsidRDefault="00553AA0" w:rsidP="007E34C2">
            <w:pPr>
              <w:suppressAutoHyphens w:val="0"/>
              <w:jc w:val="center"/>
              <w:rPr>
                <w:sz w:val="18"/>
                <w:szCs w:val="18"/>
                <w:lang w:eastAsia="ru-RU"/>
              </w:rPr>
            </w:pPr>
            <w:r w:rsidRPr="00A1781D">
              <w:rPr>
                <w:sz w:val="18"/>
                <w:szCs w:val="18"/>
                <w:lang w:eastAsia="ru-RU"/>
              </w:rPr>
              <w:t>=000</w:t>
            </w:r>
          </w:p>
        </w:tc>
      </w:tr>
    </w:tbl>
    <w:p w:rsidR="000922BC" w:rsidRPr="00A1781D" w:rsidRDefault="000922BC">
      <w:pPr>
        <w:autoSpaceDE w:val="0"/>
        <w:rPr>
          <w:sz w:val="18"/>
          <w:szCs w:val="18"/>
        </w:rPr>
      </w:pPr>
    </w:p>
    <w:p w:rsidR="000922BC" w:rsidRPr="00A1781D" w:rsidRDefault="000922BC">
      <w:pPr>
        <w:autoSpaceDE w:val="0"/>
        <w:rPr>
          <w:rStyle w:val="a5"/>
          <w:b/>
          <w:color w:val="auto"/>
          <w:sz w:val="18"/>
          <w:szCs w:val="18"/>
          <w:u w:val="none"/>
        </w:rPr>
      </w:pPr>
      <w:r w:rsidRPr="00A1781D">
        <w:rPr>
          <w:rStyle w:val="a5"/>
          <w:b/>
          <w:color w:val="auto"/>
          <w:sz w:val="18"/>
          <w:szCs w:val="18"/>
          <w:u w:val="none"/>
        </w:rPr>
        <w:t xml:space="preserve">Контрольные соотношения для </w:t>
      </w:r>
      <w:proofErr w:type="spellStart"/>
      <w:r w:rsidRPr="00A1781D">
        <w:rPr>
          <w:rStyle w:val="a5"/>
          <w:b/>
          <w:color w:val="auto"/>
          <w:sz w:val="18"/>
          <w:szCs w:val="18"/>
          <w:u w:val="none"/>
        </w:rPr>
        <w:t>внутридокументного</w:t>
      </w:r>
      <w:proofErr w:type="spellEnd"/>
      <w:r w:rsidRPr="00A1781D">
        <w:rPr>
          <w:rStyle w:val="a5"/>
          <w:b/>
          <w:color w:val="auto"/>
          <w:sz w:val="18"/>
          <w:szCs w:val="18"/>
          <w:u w:val="none"/>
        </w:rPr>
        <w:t xml:space="preserve"> контроля </w:t>
      </w:r>
    </w:p>
    <w:p w:rsidR="000922BC" w:rsidRPr="00A1781D" w:rsidRDefault="000922BC">
      <w:pPr>
        <w:autoSpaceDE w:val="0"/>
        <w:rPr>
          <w:sz w:val="18"/>
          <w:szCs w:val="18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"/>
        <w:gridCol w:w="1080"/>
        <w:gridCol w:w="673"/>
        <w:gridCol w:w="727"/>
        <w:gridCol w:w="1276"/>
        <w:gridCol w:w="709"/>
        <w:gridCol w:w="850"/>
        <w:gridCol w:w="1134"/>
        <w:gridCol w:w="851"/>
        <w:gridCol w:w="850"/>
        <w:gridCol w:w="1134"/>
        <w:gridCol w:w="691"/>
      </w:tblGrid>
      <w:tr w:rsidR="00855955" w:rsidRPr="00A1781D" w:rsidTr="00A83ADC">
        <w:trPr>
          <w:trHeight w:val="658"/>
          <w:tblHeader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113BF1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113BF1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B27258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>
            <w:pPr>
              <w:snapToGrid w:val="0"/>
              <w:rPr>
                <w:sz w:val="18"/>
                <w:szCs w:val="18"/>
              </w:rPr>
            </w:pP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2.1**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113BF1">
              <w:rPr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счету 30404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2,3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AF44D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ГРБС, кроме 051, 053, </w:t>
            </w:r>
            <w:r w:rsidRPr="00A1781D">
              <w:rPr>
                <w:rStyle w:val="a5"/>
                <w:color w:val="auto"/>
                <w:sz w:val="18"/>
                <w:szCs w:val="18"/>
                <w:u w:val="none"/>
              </w:rPr>
              <w:t>054, 069,092, 139, 157, 169, 321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0555C6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0555C6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=</w:t>
            </w:r>
            <w:r>
              <w:t xml:space="preserve"> 21х,22х,</w:t>
            </w:r>
            <w:r w:rsidDel="00855955">
              <w:t xml:space="preserve"> </w:t>
            </w:r>
            <w:r w:rsidR="000555C6" w:rsidDel="00855955">
              <w:t xml:space="preserve"> </w:t>
            </w:r>
            <w:r w:rsidR="000555C6">
              <w:t xml:space="preserve"> </w:t>
            </w:r>
            <w:r>
              <w:t>,26</w:t>
            </w:r>
            <w:r w:rsidR="000555C6">
              <w:t>х</w:t>
            </w:r>
            <w:r>
              <w:t>,27х,29х</w:t>
            </w:r>
            <w:r w:rsidR="00DE15CE">
              <w:t xml:space="preserve"> (в случае заполнений показателей в графе 4)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Default="00855955" w:rsidP="00F73E12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Отражение в разделе 3 </w:t>
            </w:r>
            <w:r w:rsidR="00F73E12">
              <w:rPr>
                <w:sz w:val="18"/>
                <w:szCs w:val="18"/>
              </w:rPr>
              <w:t>кодов КОСГУ, отличных от 21х, 22х, 26х, 27х, 29х, не  допустимо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855955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0555C6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180F7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4, 5, 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 сумме детализирующих строк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955" w:rsidRPr="00A1781D" w:rsidRDefault="00855955" w:rsidP="00D34A3C">
            <w:pPr>
              <w:snapToGrid w:val="0"/>
              <w:rPr>
                <w:sz w:val="18"/>
                <w:szCs w:val="18"/>
              </w:rPr>
            </w:pPr>
          </w:p>
        </w:tc>
      </w:tr>
      <w:tr w:rsidR="00DE15CE" w:rsidRPr="00A1781D" w:rsidTr="00A83ADC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Default="00DE15CE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Default="00DE15CE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Default="00DE15CE" w:rsidP="00180F7E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5CE" w:rsidRDefault="00DE15CE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Default="00820A17" w:rsidP="00A941C4">
            <w:pPr>
              <w:snapToGrid w:val="0"/>
              <w:rPr>
                <w:sz w:val="18"/>
                <w:szCs w:val="18"/>
              </w:rPr>
            </w:pPr>
            <w:r>
              <w:t>Не заполняется</w:t>
            </w:r>
            <w:r w:rsidR="002641DA">
              <w:t xml:space="preserve"> (отражается </w:t>
            </w:r>
            <w:r w:rsidR="00BB47B8">
              <w:t>значение</w:t>
            </w:r>
            <w:r w:rsidR="002641DA">
              <w:t xml:space="preserve"> 000)</w:t>
            </w:r>
            <w: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 w:rsidR="00DE15CE">
              <w:rPr>
                <w:sz w:val="16"/>
                <w:szCs w:val="16"/>
              </w:rPr>
              <w:t xml:space="preserve"> </w:t>
            </w:r>
            <w:r w:rsidR="00DE15CE">
              <w:t>(в случае заполнений показателей в графе 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При отражении показателей в графе 5 код </w:t>
            </w:r>
            <w:proofErr w:type="spellStart"/>
            <w:r>
              <w:rPr>
                <w:sz w:val="16"/>
                <w:szCs w:val="16"/>
              </w:rPr>
              <w:t>косгу</w:t>
            </w:r>
            <w:proofErr w:type="spellEnd"/>
            <w:r>
              <w:rPr>
                <w:sz w:val="16"/>
                <w:szCs w:val="16"/>
              </w:rPr>
              <w:t xml:space="preserve"> не заполняется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5CE" w:rsidRPr="00A1781D" w:rsidRDefault="00DE15CE" w:rsidP="00D34A3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0922BC" w:rsidRPr="00A1781D" w:rsidRDefault="00DE2838" w:rsidP="00890A2E">
      <w:pPr>
        <w:rPr>
          <w:sz w:val="18"/>
          <w:szCs w:val="18"/>
        </w:rPr>
      </w:pPr>
      <w:r w:rsidRPr="00A1781D">
        <w:rPr>
          <w:sz w:val="18"/>
          <w:szCs w:val="18"/>
        </w:rPr>
        <w:t>*</w:t>
      </w:r>
      <w:r w:rsidR="000922BC" w:rsidRPr="00A1781D">
        <w:rPr>
          <w:sz w:val="18"/>
          <w:szCs w:val="18"/>
        </w:rPr>
        <w:t>- соотношение должно быть выполнено для каждой строки (графы).</w:t>
      </w:r>
    </w:p>
    <w:p w:rsidR="000922BC" w:rsidRPr="00A1781D" w:rsidRDefault="0021424D">
      <w:pPr>
        <w:snapToGrid w:val="0"/>
        <w:rPr>
          <w:sz w:val="18"/>
          <w:szCs w:val="18"/>
        </w:rPr>
      </w:pPr>
      <w:r w:rsidRPr="00A1781D">
        <w:rPr>
          <w:sz w:val="18"/>
          <w:szCs w:val="18"/>
        </w:rPr>
        <w:t xml:space="preserve">** - </w:t>
      </w:r>
      <w:r w:rsidR="00B27258" w:rsidRPr="00A1781D">
        <w:rPr>
          <w:sz w:val="18"/>
          <w:szCs w:val="18"/>
        </w:rPr>
        <w:t>при представлении ликвидационной (реорганизационной) отчетности применяется контрольное соотношение 2.1, в остальных случаях применяется контрольное соотношение 2</w:t>
      </w:r>
    </w:p>
    <w:p w:rsidR="000922BC" w:rsidRPr="00A1781D" w:rsidRDefault="00CC5C9A" w:rsidP="00A13998">
      <w:pPr>
        <w:jc w:val="both"/>
        <w:outlineLvl w:val="0"/>
        <w:rPr>
          <w:b/>
          <w:sz w:val="18"/>
          <w:szCs w:val="18"/>
        </w:rPr>
      </w:pPr>
      <w:bookmarkStart w:id="104" w:name="_Toc424750547"/>
      <w:bookmarkStart w:id="105" w:name="_Toc506403998"/>
      <w:r w:rsidRPr="00A1781D">
        <w:rPr>
          <w:b/>
          <w:sz w:val="18"/>
          <w:szCs w:val="18"/>
        </w:rPr>
        <w:t>8</w:t>
      </w:r>
      <w:r w:rsidR="00890A2E" w:rsidRPr="00A1781D">
        <w:rPr>
          <w:b/>
          <w:sz w:val="18"/>
          <w:szCs w:val="18"/>
        </w:rPr>
        <w:t xml:space="preserve">. </w:t>
      </w:r>
      <w:r w:rsidR="000922BC" w:rsidRPr="00A1781D">
        <w:rPr>
          <w:b/>
          <w:sz w:val="18"/>
          <w:szCs w:val="18"/>
        </w:rPr>
        <w:t>Отчет о финансовых результатах деятельности (ф. 0503121)</w:t>
      </w:r>
      <w:bookmarkEnd w:id="104"/>
      <w:bookmarkEnd w:id="105"/>
    </w:p>
    <w:p w:rsidR="000922BC" w:rsidRPr="00A1781D" w:rsidRDefault="000922BC" w:rsidP="00890A2E">
      <w:pPr>
        <w:rPr>
          <w:sz w:val="18"/>
          <w:szCs w:val="18"/>
        </w:rPr>
      </w:pPr>
      <w:r w:rsidRPr="00A1781D">
        <w:rPr>
          <w:sz w:val="18"/>
          <w:szCs w:val="18"/>
        </w:rPr>
        <w:t>(год)</w:t>
      </w:r>
    </w:p>
    <w:tbl>
      <w:tblPr>
        <w:tblW w:w="104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68"/>
        <w:gridCol w:w="792"/>
        <w:gridCol w:w="578"/>
        <w:gridCol w:w="556"/>
        <w:gridCol w:w="2342"/>
        <w:gridCol w:w="850"/>
        <w:gridCol w:w="3119"/>
        <w:gridCol w:w="708"/>
        <w:gridCol w:w="708"/>
      </w:tblGrid>
      <w:tr w:rsidR="00242BA5" w:rsidRPr="00A359CC" w:rsidTr="00242BA5">
        <w:trPr>
          <w:trHeight w:val="338"/>
          <w:tblHeader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 xml:space="preserve">№ </w:t>
            </w:r>
            <w:proofErr w:type="gramStart"/>
            <w:r w:rsidRPr="00A359CC">
              <w:rPr>
                <w:sz w:val="18"/>
                <w:szCs w:val="18"/>
              </w:rPr>
              <w:t>п</w:t>
            </w:r>
            <w:proofErr w:type="gramEnd"/>
            <w:r w:rsidRPr="00A359CC">
              <w:rPr>
                <w:sz w:val="18"/>
                <w:szCs w:val="18"/>
              </w:rPr>
              <w:t>/п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Строка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Графа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Соотношение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Строка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Графа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Комментарий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Субъекта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Тип контроля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A359CC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 xml:space="preserve">4 + 5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242BA5" w:rsidRDefault="00242BA5" w:rsidP="00A359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Гр.6 </w:t>
            </w:r>
            <w:r>
              <w:rPr>
                <w:sz w:val="18"/>
                <w:szCs w:val="18"/>
                <w:lang w:val="en-US"/>
              </w:rPr>
              <w:t>&lt;&gt;</w:t>
            </w:r>
            <w:r>
              <w:rPr>
                <w:sz w:val="18"/>
                <w:szCs w:val="18"/>
              </w:rPr>
              <w:t xml:space="preserve"> Гр.4 + Гр.5 -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010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020 + 030 + 040 + 050 + 060 + 080 + 090 + 100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242BA5" w:rsidRDefault="00242BA5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Стр.010</w:t>
            </w:r>
            <w:proofErr w:type="gramStart"/>
            <w:r w:rsidRPr="00242BA5">
              <w:rPr>
                <w:sz w:val="18"/>
                <w:szCs w:val="18"/>
              </w:rPr>
              <w:t xml:space="preserve"> 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тр.020 + Стр.030 + Стр.040 + Стр. 050 + Стр.060 + Стр.080 + Стр.090 + Стр.100 -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060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061 + 062 + 063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242BA5" w:rsidRDefault="00242BA5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Стр.060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242BA5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тр.061 + Стр.062 + Стр.063 -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1A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1A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776932" w:rsidRDefault="00304A13" w:rsidP="00242B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  <w:lang w:val="en-US"/>
              </w:rPr>
            </w:pPr>
            <w:r w:rsidRPr="00A359CC">
              <w:rPr>
                <w:sz w:val="18"/>
                <w:szCs w:val="18"/>
              </w:rPr>
              <w:t xml:space="preserve">160 + 170 + 190 + 210 + 230 + 240 + </w:t>
            </w:r>
            <w:r w:rsidR="00634155">
              <w:rPr>
                <w:sz w:val="18"/>
                <w:szCs w:val="18"/>
              </w:rPr>
              <w:t xml:space="preserve">250 + </w:t>
            </w:r>
            <w:r w:rsidRPr="00A359CC">
              <w:rPr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776932" w:rsidRDefault="00304A13" w:rsidP="00242B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242BA5" w:rsidRDefault="00242BA5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Стр.150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776932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тр.160 + Стр.170 + </w:t>
            </w:r>
            <w:r w:rsidR="00EC0A74">
              <w:rPr>
                <w:sz w:val="18"/>
                <w:szCs w:val="18"/>
              </w:rPr>
              <w:t>190+</w:t>
            </w:r>
            <w:r>
              <w:rPr>
                <w:sz w:val="18"/>
                <w:szCs w:val="18"/>
              </w:rPr>
              <w:t>Стр.210  + Стр.230 + Стр.240 + Стр.250 + Стр.260 -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1A1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1A1A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161 + 162 + 163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E0028D" w:rsidRDefault="00242BA5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</w:t>
            </w:r>
            <w:r w:rsidR="00E0028D">
              <w:rPr>
                <w:sz w:val="18"/>
                <w:szCs w:val="18"/>
              </w:rPr>
              <w:t>.</w:t>
            </w:r>
            <w:r w:rsidR="00E0028D" w:rsidRPr="00E0028D">
              <w:rPr>
                <w:sz w:val="18"/>
                <w:szCs w:val="18"/>
              </w:rPr>
              <w:t>160</w:t>
            </w:r>
            <w:proofErr w:type="gramStart"/>
            <w:r w:rsidR="00E0028D" w:rsidRPr="00E0028D">
              <w:rPr>
                <w:sz w:val="18"/>
                <w:szCs w:val="18"/>
              </w:rPr>
              <w:t xml:space="preserve"> </w:t>
            </w:r>
            <w:r w:rsidR="00E0028D" w:rsidRPr="00CC0F93">
              <w:rPr>
                <w:sz w:val="18"/>
                <w:szCs w:val="18"/>
              </w:rPr>
              <w:t>&lt;&gt;</w:t>
            </w:r>
            <w:r w:rsidR="00E0028D" w:rsidRPr="00E0028D">
              <w:rPr>
                <w:sz w:val="18"/>
                <w:szCs w:val="18"/>
              </w:rPr>
              <w:t xml:space="preserve"> </w:t>
            </w:r>
            <w:r w:rsidR="00E0028D">
              <w:rPr>
                <w:sz w:val="18"/>
                <w:szCs w:val="18"/>
              </w:rPr>
              <w:t>С</w:t>
            </w:r>
            <w:proofErr w:type="gramEnd"/>
            <w:r w:rsidR="00E0028D">
              <w:rPr>
                <w:sz w:val="18"/>
                <w:szCs w:val="18"/>
              </w:rPr>
              <w:t>тр.161 + Стр. 162 + Стр.163 -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171 + 172 + 173 + 174 + 175 + 176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E0028D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Стр.170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тр.171 + Стр.172 + Стр.173 + Стр. 174 + Стр.175 + Стр.176 -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190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776932" w:rsidRDefault="00304A13" w:rsidP="00242B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191 + 192</w:t>
            </w:r>
            <w:r w:rsidR="00E0028D">
              <w:rPr>
                <w:sz w:val="18"/>
                <w:szCs w:val="18"/>
              </w:rPr>
              <w:t xml:space="preserve"> + 194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776932" w:rsidRDefault="00304A13" w:rsidP="00242BA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E0028D" w:rsidP="00242B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190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тр.191 + Стр.192 + Стр.194 -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242BA5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 xml:space="preserve">211 + 212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BA5" w:rsidRPr="00A359CC" w:rsidRDefault="00242BA5" w:rsidP="00242BA5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E0028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Стр.210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тр.21</w:t>
            </w:r>
            <w:r w:rsidR="00634155">
              <w:rPr>
                <w:sz w:val="18"/>
                <w:szCs w:val="18"/>
              </w:rPr>
              <w:t>1 + Стр.</w:t>
            </w:r>
            <w:r>
              <w:rPr>
                <w:sz w:val="18"/>
                <w:szCs w:val="18"/>
              </w:rPr>
              <w:t>212 -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ПБС, РБС, </w:t>
            </w:r>
            <w:r>
              <w:rPr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BA5" w:rsidRPr="00A359CC" w:rsidRDefault="00242BA5" w:rsidP="00242B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E0028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231 + 232 + 233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Стр.230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тр.23</w:t>
            </w:r>
            <w:r w:rsidR="00634155">
              <w:rPr>
                <w:sz w:val="18"/>
                <w:szCs w:val="18"/>
              </w:rPr>
              <w:t>1 + Стр.</w:t>
            </w:r>
            <w:r>
              <w:rPr>
                <w:sz w:val="18"/>
                <w:szCs w:val="18"/>
              </w:rPr>
              <w:t>232 + Стр.233 -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Default="00E0028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Pr="00A359CC" w:rsidRDefault="00E0028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028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241 + 242 + 243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Pr="00A359CC" w:rsidRDefault="00E0028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Стр.240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тр.24</w:t>
            </w:r>
            <w:r w:rsidR="00634155">
              <w:rPr>
                <w:sz w:val="18"/>
                <w:szCs w:val="18"/>
              </w:rPr>
              <w:t>1 + Стр.</w:t>
            </w:r>
            <w:r>
              <w:rPr>
                <w:sz w:val="18"/>
                <w:szCs w:val="18"/>
              </w:rPr>
              <w:t>242 + Стр.243 -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Default="00E0028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28D" w:rsidRPr="00A359CC" w:rsidRDefault="00E0028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776932">
        <w:trPr>
          <w:trHeight w:val="73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0F61DD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5D50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251+252+253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0F61DD" w:rsidRDefault="000F61DD" w:rsidP="000F6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250 </w:t>
            </w:r>
            <w:r w:rsidRPr="000F61DD">
              <w:rPr>
                <w:sz w:val="18"/>
                <w:szCs w:val="18"/>
              </w:rPr>
              <w:t>&lt;</w:t>
            </w:r>
            <w:r>
              <w:rPr>
                <w:sz w:val="18"/>
                <w:szCs w:val="18"/>
              </w:rPr>
              <w:t xml:space="preserve"> стр. 251 + стр.  252 + стр.  253 -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1A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0F61DD" w:rsidRDefault="000F61DD" w:rsidP="001A1A5C">
            <w:pPr>
              <w:rPr>
                <w:sz w:val="18"/>
                <w:szCs w:val="18"/>
              </w:rPr>
            </w:pPr>
            <w:r w:rsidRPr="000F61DD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 – 302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0F61DD" w:rsidRDefault="000F61DD" w:rsidP="001A1A5C">
            <w:pPr>
              <w:rPr>
                <w:sz w:val="18"/>
                <w:szCs w:val="18"/>
              </w:rPr>
            </w:pPr>
            <w:r w:rsidRPr="000F61DD"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Стр.300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тр.301 - Стр. 302 -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0F61DD" w:rsidRDefault="000F61DD" w:rsidP="001A1A5C">
            <w:pPr>
              <w:rPr>
                <w:sz w:val="18"/>
                <w:szCs w:val="18"/>
              </w:rPr>
            </w:pPr>
            <w:r w:rsidRPr="000F61DD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 + 400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776932" w:rsidRDefault="000F61DD" w:rsidP="001A1A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634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Стр.300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тр.310 + Стр.400 -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– 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8910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Стр.301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тр.010 - Стр.1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320 + 330 + 350 + 360 + 370</w:t>
            </w:r>
            <w:r>
              <w:rPr>
                <w:sz w:val="18"/>
                <w:szCs w:val="18"/>
              </w:rPr>
              <w:t xml:space="preserve"> + 380 + 390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6341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Стр.310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тр.320 + Стр.330 + Стр.350 + Стр.360 +Стр.370 + Стр.380 + Стр.390 -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320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321 – 322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Стр.320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тр.321 - Стр.322 -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 xml:space="preserve">18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331 – 332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B51D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Стр.320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тр.331 - Стр.332 -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350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351 – 352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Стр.350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тр.351 - Стр.352 -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361 – 362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Стр.360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тр.361 - Стр.362 -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371 – 372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Стр.370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тр.371 - Стр.372 -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380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381 - 382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Стр.380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тр.381 - Стр.382 - недопустимо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410-510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0F61DD" w:rsidRDefault="000F61DD" w:rsidP="000F6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Стр. 400 </w:t>
            </w:r>
            <w:r w:rsidRPr="000F61DD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Стр. 410 – </w:t>
            </w:r>
            <w:proofErr w:type="gramStart"/>
            <w:r>
              <w:rPr>
                <w:sz w:val="18"/>
                <w:szCs w:val="18"/>
              </w:rPr>
              <w:t>Стр</w:t>
            </w:r>
            <w:proofErr w:type="gramEnd"/>
            <w:r>
              <w:rPr>
                <w:sz w:val="18"/>
                <w:szCs w:val="18"/>
              </w:rPr>
              <w:t xml:space="preserve"> 510 -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420+430+440+460+470+480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Del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0F61DD" w:rsidRDefault="000F61DD" w:rsidP="000F6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400 </w:t>
            </w:r>
            <w:r w:rsidRPr="000F61DD">
              <w:rPr>
                <w:sz w:val="18"/>
                <w:szCs w:val="18"/>
              </w:rPr>
              <w:t>&lt;&gt; стр. 420 + стр. 430 + стр. 440 +</w:t>
            </w:r>
            <w:r>
              <w:rPr>
                <w:sz w:val="18"/>
                <w:szCs w:val="18"/>
              </w:rPr>
              <w:t xml:space="preserve"> стр. 460 + стр. 470 + стр. 480</w:t>
            </w:r>
            <w:r w:rsidRPr="000F61DD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Del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420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421 – 422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Стр.420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тр.421 - Стр.422 -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441 – 442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Стр.440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тр.441 - Стр.442 -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460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461 – 462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Стр.460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тр.461 - Стр.462 -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470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471 – 472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Стр.470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тр.471 - Стр.472 -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29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480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481 – 482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Стр.480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тр.481 - Стр.482 -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510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520 + 530 + 540</w:t>
            </w:r>
            <w:r>
              <w:rPr>
                <w:sz w:val="18"/>
                <w:szCs w:val="18"/>
              </w:rPr>
              <w:t xml:space="preserve"> + 550 + 560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776932" w:rsidRDefault="000F61DD" w:rsidP="00E0028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0F6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Стр.510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тр.520 + Стр.530 + Стр.540 + Стр.550 +Стр.</w:t>
            </w:r>
            <w:r w:rsidRPr="000F61DD">
              <w:rPr>
                <w:sz w:val="18"/>
                <w:szCs w:val="18"/>
              </w:rPr>
              <w:t>560</w:t>
            </w:r>
            <w:r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520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521 – 522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D840B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520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776932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 521- Стр. 522 – недопустимо</w:t>
            </w:r>
          </w:p>
          <w:p w:rsidR="000F61DD" w:rsidRPr="00D840BF" w:rsidRDefault="000F61DD" w:rsidP="00D840B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ПБС, РБС, </w:t>
            </w:r>
            <w:r>
              <w:rPr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530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531 – 532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F57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530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6011B7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 531- Стр. 532– недопустимо</w:t>
            </w:r>
          </w:p>
          <w:p w:rsidR="000F61DD" w:rsidRPr="00A359CC" w:rsidRDefault="000F61DD" w:rsidP="00D840B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540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541 – 542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*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F57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540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6011B7">
              <w:rPr>
                <w:sz w:val="18"/>
                <w:szCs w:val="18"/>
              </w:rPr>
              <w:t xml:space="preserve">&lt;&gt;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 541- Стр. 542– недопустимо</w:t>
            </w:r>
          </w:p>
          <w:p w:rsidR="000F61DD" w:rsidRPr="00A359CC" w:rsidRDefault="000F61DD" w:rsidP="00D840BF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34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 xml:space="preserve">*, кроме строк </w:t>
            </w:r>
            <w:r>
              <w:rPr>
                <w:sz w:val="18"/>
                <w:szCs w:val="18"/>
              </w:rPr>
              <w:t xml:space="preserve"> 300 400,</w:t>
            </w:r>
          </w:p>
          <w:p w:rsidR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</w:t>
            </w:r>
          </w:p>
          <w:p w:rsidR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420,</w:t>
            </w:r>
          </w:p>
          <w:p w:rsidR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</w:t>
            </w:r>
          </w:p>
          <w:p w:rsidR="000F61DD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</w:t>
            </w:r>
          </w:p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480, 481, 482, 510, 540, 541, 542.</w:t>
            </w:r>
          </w:p>
          <w:p w:rsidR="000F61DD" w:rsidRPr="00A359CC" w:rsidRDefault="000F61DD" w:rsidP="00E0028D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показателя в графе 5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E002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0F61DD" w:rsidRPr="00A359CC" w:rsidTr="00242BA5"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</w:t>
            </w:r>
            <w:r w:rsidRPr="00A359CC">
              <w:rPr>
                <w:sz w:val="18"/>
                <w:szCs w:val="18"/>
              </w:rPr>
              <w:t>0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CE35C9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 w:rsidRPr="00A359CC">
              <w:rPr>
                <w:sz w:val="18"/>
                <w:szCs w:val="18"/>
              </w:rPr>
              <w:t>=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Pr="00A359CC">
              <w:rPr>
                <w:sz w:val="18"/>
                <w:szCs w:val="18"/>
              </w:rPr>
              <w:t>1 – 4</w:t>
            </w:r>
            <w:r>
              <w:rPr>
                <w:sz w:val="18"/>
                <w:szCs w:val="18"/>
              </w:rPr>
              <w:t>3</w:t>
            </w:r>
            <w:r w:rsidRPr="00A359CC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1DD" w:rsidRPr="00A359CC" w:rsidRDefault="00CE35C9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Pr="00A359CC" w:rsidRDefault="000F61DD" w:rsidP="00C77D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Стр.430</w:t>
            </w:r>
            <w:proofErr w:type="gramStart"/>
            <w:r w:rsidRPr="00E0028D">
              <w:rPr>
                <w:sz w:val="18"/>
                <w:szCs w:val="18"/>
              </w:rPr>
              <w:t xml:space="preserve"> </w:t>
            </w:r>
            <w:r w:rsidRPr="00CC0F93">
              <w:rPr>
                <w:sz w:val="18"/>
                <w:szCs w:val="18"/>
              </w:rPr>
              <w:t>&lt;&gt;</w:t>
            </w:r>
            <w:r w:rsidRPr="00E0028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тр.431 - Стр.432 - недопустимо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C77D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1DD" w:rsidRDefault="000F61DD" w:rsidP="00C77D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0062CB" w:rsidRDefault="000062CB" w:rsidP="00890A2E">
      <w:pPr>
        <w:rPr>
          <w:sz w:val="18"/>
          <w:szCs w:val="18"/>
        </w:rPr>
      </w:pPr>
    </w:p>
    <w:p w:rsidR="00A359CC" w:rsidRPr="00A1781D" w:rsidRDefault="00A359CC" w:rsidP="00890A2E">
      <w:pPr>
        <w:rPr>
          <w:sz w:val="18"/>
          <w:szCs w:val="18"/>
        </w:rPr>
      </w:pPr>
    </w:p>
    <w:p w:rsidR="000922BC" w:rsidRPr="00A1781D" w:rsidRDefault="000922BC">
      <w:pPr>
        <w:rPr>
          <w:sz w:val="18"/>
          <w:szCs w:val="18"/>
        </w:rPr>
      </w:pPr>
      <w:r w:rsidRPr="00A1781D">
        <w:rPr>
          <w:sz w:val="18"/>
          <w:szCs w:val="18"/>
        </w:rPr>
        <w:t>* - соотношение должно быть выполнено для каждой строки (графы).</w:t>
      </w:r>
    </w:p>
    <w:p w:rsidR="000922BC" w:rsidRPr="00A1781D" w:rsidRDefault="000922BC">
      <w:pPr>
        <w:autoSpaceDE w:val="0"/>
        <w:ind w:firstLine="19"/>
        <w:jc w:val="center"/>
        <w:rPr>
          <w:rFonts w:eastAsia="Arial"/>
          <w:b/>
          <w:bCs/>
          <w:sz w:val="18"/>
          <w:szCs w:val="18"/>
          <w:u w:val="single"/>
        </w:rPr>
      </w:pPr>
    </w:p>
    <w:p w:rsidR="000922BC" w:rsidRPr="00A1781D" w:rsidRDefault="00CC5C9A" w:rsidP="0013621A">
      <w:pPr>
        <w:autoSpaceDE w:val="0"/>
        <w:spacing w:line="102" w:lineRule="atLeast"/>
        <w:ind w:right="5"/>
        <w:jc w:val="both"/>
        <w:outlineLvl w:val="0"/>
        <w:rPr>
          <w:rFonts w:eastAsia="Arial"/>
          <w:b/>
          <w:bCs/>
          <w:sz w:val="18"/>
          <w:szCs w:val="18"/>
        </w:rPr>
      </w:pPr>
      <w:bookmarkStart w:id="106" w:name="_Toc424750548"/>
      <w:bookmarkStart w:id="107" w:name="_Toc506403999"/>
      <w:r w:rsidRPr="00A1781D">
        <w:rPr>
          <w:rFonts w:eastAsia="Arial"/>
          <w:b/>
          <w:bCs/>
          <w:sz w:val="18"/>
          <w:szCs w:val="18"/>
        </w:rPr>
        <w:t>9</w:t>
      </w:r>
      <w:r w:rsidR="00890A2E" w:rsidRPr="00A1781D">
        <w:rPr>
          <w:rFonts w:eastAsia="Arial"/>
          <w:b/>
          <w:bCs/>
          <w:sz w:val="18"/>
          <w:szCs w:val="18"/>
        </w:rPr>
        <w:t xml:space="preserve">. </w:t>
      </w:r>
      <w:r w:rsidR="000922BC" w:rsidRPr="00A1781D">
        <w:rPr>
          <w:rFonts w:eastAsia="Arial"/>
          <w:b/>
          <w:bCs/>
          <w:sz w:val="18"/>
          <w:szCs w:val="18"/>
        </w:rPr>
        <w:t>Сведения</w:t>
      </w:r>
      <w:r w:rsidR="00890A2E" w:rsidRPr="00A1781D">
        <w:rPr>
          <w:rFonts w:eastAsia="Arial"/>
          <w:b/>
          <w:bCs/>
          <w:sz w:val="18"/>
          <w:szCs w:val="18"/>
        </w:rPr>
        <w:t xml:space="preserve"> </w:t>
      </w:r>
      <w:r w:rsidR="000922BC" w:rsidRPr="00A1781D">
        <w:rPr>
          <w:rFonts w:eastAsia="Arial"/>
          <w:b/>
          <w:bCs/>
          <w:sz w:val="18"/>
          <w:szCs w:val="18"/>
        </w:rPr>
        <w:t>об исполнении судебных решений по денежным обязательствам</w:t>
      </w:r>
      <w:r w:rsidR="00890A2E" w:rsidRPr="00A1781D">
        <w:rPr>
          <w:rFonts w:eastAsia="Arial"/>
          <w:b/>
          <w:bCs/>
          <w:sz w:val="18"/>
          <w:szCs w:val="18"/>
        </w:rPr>
        <w:t xml:space="preserve"> </w:t>
      </w:r>
      <w:r w:rsidR="000922BC" w:rsidRPr="00A1781D">
        <w:rPr>
          <w:rFonts w:eastAsia="Arial"/>
          <w:b/>
          <w:bCs/>
          <w:sz w:val="18"/>
          <w:szCs w:val="18"/>
        </w:rPr>
        <w:t xml:space="preserve">бюджета (ф. </w:t>
      </w:r>
      <w:r w:rsidR="00646D26" w:rsidRPr="00A1781D">
        <w:rPr>
          <w:rFonts w:eastAsia="Arial"/>
          <w:b/>
          <w:bCs/>
          <w:sz w:val="18"/>
          <w:szCs w:val="18"/>
        </w:rPr>
        <w:t>0503296</w:t>
      </w:r>
      <w:r w:rsidR="000922BC" w:rsidRPr="00A1781D">
        <w:rPr>
          <w:rFonts w:eastAsia="Arial"/>
          <w:b/>
          <w:bCs/>
          <w:sz w:val="18"/>
          <w:szCs w:val="18"/>
        </w:rPr>
        <w:t>),</w:t>
      </w:r>
      <w:r w:rsidR="00890A2E" w:rsidRPr="00A1781D">
        <w:rPr>
          <w:rFonts w:eastAsia="Arial"/>
          <w:b/>
          <w:bCs/>
          <w:sz w:val="18"/>
          <w:szCs w:val="18"/>
        </w:rPr>
        <w:t xml:space="preserve"> </w:t>
      </w:r>
      <w:r w:rsidR="000922BC" w:rsidRPr="00A1781D">
        <w:rPr>
          <w:rFonts w:eastAsia="Arial"/>
          <w:b/>
          <w:bCs/>
          <w:sz w:val="18"/>
          <w:szCs w:val="18"/>
        </w:rPr>
        <w:t>(Справочная таблица по неисполненным исполнительным документам)</w:t>
      </w:r>
      <w:bookmarkEnd w:id="106"/>
      <w:bookmarkEnd w:id="107"/>
    </w:p>
    <w:p w:rsidR="00EF0209" w:rsidRPr="00A1781D" w:rsidRDefault="00417D2B" w:rsidP="0063341C">
      <w:pPr>
        <w:autoSpaceDE w:val="0"/>
        <w:spacing w:line="102" w:lineRule="atLeast"/>
        <w:ind w:right="5"/>
        <w:rPr>
          <w:b/>
          <w:bCs/>
          <w:sz w:val="18"/>
          <w:szCs w:val="18"/>
        </w:rPr>
      </w:pPr>
      <w:r w:rsidRPr="00A1781D">
        <w:rPr>
          <w:rFonts w:eastAsia="Arial"/>
          <w:b/>
          <w:bCs/>
          <w:sz w:val="18"/>
          <w:szCs w:val="18"/>
        </w:rPr>
        <w:t xml:space="preserve"> (квартал, год)</w:t>
      </w:r>
    </w:p>
    <w:p w:rsidR="000922BC" w:rsidRPr="00A1781D" w:rsidRDefault="000922BC">
      <w:pPr>
        <w:pStyle w:val="14"/>
        <w:autoSpaceDE w:val="0"/>
        <w:spacing w:line="102" w:lineRule="atLeast"/>
        <w:ind w:firstLine="708"/>
        <w:jc w:val="center"/>
        <w:rPr>
          <w:rFonts w:eastAsia="Arial"/>
          <w:b/>
          <w:bCs/>
          <w:sz w:val="18"/>
          <w:szCs w:val="18"/>
          <w:u w:val="single"/>
        </w:rPr>
      </w:pPr>
    </w:p>
    <w:p w:rsidR="003D4004" w:rsidRPr="00A1781D" w:rsidRDefault="00985244" w:rsidP="00865F54">
      <w:pPr>
        <w:rPr>
          <w:b/>
          <w:sz w:val="18"/>
          <w:szCs w:val="18"/>
        </w:rPr>
      </w:pPr>
      <w:r w:rsidRPr="00A1781D">
        <w:rPr>
          <w:b/>
          <w:sz w:val="18"/>
          <w:szCs w:val="18"/>
          <w:u w:val="single"/>
        </w:rPr>
        <w:t>Ко</w:t>
      </w:r>
      <w:r w:rsidR="003D4004" w:rsidRPr="00A1781D">
        <w:rPr>
          <w:b/>
          <w:sz w:val="18"/>
          <w:szCs w:val="18"/>
          <w:u w:val="single"/>
        </w:rPr>
        <w:t xml:space="preserve">нтрольные соотношения для </w:t>
      </w:r>
      <w:proofErr w:type="spellStart"/>
      <w:r w:rsidR="003D4004" w:rsidRPr="00A1781D">
        <w:rPr>
          <w:b/>
          <w:sz w:val="18"/>
          <w:szCs w:val="18"/>
          <w:u w:val="single"/>
        </w:rPr>
        <w:t>внутридокументного</w:t>
      </w:r>
      <w:proofErr w:type="spellEnd"/>
      <w:r w:rsidR="003D4004" w:rsidRPr="00A1781D">
        <w:rPr>
          <w:b/>
          <w:sz w:val="18"/>
          <w:szCs w:val="18"/>
          <w:u w:val="single"/>
        </w:rPr>
        <w:t xml:space="preserve"> контроля ф. 0503296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1"/>
        <w:gridCol w:w="1753"/>
        <w:gridCol w:w="1418"/>
        <w:gridCol w:w="1415"/>
        <w:gridCol w:w="1701"/>
        <w:gridCol w:w="1701"/>
        <w:gridCol w:w="1559"/>
      </w:tblGrid>
      <w:tr w:rsidR="00785CE1" w:rsidRPr="00A1781D" w:rsidTr="00776932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</w:t>
            </w:r>
          </w:p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A1781D" w:rsidRDefault="00785CE1" w:rsidP="003D400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785CE1" w:rsidRPr="00A1781D" w:rsidTr="00776932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1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Del="00EC1795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 xml:space="preserve">*(кроме </w:t>
            </w:r>
            <w:r>
              <w:rPr>
                <w:sz w:val="18"/>
                <w:szCs w:val="18"/>
              </w:rPr>
              <w:t>г</w:t>
            </w:r>
            <w:r w:rsidRPr="00FB2CC0">
              <w:rPr>
                <w:sz w:val="18"/>
                <w:szCs w:val="18"/>
              </w:rPr>
              <w:t>р. 7)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Del="00EC1795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*(кроме гр. 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785CE1" w:rsidRPr="00A1781D" w:rsidTr="00776932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Del="00EC1795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*(кроме гр. 7)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≥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Del="00EC1795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*(кроме гр. 7)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785CE1" w:rsidRPr="00A1781D" w:rsidTr="00776932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3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8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3+4-5-6+7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785CE1" w:rsidRPr="00A1781D" w:rsidTr="00776932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4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010+020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  <w:tr w:rsidR="00785CE1" w:rsidRPr="00A1781D" w:rsidTr="00776932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Del="00417D2B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5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010, 011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7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=0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Графа 7 не равна 0 - требуется пояснение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предупреждающий</w:t>
            </w:r>
          </w:p>
        </w:tc>
      </w:tr>
      <w:tr w:rsidR="00785CE1" w:rsidRPr="00A1781D" w:rsidTr="00776932">
        <w:trPr>
          <w:trHeight w:val="263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6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*(кроме гр. 7)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5CE1" w:rsidRPr="00FB2CC0" w:rsidRDefault="00785CE1" w:rsidP="003D4004">
            <w:pPr>
              <w:autoSpaceDE w:val="0"/>
              <w:snapToGrid w:val="0"/>
              <w:spacing w:line="102" w:lineRule="atLeast"/>
              <w:jc w:val="center"/>
              <w:rPr>
                <w:sz w:val="18"/>
                <w:szCs w:val="18"/>
                <w:lang w:val="en-US"/>
              </w:rPr>
            </w:pPr>
            <w:r w:rsidRPr="00FB2CC0"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FB2CC0">
              <w:rPr>
                <w:sz w:val="18"/>
                <w:szCs w:val="18"/>
              </w:rPr>
              <w:t>По всем графам, кроме гр.7, значения не могут быть отрицательными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CE1" w:rsidRPr="00FB2CC0" w:rsidRDefault="00785CE1" w:rsidP="009C0654">
            <w:pPr>
              <w:autoSpaceDE w:val="0"/>
              <w:snapToGrid w:val="0"/>
              <w:spacing w:line="102" w:lineRule="atLeast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</w:tr>
    </w:tbl>
    <w:p w:rsidR="003D4004" w:rsidRPr="009C0654" w:rsidRDefault="003D4004" w:rsidP="003D4004">
      <w:pPr>
        <w:rPr>
          <w:sz w:val="18"/>
          <w:szCs w:val="18"/>
        </w:rPr>
      </w:pPr>
      <w:r w:rsidRPr="009C0654">
        <w:rPr>
          <w:sz w:val="18"/>
          <w:szCs w:val="18"/>
        </w:rPr>
        <w:t>* - соотношение должно быть выполнено для каждой строки (графы).</w:t>
      </w:r>
    </w:p>
    <w:p w:rsidR="003D4004" w:rsidRPr="00A1781D" w:rsidRDefault="003D4004" w:rsidP="003D4004">
      <w:pPr>
        <w:rPr>
          <w:rFonts w:eastAsia="Arial"/>
          <w:sz w:val="18"/>
          <w:szCs w:val="18"/>
          <w:u w:val="single"/>
        </w:rPr>
      </w:pPr>
    </w:p>
    <w:p w:rsidR="003D4004" w:rsidRPr="00785CE1" w:rsidRDefault="003D4004" w:rsidP="003D4004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785CE1">
        <w:rPr>
          <w:rFonts w:eastAsia="Arial"/>
          <w:b/>
          <w:sz w:val="18"/>
          <w:szCs w:val="18"/>
        </w:rPr>
        <w:t xml:space="preserve">Контрольные соотношения для </w:t>
      </w:r>
      <w:proofErr w:type="spellStart"/>
      <w:r w:rsidRPr="00785CE1">
        <w:rPr>
          <w:rFonts w:eastAsia="Arial"/>
          <w:b/>
          <w:sz w:val="18"/>
          <w:szCs w:val="18"/>
        </w:rPr>
        <w:t>внутридокументного</w:t>
      </w:r>
      <w:proofErr w:type="spellEnd"/>
      <w:r w:rsidRPr="00785CE1">
        <w:rPr>
          <w:rFonts w:eastAsia="Arial"/>
          <w:b/>
          <w:sz w:val="18"/>
          <w:szCs w:val="18"/>
        </w:rPr>
        <w:t xml:space="preserve"> контроля Справочной таблицы по неисполненным </w:t>
      </w:r>
      <w:r w:rsidR="00304A13">
        <w:rPr>
          <w:rFonts w:eastAsia="Arial"/>
          <w:b/>
          <w:sz w:val="18"/>
          <w:szCs w:val="18"/>
        </w:rPr>
        <w:t>решениям судов</w:t>
      </w:r>
    </w:p>
    <w:tbl>
      <w:tblPr>
        <w:tblW w:w="1204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00"/>
        <w:gridCol w:w="900"/>
        <w:gridCol w:w="1700"/>
        <w:gridCol w:w="1400"/>
        <w:gridCol w:w="1900"/>
        <w:gridCol w:w="1647"/>
        <w:gridCol w:w="1701"/>
        <w:gridCol w:w="1701"/>
      </w:tblGrid>
      <w:tr w:rsidR="00304A13" w:rsidRPr="00A1781D" w:rsidTr="00776932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</w:tr>
      <w:tr w:rsidR="00304A13" w:rsidRPr="00A1781D" w:rsidTr="00776932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</w:p>
        </w:tc>
      </w:tr>
      <w:tr w:rsidR="00304A13" w:rsidRPr="00A1781D" w:rsidTr="00776932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Если гр.3=&gt;0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Гр.2=&gt;0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B21901">
              <w:rPr>
                <w:sz w:val="18"/>
                <w:szCs w:val="18"/>
              </w:rPr>
              <w:t>блокирующий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B21901" w:rsidRDefault="00304A13" w:rsidP="003D4004">
            <w:pPr>
              <w:rPr>
                <w:sz w:val="18"/>
                <w:szCs w:val="18"/>
              </w:rPr>
            </w:pPr>
          </w:p>
        </w:tc>
      </w:tr>
      <w:tr w:rsidR="00304A13" w:rsidRPr="00A1781D" w:rsidTr="00776932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Del="00417D2B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98524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Если гр.2=&gt;0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13" w:rsidRPr="00A1781D" w:rsidRDefault="00304A13" w:rsidP="0098524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Гр.3=&gt;0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A1781D" w:rsidRDefault="00304A13" w:rsidP="00985244">
            <w:pPr>
              <w:rPr>
                <w:sz w:val="18"/>
                <w:szCs w:val="18"/>
              </w:rPr>
            </w:pPr>
            <w:r w:rsidRPr="00B21901">
              <w:rPr>
                <w:sz w:val="18"/>
                <w:szCs w:val="18"/>
              </w:rPr>
              <w:t>блокирующий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B21901" w:rsidRDefault="00304A13" w:rsidP="00985244">
            <w:pPr>
              <w:rPr>
                <w:sz w:val="18"/>
                <w:szCs w:val="18"/>
              </w:rPr>
            </w:pPr>
          </w:p>
        </w:tc>
      </w:tr>
      <w:tr w:rsidR="00304A13" w:rsidRPr="00A1781D" w:rsidTr="00776932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776932" w:rsidRDefault="00304A13" w:rsidP="003D400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304A13" w:rsidRDefault="00304A13" w:rsidP="003D4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985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4A13" w:rsidRPr="00A1781D" w:rsidRDefault="00304A13" w:rsidP="003D400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030 (раздел 1 Сведений</w:t>
            </w:r>
            <w:r w:rsidRPr="00304A13">
              <w:rPr>
                <w:sz w:val="18"/>
                <w:szCs w:val="18"/>
              </w:rPr>
              <w:t xml:space="preserve"> об исполнении судебных решений по денежным обязательствам бюджета (ф. 0503296)</w:t>
            </w:r>
            <w:proofErr w:type="gramEnd"/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4A13" w:rsidRPr="00A1781D" w:rsidRDefault="00304A13" w:rsidP="00985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B21901" w:rsidRDefault="00304A13" w:rsidP="00985244">
            <w:pPr>
              <w:rPr>
                <w:sz w:val="18"/>
                <w:szCs w:val="18"/>
              </w:rPr>
            </w:pPr>
            <w:r w:rsidRPr="00B21901">
              <w:rPr>
                <w:sz w:val="18"/>
                <w:szCs w:val="18"/>
              </w:rPr>
              <w:t>блокирующий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A13" w:rsidRPr="00B21901" w:rsidRDefault="00304A13" w:rsidP="009852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неисполненных судебный решений (</w:t>
            </w:r>
            <w:proofErr w:type="spellStart"/>
            <w:proofErr w:type="gramStart"/>
            <w:r>
              <w:rPr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030,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 xml:space="preserve"> 8) не соответствует </w:t>
            </w:r>
            <w:r w:rsidRPr="00304A13">
              <w:rPr>
                <w:sz w:val="18"/>
                <w:szCs w:val="18"/>
              </w:rPr>
              <w:t>Справочной таблицы по неисполненным исполнительным документам</w:t>
            </w:r>
          </w:p>
        </w:tc>
      </w:tr>
    </w:tbl>
    <w:p w:rsidR="00785CE1" w:rsidRDefault="003D4004" w:rsidP="00785CE1">
      <w:pPr>
        <w:rPr>
          <w:rFonts w:eastAsia="Arial"/>
          <w:sz w:val="18"/>
          <w:szCs w:val="18"/>
        </w:rPr>
      </w:pPr>
      <w:r w:rsidRPr="00785CE1">
        <w:rPr>
          <w:rFonts w:eastAsia="Arial"/>
          <w:sz w:val="18"/>
          <w:szCs w:val="18"/>
        </w:rPr>
        <w:t>* - соотношение должно быть выпол</w:t>
      </w:r>
      <w:r w:rsidR="00785CE1">
        <w:rPr>
          <w:rFonts w:eastAsia="Arial"/>
          <w:sz w:val="18"/>
          <w:szCs w:val="18"/>
        </w:rPr>
        <w:t>нено для каждой строки (графы).</w:t>
      </w:r>
    </w:p>
    <w:p w:rsidR="00785CE1" w:rsidRDefault="00785CE1" w:rsidP="00785CE1">
      <w:pPr>
        <w:rPr>
          <w:rFonts w:eastAsia="Arial"/>
          <w:sz w:val="18"/>
          <w:szCs w:val="18"/>
        </w:rPr>
      </w:pPr>
    </w:p>
    <w:p w:rsidR="003D4004" w:rsidRPr="00785CE1" w:rsidRDefault="003D4004" w:rsidP="00785CE1">
      <w:pPr>
        <w:rPr>
          <w:rFonts w:eastAsia="Arial"/>
          <w:sz w:val="18"/>
          <w:szCs w:val="18"/>
        </w:rPr>
      </w:pPr>
      <w:r w:rsidRPr="00A1781D">
        <w:rPr>
          <w:b/>
          <w:sz w:val="18"/>
          <w:szCs w:val="18"/>
          <w:lang w:eastAsia="ru-RU"/>
        </w:rPr>
        <w:t xml:space="preserve">Контрольные соотношения для </w:t>
      </w:r>
      <w:proofErr w:type="spellStart"/>
      <w:r w:rsidRPr="00A1781D">
        <w:rPr>
          <w:b/>
          <w:sz w:val="18"/>
          <w:szCs w:val="18"/>
          <w:lang w:eastAsia="ru-RU"/>
        </w:rPr>
        <w:t>междокументного</w:t>
      </w:r>
      <w:proofErr w:type="spellEnd"/>
      <w:r w:rsidRPr="00A1781D">
        <w:rPr>
          <w:b/>
          <w:sz w:val="18"/>
          <w:szCs w:val="18"/>
          <w:lang w:eastAsia="ru-RU"/>
        </w:rPr>
        <w:t xml:space="preserve"> контроля Отчета (ф. 0503296)</w:t>
      </w:r>
      <w:r w:rsidR="00333566" w:rsidRPr="00A1781D">
        <w:rPr>
          <w:sz w:val="18"/>
          <w:szCs w:val="18"/>
        </w:rPr>
        <w:t xml:space="preserve"> при проведении контролей в подсистеме Учет и отчетность ГИИС Электронный бюджет применяются, начиная с отчетности на 01.01.2018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97"/>
        <w:gridCol w:w="2004"/>
        <w:gridCol w:w="1328"/>
        <w:gridCol w:w="2751"/>
        <w:gridCol w:w="4117"/>
      </w:tblGrid>
      <w:tr w:rsidR="00A1781D" w:rsidRPr="00A1781D" w:rsidTr="00345C16">
        <w:tc>
          <w:tcPr>
            <w:tcW w:w="0" w:type="auto"/>
            <w:vMerge w:val="restart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lastRenderedPageBreak/>
              <w:t xml:space="preserve">№ 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t xml:space="preserve">Формула контроля </w:t>
            </w:r>
            <w:r w:rsidRPr="00A1781D">
              <w:rPr>
                <w:b/>
                <w:spacing w:val="-2"/>
                <w:sz w:val="18"/>
                <w:szCs w:val="18"/>
                <w:lang w:eastAsia="ru-RU"/>
              </w:rPr>
              <w:t>(нумерация строк и граф соответствует печатной форме отчета)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781D" w:rsidRPr="00A1781D" w:rsidTr="00345C16">
        <w:tc>
          <w:tcPr>
            <w:tcW w:w="0" w:type="auto"/>
            <w:vMerge/>
            <w:shd w:val="pct15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t>Перечень показателей Отчета (ф. 0503296)</w:t>
            </w:r>
            <w:r w:rsidR="006D343D" w:rsidRPr="00A1781D">
              <w:rPr>
                <w:b/>
                <w:sz w:val="18"/>
                <w:szCs w:val="18"/>
                <w:lang w:eastAsia="ru-RU"/>
              </w:rPr>
              <w:t xml:space="preserve"> на отчетную дату</w:t>
            </w:r>
          </w:p>
        </w:tc>
        <w:tc>
          <w:tcPr>
            <w:tcW w:w="0" w:type="auto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t>Соотношение</w:t>
            </w:r>
          </w:p>
        </w:tc>
        <w:tc>
          <w:tcPr>
            <w:tcW w:w="0" w:type="auto"/>
            <w:shd w:val="clear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  <w:r w:rsidRPr="00A1781D">
              <w:rPr>
                <w:b/>
                <w:sz w:val="18"/>
                <w:szCs w:val="18"/>
                <w:lang w:eastAsia="ru-RU"/>
              </w:rPr>
              <w:t>Перечень показателей отчета</w:t>
            </w:r>
          </w:p>
        </w:tc>
        <w:tc>
          <w:tcPr>
            <w:tcW w:w="0" w:type="auto"/>
            <w:vMerge/>
            <w:shd w:val="pct15" w:color="auto" w:fill="auto"/>
          </w:tcPr>
          <w:p w:rsidR="003D4004" w:rsidRPr="00A1781D" w:rsidRDefault="003D4004" w:rsidP="003D4004">
            <w:pPr>
              <w:keepNext/>
              <w:suppressAutoHyphens w:val="0"/>
              <w:spacing w:before="60" w:after="6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A1781D" w:rsidRPr="00A1781D" w:rsidTr="00345C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3 раздела 1 по всем строкам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=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8 раздела 1 </w:t>
            </w:r>
            <w:r w:rsidR="006D343D" w:rsidRPr="00A1781D">
              <w:rPr>
                <w:sz w:val="18"/>
                <w:szCs w:val="18"/>
              </w:rPr>
              <w:t xml:space="preserve">по всем строкам </w:t>
            </w:r>
            <w:r w:rsidRPr="00A1781D">
              <w:rPr>
                <w:sz w:val="18"/>
                <w:szCs w:val="18"/>
              </w:rPr>
              <w:t>Отчета (ф.0503296) за предыдущий год</w:t>
            </w:r>
            <w:r w:rsidR="006D343D" w:rsidRPr="00A1781D">
              <w:rPr>
                <w:sz w:val="18"/>
                <w:szCs w:val="18"/>
              </w:rPr>
              <w:t xml:space="preserve"> (по состоянию на 01.01.ХХХХ)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EFD" w:rsidRPr="00A1781D" w:rsidRDefault="00197EFD" w:rsidP="00197EF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графы 3 раздела 1 не соответствует  показателю графы 8 раздела 1 гр. 8 раздела 1 по всем строкам Отчета (ф.0503296) за предыдущий год (по состоянию на 01.01.ХХХХ) – не допустимо</w:t>
            </w:r>
          </w:p>
          <w:p w:rsidR="003D4004" w:rsidRPr="00A1781D" w:rsidRDefault="003D4004" w:rsidP="00197EF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действует, начиная с Отчета за 1 квартал 2016 года</w:t>
            </w:r>
          </w:p>
        </w:tc>
      </w:tr>
      <w:tr w:rsidR="00A1781D" w:rsidRPr="00A1781D" w:rsidTr="00345C1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4,5,6 раздела 1 по всем строкам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  <w:u w:val="single"/>
              </w:rPr>
            </w:pPr>
            <w:r w:rsidRPr="00A1781D">
              <w:rPr>
                <w:sz w:val="18"/>
                <w:szCs w:val="18"/>
                <w:u w:val="single"/>
              </w:rPr>
              <w:t>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2A73B3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соответственно гр. 4,5,6 раздела 1 Отчета (ф.0503296) за предыдущий период </w:t>
            </w:r>
            <w:r w:rsidR="004B70FB" w:rsidRPr="00A1781D">
              <w:rPr>
                <w:sz w:val="18"/>
                <w:szCs w:val="18"/>
              </w:rPr>
              <w:t xml:space="preserve">отчетного </w:t>
            </w:r>
            <w:r w:rsidRPr="00A1781D">
              <w:rPr>
                <w:sz w:val="18"/>
                <w:szCs w:val="18"/>
              </w:rPr>
              <w:t xml:space="preserve">года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004" w:rsidRPr="00A1781D" w:rsidRDefault="003D4004" w:rsidP="003D400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действует, начиная с Отчета за 2 квартал 2016 года</w:t>
            </w:r>
          </w:p>
        </w:tc>
      </w:tr>
    </w:tbl>
    <w:p w:rsidR="003D4004" w:rsidRPr="00A1781D" w:rsidRDefault="003D4004" w:rsidP="003D4004">
      <w:pPr>
        <w:rPr>
          <w:rFonts w:eastAsia="Arial"/>
          <w:sz w:val="18"/>
          <w:szCs w:val="18"/>
          <w:u w:val="single"/>
        </w:rPr>
      </w:pPr>
    </w:p>
    <w:p w:rsidR="000922BC" w:rsidRPr="00A1781D" w:rsidRDefault="00CC5C9A" w:rsidP="0013621A">
      <w:pPr>
        <w:autoSpaceDE w:val="0"/>
        <w:spacing w:line="102" w:lineRule="atLeast"/>
        <w:ind w:right="5"/>
        <w:jc w:val="both"/>
        <w:outlineLvl w:val="0"/>
        <w:rPr>
          <w:rFonts w:eastAsia="Arial"/>
          <w:b/>
          <w:bCs/>
          <w:sz w:val="18"/>
          <w:szCs w:val="18"/>
        </w:rPr>
      </w:pPr>
      <w:bookmarkStart w:id="108" w:name="_Toc424750549"/>
      <w:bookmarkStart w:id="109" w:name="_Toc506404000"/>
      <w:r w:rsidRPr="00A1781D">
        <w:rPr>
          <w:rFonts w:eastAsia="Arial"/>
          <w:b/>
          <w:bCs/>
          <w:sz w:val="18"/>
          <w:szCs w:val="18"/>
        </w:rPr>
        <w:t>10</w:t>
      </w:r>
      <w:r w:rsidR="00EC4457" w:rsidRPr="00A1781D">
        <w:rPr>
          <w:rFonts w:eastAsia="Arial"/>
          <w:b/>
          <w:bCs/>
          <w:sz w:val="18"/>
          <w:szCs w:val="18"/>
        </w:rPr>
        <w:t xml:space="preserve">. </w:t>
      </w:r>
      <w:r w:rsidR="000922BC" w:rsidRPr="00A1781D">
        <w:rPr>
          <w:rFonts w:eastAsia="Arial"/>
          <w:b/>
          <w:bCs/>
          <w:sz w:val="18"/>
          <w:szCs w:val="18"/>
        </w:rPr>
        <w:t xml:space="preserve">Отчетность по </w:t>
      </w:r>
      <w:r w:rsidR="00EC4457" w:rsidRPr="00A1781D">
        <w:rPr>
          <w:rFonts w:eastAsia="Arial"/>
          <w:b/>
          <w:bCs/>
          <w:sz w:val="18"/>
          <w:szCs w:val="18"/>
        </w:rPr>
        <w:t xml:space="preserve">Резервному фонду Правительства </w:t>
      </w:r>
      <w:r w:rsidR="000922BC" w:rsidRPr="00A1781D">
        <w:rPr>
          <w:rFonts w:eastAsia="Arial"/>
          <w:b/>
          <w:bCs/>
          <w:sz w:val="18"/>
          <w:szCs w:val="18"/>
        </w:rPr>
        <w:t>Российской Федераци</w:t>
      </w:r>
      <w:r w:rsidR="00EC4457" w:rsidRPr="00A1781D">
        <w:rPr>
          <w:rFonts w:eastAsia="Arial"/>
          <w:b/>
          <w:bCs/>
          <w:sz w:val="18"/>
          <w:szCs w:val="18"/>
        </w:rPr>
        <w:t xml:space="preserve">и и Резервному фонду Президента </w:t>
      </w:r>
      <w:r w:rsidR="000922BC" w:rsidRPr="00A1781D">
        <w:rPr>
          <w:rFonts w:eastAsia="Arial"/>
          <w:b/>
          <w:bCs/>
          <w:sz w:val="18"/>
          <w:szCs w:val="18"/>
        </w:rPr>
        <w:t>Российской Федерации (ф. 0503127</w:t>
      </w:r>
      <w:r w:rsidR="000922BC" w:rsidRPr="00A1781D">
        <w:rPr>
          <w:rFonts w:eastAsia="Arial"/>
          <w:b/>
          <w:bCs/>
          <w:sz w:val="18"/>
          <w:szCs w:val="18"/>
          <w:lang w:val="en-US"/>
        </w:rPr>
        <w:t>u</w:t>
      </w:r>
      <w:r w:rsidR="000922BC" w:rsidRPr="00A1781D">
        <w:rPr>
          <w:rFonts w:eastAsia="Arial"/>
          <w:b/>
          <w:bCs/>
          <w:sz w:val="18"/>
          <w:szCs w:val="18"/>
        </w:rPr>
        <w:t>)</w:t>
      </w:r>
      <w:bookmarkEnd w:id="108"/>
      <w:bookmarkEnd w:id="109"/>
    </w:p>
    <w:p w:rsidR="000922BC" w:rsidRPr="00A1781D" w:rsidRDefault="000922BC" w:rsidP="0013621A">
      <w:pPr>
        <w:pStyle w:val="14"/>
        <w:autoSpaceDE w:val="0"/>
        <w:spacing w:line="102" w:lineRule="atLeast"/>
        <w:ind w:right="5" w:firstLine="0"/>
        <w:rPr>
          <w:rFonts w:eastAsia="Arial"/>
          <w:b/>
          <w:bCs/>
          <w:sz w:val="18"/>
          <w:szCs w:val="18"/>
        </w:rPr>
      </w:pPr>
      <w:r w:rsidRPr="00A1781D">
        <w:rPr>
          <w:rFonts w:eastAsia="Arial"/>
          <w:b/>
          <w:bCs/>
          <w:sz w:val="18"/>
          <w:szCs w:val="18"/>
        </w:rPr>
        <w:t>(год)</w:t>
      </w:r>
    </w:p>
    <w:p w:rsidR="000922BC" w:rsidRPr="00A1781D" w:rsidRDefault="000922BC" w:rsidP="0013621A">
      <w:pPr>
        <w:autoSpaceDE w:val="0"/>
        <w:spacing w:line="102" w:lineRule="atLeast"/>
        <w:ind w:right="5"/>
        <w:jc w:val="both"/>
        <w:rPr>
          <w:rFonts w:eastAsia="Arial"/>
          <w:sz w:val="18"/>
          <w:szCs w:val="18"/>
        </w:rPr>
      </w:pPr>
      <w:r w:rsidRPr="00A1781D">
        <w:rPr>
          <w:rFonts w:eastAsia="Arial"/>
          <w:sz w:val="18"/>
          <w:szCs w:val="18"/>
        </w:rPr>
        <w:t>Отчет по ф. 0503127u представляется по каждому решению Президента Российской Федерации и Правительства Российской Федерации.</w:t>
      </w:r>
    </w:p>
    <w:p w:rsidR="000922BC" w:rsidRPr="00A1781D" w:rsidRDefault="000922BC" w:rsidP="0013621A">
      <w:pPr>
        <w:autoSpaceDE w:val="0"/>
        <w:spacing w:line="102" w:lineRule="atLeast"/>
        <w:ind w:right="5"/>
        <w:jc w:val="both"/>
        <w:rPr>
          <w:rStyle w:val="a5"/>
          <w:rFonts w:eastAsia="Arial"/>
          <w:b/>
          <w:color w:val="auto"/>
          <w:sz w:val="18"/>
          <w:szCs w:val="18"/>
          <w:u w:val="none"/>
        </w:rPr>
      </w:pPr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Контрольные соотношения для </w:t>
      </w:r>
      <w:proofErr w:type="spellStart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>внутридокументного</w:t>
      </w:r>
      <w:proofErr w:type="spellEnd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 контроля</w:t>
      </w:r>
    </w:p>
    <w:p w:rsidR="000922BC" w:rsidRPr="00A1781D" w:rsidRDefault="000922BC">
      <w:pPr>
        <w:autoSpaceDE w:val="0"/>
        <w:spacing w:line="102" w:lineRule="atLeast"/>
        <w:ind w:firstLine="708"/>
        <w:jc w:val="both"/>
        <w:rPr>
          <w:rFonts w:eastAsia="Arial"/>
          <w:sz w:val="18"/>
          <w:szCs w:val="18"/>
        </w:rPr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"/>
        <w:gridCol w:w="1032"/>
        <w:gridCol w:w="858"/>
        <w:gridCol w:w="1740"/>
        <w:gridCol w:w="1320"/>
        <w:gridCol w:w="2540"/>
        <w:gridCol w:w="1072"/>
        <w:gridCol w:w="992"/>
      </w:tblGrid>
      <w:tr w:rsidR="00F60C97" w:rsidRPr="00A1781D" w:rsidTr="004046CE">
        <w:trPr>
          <w:trHeight w:val="658"/>
          <w:tblHeader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97" w:rsidRPr="00A1781D" w:rsidRDefault="00F60C97" w:rsidP="0081542E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F60C97" w:rsidRPr="00A1781D" w:rsidTr="004046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9D26C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всех строк, формирующих строку</w:t>
            </w:r>
            <w:proofErr w:type="gramStart"/>
            <w:r>
              <w:rPr>
                <w:sz w:val="18"/>
                <w:szCs w:val="18"/>
              </w:rPr>
              <w:t xml:space="preserve"> И</w:t>
            </w:r>
            <w:proofErr w:type="gramEnd"/>
            <w:r>
              <w:rPr>
                <w:sz w:val="18"/>
                <w:szCs w:val="18"/>
              </w:rPr>
              <w:t>того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97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60C97" w:rsidRPr="00A1781D" w:rsidTr="004046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всех строк, формирующих строку</w:t>
            </w:r>
            <w:proofErr w:type="gramStart"/>
            <w:r>
              <w:rPr>
                <w:sz w:val="18"/>
                <w:szCs w:val="18"/>
              </w:rPr>
              <w:t xml:space="preserve"> И</w:t>
            </w:r>
            <w:proofErr w:type="gramEnd"/>
            <w:r>
              <w:rPr>
                <w:sz w:val="18"/>
                <w:szCs w:val="18"/>
              </w:rPr>
              <w:t>того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97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F60C97" w:rsidRPr="00A1781D" w:rsidTr="004046C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9D26C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Del="000918B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всех строк, формирующих строку</w:t>
            </w:r>
            <w:proofErr w:type="gramStart"/>
            <w:r>
              <w:rPr>
                <w:sz w:val="18"/>
                <w:szCs w:val="18"/>
              </w:rPr>
              <w:t xml:space="preserve"> И</w:t>
            </w:r>
            <w:proofErr w:type="gramEnd"/>
            <w:r>
              <w:rPr>
                <w:sz w:val="18"/>
                <w:szCs w:val="18"/>
              </w:rPr>
              <w:t>того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0C97" w:rsidRPr="00A1781D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C97" w:rsidRDefault="00F60C97" w:rsidP="0081542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</w:tbl>
    <w:p w:rsidR="000922BC" w:rsidRPr="00A1781D" w:rsidRDefault="000922BC" w:rsidP="000922BC">
      <w:pPr>
        <w:ind w:left="720"/>
        <w:rPr>
          <w:sz w:val="18"/>
          <w:szCs w:val="18"/>
        </w:rPr>
      </w:pPr>
      <w:r w:rsidRPr="00A1781D">
        <w:rPr>
          <w:sz w:val="18"/>
          <w:szCs w:val="18"/>
        </w:rPr>
        <w:t>*- соотношение должно быть выполнено для каждой строки (графы).</w:t>
      </w:r>
    </w:p>
    <w:p w:rsidR="000922BC" w:rsidRPr="00A1781D" w:rsidRDefault="000922BC">
      <w:pPr>
        <w:rPr>
          <w:sz w:val="18"/>
          <w:szCs w:val="18"/>
        </w:rPr>
      </w:pPr>
    </w:p>
    <w:p w:rsidR="00BB6F9B" w:rsidRPr="00A1781D" w:rsidRDefault="00EC4457" w:rsidP="00A13998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8"/>
          <w:szCs w:val="18"/>
        </w:rPr>
      </w:pPr>
      <w:bookmarkStart w:id="110" w:name="_Toc424750550"/>
      <w:bookmarkStart w:id="111" w:name="_Toc506404001"/>
      <w:r w:rsidRPr="00A1781D">
        <w:rPr>
          <w:rFonts w:eastAsia="Arial"/>
          <w:b/>
          <w:bCs/>
          <w:sz w:val="18"/>
          <w:szCs w:val="18"/>
        </w:rPr>
        <w:t>1</w:t>
      </w:r>
      <w:r w:rsidR="00CC5C9A" w:rsidRPr="00A1781D">
        <w:rPr>
          <w:rFonts w:eastAsia="Arial"/>
          <w:b/>
          <w:bCs/>
          <w:sz w:val="18"/>
          <w:szCs w:val="18"/>
        </w:rPr>
        <w:t>1</w:t>
      </w:r>
      <w:r w:rsidRPr="00A1781D">
        <w:rPr>
          <w:rFonts w:eastAsia="Arial"/>
          <w:b/>
          <w:bCs/>
          <w:sz w:val="18"/>
          <w:szCs w:val="18"/>
        </w:rPr>
        <w:t xml:space="preserve">. </w:t>
      </w:r>
      <w:r w:rsidR="00BB6F9B" w:rsidRPr="00A1781D">
        <w:rPr>
          <w:rFonts w:eastAsia="Arial"/>
          <w:b/>
          <w:bCs/>
          <w:sz w:val="18"/>
          <w:szCs w:val="18"/>
        </w:rPr>
        <w:t>Отчет об исполнении бюджета Союзного государства (ф. 0503127s)</w:t>
      </w:r>
      <w:bookmarkEnd w:id="110"/>
      <w:bookmarkEnd w:id="111"/>
    </w:p>
    <w:p w:rsidR="00BB6F9B" w:rsidRPr="00A1781D" w:rsidRDefault="00BB6F9B" w:rsidP="00EC4457">
      <w:pPr>
        <w:rPr>
          <w:b/>
          <w:sz w:val="18"/>
          <w:szCs w:val="18"/>
        </w:rPr>
      </w:pPr>
      <w:r w:rsidRPr="00A1781D">
        <w:rPr>
          <w:b/>
          <w:sz w:val="18"/>
          <w:szCs w:val="18"/>
        </w:rPr>
        <w:t>(квартал, год)</w:t>
      </w:r>
    </w:p>
    <w:p w:rsidR="00EC4457" w:rsidRPr="00A1781D" w:rsidRDefault="00EC4457" w:rsidP="00EC4457">
      <w:pPr>
        <w:autoSpaceDE w:val="0"/>
        <w:spacing w:line="102" w:lineRule="atLeast"/>
        <w:jc w:val="both"/>
        <w:rPr>
          <w:sz w:val="18"/>
          <w:szCs w:val="18"/>
        </w:rPr>
      </w:pPr>
    </w:p>
    <w:p w:rsidR="00EC4457" w:rsidRPr="00A1781D" w:rsidRDefault="00BB6F9B" w:rsidP="00EC4457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Контрольные соотношения для </w:t>
      </w:r>
      <w:proofErr w:type="spellStart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>внутридокументного</w:t>
      </w:r>
      <w:proofErr w:type="spellEnd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 контроля</w:t>
      </w:r>
    </w:p>
    <w:tbl>
      <w:tblPr>
        <w:tblW w:w="96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900"/>
        <w:gridCol w:w="1564"/>
        <w:gridCol w:w="736"/>
        <w:gridCol w:w="2500"/>
        <w:gridCol w:w="2500"/>
      </w:tblGrid>
      <w:tr w:rsidR="00BB6F9B" w:rsidRPr="00A1781D" w:rsidTr="00562DF8">
        <w:trPr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</w:tr>
      <w:tr w:rsidR="00BB6F9B" w:rsidRPr="00A1781D" w:rsidTr="00562DF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</w:tr>
      <w:tr w:rsidR="00BB6F9B" w:rsidRPr="00A1781D" w:rsidTr="00562DF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44738A" w:rsidP="00D339B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0</w:t>
            </w:r>
          </w:p>
        </w:tc>
      </w:tr>
      <w:tr w:rsidR="00BB6F9B" w:rsidRPr="00A1781D" w:rsidTr="00562DF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5-9</w:t>
            </w:r>
          </w:p>
        </w:tc>
      </w:tr>
      <w:tr w:rsidR="00BB6F9B" w:rsidRPr="00A1781D" w:rsidTr="00562DF8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CD178C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</w:t>
            </w:r>
            <w:r w:rsidR="00BB6F9B" w:rsidRPr="00A1781D">
              <w:rPr>
                <w:sz w:val="18"/>
                <w:szCs w:val="18"/>
              </w:rPr>
              <w:t>8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</w:p>
        </w:tc>
      </w:tr>
      <w:tr w:rsidR="00BB6F9B" w:rsidRPr="00A1781D" w:rsidTr="00562DF8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5,6,9,10,11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5,6,9,10,11</w:t>
            </w:r>
          </w:p>
        </w:tc>
      </w:tr>
      <w:tr w:rsidR="00BB6F9B" w:rsidRPr="00A1781D" w:rsidTr="00562DF8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F9B" w:rsidRPr="00A1781D" w:rsidRDefault="00BB6F9B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6,9 с противоположным знаком</w:t>
            </w:r>
          </w:p>
        </w:tc>
      </w:tr>
      <w:tr w:rsidR="0002272E" w:rsidRPr="00A1781D" w:rsidTr="00562DF8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4, 5, 7, 8, 10, 11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1921A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«0»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</w:p>
        </w:tc>
      </w:tr>
      <w:tr w:rsidR="0002272E" w:rsidRPr="00A1781D" w:rsidTr="00562DF8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EC4457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1,3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272E" w:rsidRPr="00A1781D" w:rsidRDefault="0002272E" w:rsidP="00D339BD">
            <w:pPr>
              <w:snapToGrid w:val="0"/>
              <w:rPr>
                <w:sz w:val="18"/>
                <w:szCs w:val="18"/>
              </w:rPr>
            </w:pPr>
          </w:p>
        </w:tc>
      </w:tr>
      <w:tr w:rsidR="0044738A" w:rsidRPr="00A1781D" w:rsidTr="0044738A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738A" w:rsidRPr="00A1781D" w:rsidRDefault="0044738A" w:rsidP="00E77784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BB6F9B" w:rsidRPr="00A1781D" w:rsidRDefault="00BB6F9B" w:rsidP="00EC4457">
      <w:pPr>
        <w:rPr>
          <w:sz w:val="18"/>
          <w:szCs w:val="18"/>
        </w:rPr>
      </w:pPr>
      <w:r w:rsidRPr="00A1781D">
        <w:rPr>
          <w:sz w:val="18"/>
          <w:szCs w:val="18"/>
        </w:rPr>
        <w:t>*- соотношение должно быть выполнено для каждой строки (графы).</w:t>
      </w:r>
    </w:p>
    <w:p w:rsidR="00031AEE" w:rsidRPr="00A1781D" w:rsidRDefault="00031AEE" w:rsidP="00EC4457">
      <w:pPr>
        <w:rPr>
          <w:sz w:val="18"/>
          <w:szCs w:val="18"/>
        </w:rPr>
      </w:pPr>
    </w:p>
    <w:p w:rsidR="00F03647" w:rsidRPr="00A1781D" w:rsidRDefault="00F03647" w:rsidP="00EC4457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Данные Отчета  об исполнении бюджета Союзного государства (ф. 0503127s) в части гр. 5 и 6 </w:t>
      </w:r>
      <w:r w:rsidR="00FB1BC6" w:rsidRPr="00A1781D">
        <w:rPr>
          <w:sz w:val="18"/>
          <w:szCs w:val="18"/>
        </w:rPr>
        <w:t xml:space="preserve">раздела 2 должны соответствовать данным Федерального казначейства.  </w:t>
      </w:r>
      <w:r w:rsidRPr="00A1781D">
        <w:rPr>
          <w:sz w:val="18"/>
          <w:szCs w:val="18"/>
        </w:rPr>
        <w:t xml:space="preserve"> </w:t>
      </w:r>
    </w:p>
    <w:p w:rsidR="00F03647" w:rsidRPr="00A1781D" w:rsidRDefault="00F03647" w:rsidP="00EC4457">
      <w:pPr>
        <w:rPr>
          <w:sz w:val="18"/>
          <w:szCs w:val="18"/>
        </w:rPr>
      </w:pPr>
    </w:p>
    <w:p w:rsidR="00031AEE" w:rsidRPr="00A1781D" w:rsidRDefault="00031AEE" w:rsidP="00031AEE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8"/>
          <w:szCs w:val="18"/>
        </w:rPr>
      </w:pPr>
      <w:bookmarkStart w:id="112" w:name="_Toc424750551"/>
      <w:bookmarkStart w:id="113" w:name="_Toc506404002"/>
      <w:r w:rsidRPr="00A1781D">
        <w:rPr>
          <w:rFonts w:eastAsia="Arial"/>
          <w:b/>
          <w:bCs/>
          <w:sz w:val="18"/>
          <w:szCs w:val="18"/>
        </w:rPr>
        <w:t>1</w:t>
      </w:r>
      <w:r w:rsidR="00CC5C9A" w:rsidRPr="00A1781D">
        <w:rPr>
          <w:rFonts w:eastAsia="Arial"/>
          <w:b/>
          <w:bCs/>
          <w:sz w:val="18"/>
          <w:szCs w:val="18"/>
        </w:rPr>
        <w:t>2</w:t>
      </w:r>
      <w:r w:rsidRPr="00A1781D">
        <w:rPr>
          <w:rFonts w:eastAsia="Arial"/>
          <w:b/>
          <w:bCs/>
          <w:sz w:val="18"/>
          <w:szCs w:val="18"/>
        </w:rPr>
        <w:t xml:space="preserve">. Отчет о принятых бюджетных обязательствах </w:t>
      </w:r>
      <w:r w:rsidR="00A53B18" w:rsidRPr="00A1781D">
        <w:rPr>
          <w:rFonts w:eastAsia="Arial"/>
          <w:b/>
          <w:bCs/>
          <w:sz w:val="18"/>
          <w:szCs w:val="18"/>
        </w:rPr>
        <w:t>(ф. 0503128)</w:t>
      </w:r>
      <w:bookmarkEnd w:id="112"/>
      <w:bookmarkEnd w:id="113"/>
    </w:p>
    <w:p w:rsidR="00031AEE" w:rsidRPr="00A1781D" w:rsidRDefault="00031AEE" w:rsidP="00EC4457">
      <w:pPr>
        <w:rPr>
          <w:sz w:val="18"/>
          <w:szCs w:val="18"/>
        </w:rPr>
      </w:pPr>
    </w:p>
    <w:p w:rsidR="00031AEE" w:rsidRPr="00A1781D" w:rsidRDefault="00031AEE" w:rsidP="00031AEE">
      <w:pPr>
        <w:autoSpaceDE w:val="0"/>
        <w:spacing w:line="102" w:lineRule="atLeast"/>
        <w:jc w:val="both"/>
        <w:rPr>
          <w:rFonts w:eastAsia="Arial"/>
          <w:b/>
          <w:sz w:val="18"/>
          <w:szCs w:val="18"/>
        </w:rPr>
      </w:pPr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Контрольные соотношения для </w:t>
      </w:r>
      <w:proofErr w:type="spellStart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>внутридокументного</w:t>
      </w:r>
      <w:proofErr w:type="spellEnd"/>
      <w:r w:rsidRPr="00A1781D">
        <w:rPr>
          <w:rStyle w:val="a5"/>
          <w:rFonts w:eastAsia="Arial"/>
          <w:b/>
          <w:color w:val="auto"/>
          <w:sz w:val="18"/>
          <w:szCs w:val="18"/>
          <w:u w:val="none"/>
        </w:rPr>
        <w:t xml:space="preserve"> контроля</w:t>
      </w:r>
    </w:p>
    <w:tbl>
      <w:tblPr>
        <w:tblW w:w="169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0"/>
        <w:gridCol w:w="800"/>
        <w:gridCol w:w="1435"/>
        <w:gridCol w:w="1102"/>
        <w:gridCol w:w="736"/>
        <w:gridCol w:w="1391"/>
        <w:gridCol w:w="838"/>
        <w:gridCol w:w="1745"/>
        <w:gridCol w:w="1036"/>
        <w:gridCol w:w="1036"/>
        <w:gridCol w:w="1036"/>
        <w:gridCol w:w="1036"/>
        <w:gridCol w:w="1036"/>
        <w:gridCol w:w="1036"/>
        <w:gridCol w:w="1036"/>
        <w:gridCol w:w="1036"/>
      </w:tblGrid>
      <w:tr w:rsidR="00CD1234" w:rsidRPr="00A1781D" w:rsidTr="00CD1234">
        <w:trPr>
          <w:gridAfter w:val="6"/>
          <w:wAfter w:w="6216" w:type="dxa"/>
          <w:trHeight w:val="658"/>
          <w:tblHeader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1D565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1D565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Субъекта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7-10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9-10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200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031AEE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510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236ED2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510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911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3,4,5,6,8,9,10,12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строке 911 графы 3,4,5,6,8,9,10,12 не заполняются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5.1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911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0C5A2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D840BF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911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графы 7 строки 911 должен быть идентичен показателю графы 11 строки 911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8371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900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910+920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999</w:t>
            </w:r>
          </w:p>
        </w:tc>
        <w:tc>
          <w:tcPr>
            <w:tcW w:w="11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13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200+510+900</w:t>
            </w:r>
          </w:p>
        </w:tc>
        <w:tc>
          <w:tcPr>
            <w:tcW w:w="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920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блокирующий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кассового исполнения превышает показатель принятых денежных обязательств – требуется пояснение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 w:rsidRPr="00A1781D">
              <w:rPr>
                <w:sz w:val="18"/>
                <w:szCs w:val="18"/>
              </w:rPr>
              <w:t xml:space="preserve">(где вид расходов </w:t>
            </w:r>
            <w:r w:rsidRPr="00A1781D">
              <w:rPr>
                <w:sz w:val="18"/>
                <w:szCs w:val="18"/>
                <w:lang w:val="en-US"/>
              </w:rPr>
              <w:t>&lt;&gt;</w:t>
            </w:r>
            <w:r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  <w:lang w:val="en-US"/>
              </w:rPr>
              <w:t>312</w:t>
            </w:r>
            <w:r w:rsidRPr="00A1781D">
              <w:rPr>
                <w:sz w:val="18"/>
                <w:szCs w:val="18"/>
              </w:rPr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принятых бюджетных обязатель</w:t>
            </w:r>
            <w:proofErr w:type="gramStart"/>
            <w:r w:rsidRPr="00A1781D">
              <w:rPr>
                <w:sz w:val="18"/>
                <w:szCs w:val="18"/>
              </w:rPr>
              <w:t>ств пр</w:t>
            </w:r>
            <w:proofErr w:type="gramEnd"/>
            <w:r w:rsidRPr="00A1781D">
              <w:rPr>
                <w:sz w:val="18"/>
                <w:szCs w:val="18"/>
              </w:rPr>
              <w:t>евышает ЛБО – требуется пояснение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412DBD">
            <w:pPr>
              <w:snapToGri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1</w:t>
            </w: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D2E3D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 w:rsidRPr="00A1781D">
              <w:rPr>
                <w:sz w:val="18"/>
                <w:szCs w:val="18"/>
              </w:rPr>
              <w:t xml:space="preserve">(где ВР = </w:t>
            </w:r>
            <w:r w:rsidRPr="00A1781D">
              <w:rPr>
                <w:sz w:val="18"/>
                <w:szCs w:val="18"/>
                <w:lang w:val="en-US"/>
              </w:rPr>
              <w:t>312</w:t>
            </w:r>
            <w:r w:rsidRPr="00A1781D">
              <w:rPr>
                <w:sz w:val="18"/>
                <w:szCs w:val="18"/>
              </w:rPr>
              <w:t>, 313, 330)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755EA6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принятых бюджетных обязательств </w:t>
            </w:r>
            <w:r>
              <w:rPr>
                <w:sz w:val="18"/>
                <w:szCs w:val="18"/>
              </w:rPr>
              <w:t xml:space="preserve">по ПНО </w:t>
            </w:r>
            <w:r w:rsidRPr="00A1781D">
              <w:rPr>
                <w:sz w:val="18"/>
                <w:szCs w:val="18"/>
              </w:rPr>
              <w:t xml:space="preserve">превышает </w:t>
            </w:r>
            <w:r>
              <w:rPr>
                <w:sz w:val="18"/>
                <w:szCs w:val="18"/>
              </w:rPr>
              <w:t>БА</w:t>
            </w:r>
            <w:r w:rsidRPr="00A1781D">
              <w:rPr>
                <w:sz w:val="18"/>
                <w:szCs w:val="18"/>
              </w:rPr>
              <w:t xml:space="preserve"> – требуется пояснение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1</w:t>
            </w: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EA0DF0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принятых денежных обязатель</w:t>
            </w:r>
            <w:proofErr w:type="gramStart"/>
            <w:r w:rsidRPr="00A1781D">
              <w:rPr>
                <w:sz w:val="18"/>
                <w:szCs w:val="18"/>
              </w:rPr>
              <w:t>ств пр</w:t>
            </w:r>
            <w:proofErr w:type="gramEnd"/>
            <w:r w:rsidRPr="00A1781D">
              <w:rPr>
                <w:sz w:val="18"/>
                <w:szCs w:val="18"/>
              </w:rPr>
              <w:t>евышает принятые бюджетные обязательства – требуется пояснение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EA0DF0">
            <w:pPr>
              <w:snapToGri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0503128 денежных обязательств со знаком минус 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КИФ %010603%171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0503128 показателей курсовой разницы 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DA5220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24.1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(5+4)-10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0503128 показателей в отрицательном значении 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72AF1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КРБ по группировочным кодам 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6-12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в Отчете ф. 0503128 показателей в графах 6-12 по группировочным КБК 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BC2F1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*(за исключением видов расходов 2%, 41%,323,1%</w:t>
            </w:r>
            <w:r>
              <w:rPr>
                <w:sz w:val="18"/>
                <w:szCs w:val="18"/>
              </w:rPr>
              <w:t>,8%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Отражение в Отчете ф. 0503128 показателей в графах 6,8 видов расходов, отличных от КВР 2%, 41%,323,1%, </w:t>
            </w:r>
            <w:r>
              <w:rPr>
                <w:sz w:val="18"/>
                <w:szCs w:val="18"/>
              </w:rPr>
              <w:t xml:space="preserve">8% </w:t>
            </w:r>
            <w:r w:rsidRPr="00A1781D">
              <w:rPr>
                <w:sz w:val="18"/>
                <w:szCs w:val="18"/>
              </w:rPr>
              <w:t>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27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910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911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строки 911 превышает показатель строки 910 - недопустимо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872B7C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  <w:tr w:rsidR="00CD1234" w:rsidRPr="00A1781D" w:rsidTr="00CD1234">
        <w:tc>
          <w:tcPr>
            <w:tcW w:w="86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62408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Для Отчета ф. 0503128  за год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62408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62408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036" w:type="dxa"/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</w:p>
        </w:tc>
      </w:tr>
      <w:tr w:rsidR="00CD1234" w:rsidRPr="00A1781D" w:rsidTr="00CD1234">
        <w:trPr>
          <w:gridAfter w:val="6"/>
          <w:wAfter w:w="6216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E77784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CD1234" w:rsidRPr="00A1781D" w:rsidRDefault="00CD1234" w:rsidP="006C4F6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686D47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234" w:rsidRPr="00A1781D" w:rsidRDefault="00CD1234" w:rsidP="008C52EA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732EA9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Отчете ф. 0503128 за год наличие «принимаемых обязательств» в счет лимитов текущего периода недопустимо 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732EA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234" w:rsidRPr="00A1781D" w:rsidRDefault="00CD1234" w:rsidP="00922B3E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</w:tr>
    </w:tbl>
    <w:p w:rsidR="00BB6F9B" w:rsidRPr="00A1781D" w:rsidRDefault="00BB6F9B">
      <w:pPr>
        <w:pStyle w:val="14"/>
        <w:autoSpaceDE w:val="0"/>
        <w:spacing w:line="102" w:lineRule="atLeast"/>
        <w:ind w:firstLine="17"/>
        <w:jc w:val="center"/>
        <w:rPr>
          <w:rFonts w:eastAsia="Arial"/>
          <w:b/>
          <w:bCs/>
          <w:sz w:val="18"/>
          <w:szCs w:val="18"/>
          <w:u w:val="single"/>
          <w:shd w:val="clear" w:color="auto" w:fill="FFFF00"/>
        </w:rPr>
      </w:pPr>
    </w:p>
    <w:p w:rsidR="00F234EB" w:rsidRDefault="00F234EB" w:rsidP="00F234EB">
      <w:pPr>
        <w:rPr>
          <w:sz w:val="18"/>
          <w:szCs w:val="18"/>
        </w:rPr>
      </w:pPr>
      <w:bookmarkStart w:id="114" w:name="_Toc312766961"/>
    </w:p>
    <w:p w:rsidR="00B61A7F" w:rsidRDefault="00B61A7F" w:rsidP="00B61A7F">
      <w:pPr>
        <w:suppressAutoHyphens w:val="0"/>
        <w:autoSpaceDE w:val="0"/>
        <w:autoSpaceDN w:val="0"/>
        <w:adjustRightInd w:val="0"/>
        <w:spacing w:before="180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13. </w:t>
      </w:r>
      <w:bookmarkStart w:id="115" w:name="ф_0503230"/>
      <w:r w:rsidRPr="00B61A7F">
        <w:rPr>
          <w:rFonts w:eastAsia="Calibri"/>
          <w:b/>
          <w:bCs/>
          <w:sz w:val="18"/>
          <w:szCs w:val="18"/>
          <w:lang w:eastAsia="en-US"/>
        </w:rPr>
        <w:t>Разделительный (ликвидационный)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B61A7F">
        <w:rPr>
          <w:rFonts w:eastAsia="Calibri"/>
          <w:sz w:val="18"/>
          <w:szCs w:val="18"/>
          <w:lang w:eastAsia="en-US"/>
        </w:rPr>
        <w:t xml:space="preserve"> </w:t>
      </w:r>
      <w:r w:rsidRPr="00B61A7F">
        <w:rPr>
          <w:rFonts w:eastAsia="Calibri"/>
          <w:b/>
          <w:bCs/>
          <w:sz w:val="18"/>
          <w:szCs w:val="18"/>
          <w:lang w:eastAsia="en-US"/>
        </w:rPr>
        <w:t xml:space="preserve">(ф. 0503230) (аналогично ф. 0503130 за исключением </w:t>
      </w:r>
      <w:r w:rsidRPr="00B61A7F">
        <w:rPr>
          <w:rFonts w:eastAsia="Calibri"/>
          <w:b/>
          <w:bCs/>
          <w:sz w:val="18"/>
          <w:szCs w:val="18"/>
          <w:lang w:eastAsia="en-US"/>
        </w:rPr>
        <w:br/>
        <w:t xml:space="preserve">КС №9, </w:t>
      </w:r>
      <w:r w:rsidR="008F17D5">
        <w:rPr>
          <w:rFonts w:eastAsia="Calibri"/>
          <w:b/>
          <w:bCs/>
          <w:sz w:val="18"/>
          <w:szCs w:val="18"/>
          <w:lang w:eastAsia="en-US"/>
        </w:rPr>
        <w:t>26</w:t>
      </w:r>
      <w:r w:rsidRPr="00B61A7F">
        <w:rPr>
          <w:rFonts w:eastAsia="Calibri"/>
          <w:b/>
          <w:bCs/>
          <w:sz w:val="18"/>
          <w:szCs w:val="18"/>
          <w:lang w:eastAsia="en-US"/>
        </w:rPr>
        <w:t xml:space="preserve">) </w:t>
      </w:r>
      <w:r w:rsidRPr="00BD1A4A">
        <w:rPr>
          <w:b/>
          <w:sz w:val="18"/>
          <w:szCs w:val="18"/>
        </w:rPr>
        <w:t>. Контрольные</w:t>
      </w:r>
      <w:r>
        <w:rPr>
          <w:b/>
          <w:sz w:val="18"/>
          <w:szCs w:val="18"/>
        </w:rPr>
        <w:t xml:space="preserve"> соотношения для </w:t>
      </w:r>
      <w:proofErr w:type="spellStart"/>
      <w:r>
        <w:rPr>
          <w:b/>
          <w:sz w:val="18"/>
          <w:szCs w:val="18"/>
        </w:rPr>
        <w:t>внутридокументного</w:t>
      </w:r>
      <w:proofErr w:type="spellEnd"/>
      <w:r>
        <w:rPr>
          <w:b/>
          <w:sz w:val="18"/>
          <w:szCs w:val="18"/>
        </w:rPr>
        <w:t xml:space="preserve"> контроля</w:t>
      </w:r>
      <w:bookmarkEnd w:id="115"/>
    </w:p>
    <w:tbl>
      <w:tblPr>
        <w:tblW w:w="10829" w:type="dxa"/>
        <w:tblInd w:w="-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1134"/>
        <w:gridCol w:w="567"/>
        <w:gridCol w:w="567"/>
        <w:gridCol w:w="567"/>
        <w:gridCol w:w="567"/>
        <w:gridCol w:w="1218"/>
        <w:gridCol w:w="2184"/>
        <w:gridCol w:w="709"/>
        <w:gridCol w:w="544"/>
        <w:gridCol w:w="504"/>
      </w:tblGrid>
      <w:tr w:rsidR="00B61A7F" w:rsidRPr="00293FB2" w:rsidTr="001E24A7">
        <w:trPr>
          <w:trHeight w:val="339"/>
          <w:tblHeader/>
        </w:trPr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218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Комментарий </w:t>
            </w:r>
            <w:r w:rsidRPr="00293FB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44" w:type="dxa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Отчетный период</w:t>
            </w:r>
          </w:p>
        </w:tc>
        <w:tc>
          <w:tcPr>
            <w:tcW w:w="504" w:type="dxa"/>
            <w:vAlign w:val="center"/>
          </w:tcPr>
          <w:p w:rsidR="00B61A7F" w:rsidRPr="00293FB2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B61A7F" w:rsidRPr="00293FB2" w:rsidTr="008F17D5">
        <w:trPr>
          <w:trHeight w:val="33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431+432+433+434+435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B61A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Стр. 430</w:t>
            </w:r>
            <w:proofErr w:type="gramStart"/>
            <w:r w:rsidRPr="00B61A7F">
              <w:rPr>
                <w:b/>
                <w:sz w:val="16"/>
                <w:szCs w:val="16"/>
              </w:rPr>
              <w:t>&lt;&gt; С</w:t>
            </w:r>
            <w:proofErr w:type="gramEnd"/>
            <w:r w:rsidRPr="00B61A7F">
              <w:rPr>
                <w:b/>
                <w:sz w:val="16"/>
                <w:szCs w:val="16"/>
              </w:rPr>
              <w:t>тр.431+ Стр.432+ Стр.433</w:t>
            </w:r>
            <w:r w:rsidR="003A0793">
              <w:rPr>
                <w:b/>
                <w:sz w:val="16"/>
                <w:szCs w:val="16"/>
              </w:rPr>
              <w:t xml:space="preserve"> + 434 + 435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ПБС,</w:t>
            </w:r>
          </w:p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РБС, ГРБС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8F17D5" w:rsidP="008F17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реорганизация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A7F" w:rsidRPr="00B61A7F" w:rsidRDefault="00B61A7F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Б</w:t>
            </w:r>
          </w:p>
        </w:tc>
      </w:tr>
      <w:tr w:rsidR="008F17D5" w:rsidTr="008F17D5">
        <w:trPr>
          <w:trHeight w:val="33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&gt;=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281+282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8F17D5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Стр. 280</w:t>
            </w:r>
            <w:proofErr w:type="gramStart"/>
            <w:r w:rsidRPr="00B61A7F">
              <w:rPr>
                <w:b/>
                <w:sz w:val="16"/>
                <w:szCs w:val="16"/>
              </w:rPr>
              <w:t>&lt;С</w:t>
            </w:r>
            <w:proofErr w:type="gramEnd"/>
            <w:r w:rsidRPr="00B61A7F">
              <w:rPr>
                <w:b/>
                <w:sz w:val="16"/>
                <w:szCs w:val="16"/>
              </w:rPr>
              <w:t xml:space="preserve">тр.281+ Стр. 282 - недопустимо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ПБС,</w:t>
            </w:r>
          </w:p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8F17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реорганизация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</w:t>
            </w:r>
          </w:p>
        </w:tc>
      </w:tr>
      <w:tr w:rsidR="008F17D5" w:rsidTr="008F17D5">
        <w:trPr>
          <w:trHeight w:val="33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571+572+573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B61A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8F17D5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Стр. 570</w:t>
            </w:r>
            <w:proofErr w:type="gramStart"/>
            <w:r w:rsidRPr="008F17D5">
              <w:rPr>
                <w:b/>
                <w:sz w:val="16"/>
                <w:szCs w:val="16"/>
              </w:rPr>
              <w:t>&lt;&gt;</w:t>
            </w:r>
            <w:r w:rsidRPr="00B61A7F">
              <w:rPr>
                <w:b/>
                <w:sz w:val="16"/>
                <w:szCs w:val="16"/>
              </w:rPr>
              <w:t xml:space="preserve"> С</w:t>
            </w:r>
            <w:proofErr w:type="gramEnd"/>
            <w:r w:rsidRPr="00B61A7F">
              <w:rPr>
                <w:b/>
                <w:sz w:val="16"/>
                <w:szCs w:val="16"/>
              </w:rPr>
              <w:t>тр. 571 +Стр. 572+ Стр. 573 - недопустимо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ПБС,</w:t>
            </w:r>
          </w:p>
          <w:p w:rsidR="008F17D5" w:rsidRPr="00B61A7F" w:rsidRDefault="008F17D5" w:rsidP="001E24A7">
            <w:pPr>
              <w:jc w:val="center"/>
              <w:rPr>
                <w:b/>
                <w:sz w:val="16"/>
                <w:szCs w:val="16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B61A7F" w:rsidRDefault="008F17D5" w:rsidP="008F17D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реорганизация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D5" w:rsidRPr="008F17D5" w:rsidRDefault="008F17D5" w:rsidP="00B61A7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Б</w:t>
            </w:r>
          </w:p>
        </w:tc>
      </w:tr>
    </w:tbl>
    <w:p w:rsidR="00B61A7F" w:rsidRPr="00A1781D" w:rsidRDefault="00B61A7F" w:rsidP="00F234EB">
      <w:pPr>
        <w:rPr>
          <w:sz w:val="18"/>
          <w:szCs w:val="18"/>
        </w:rPr>
      </w:pPr>
    </w:p>
    <w:p w:rsidR="0029227E" w:rsidRPr="00A1781D" w:rsidRDefault="004B7D2C" w:rsidP="00F45C54">
      <w:pPr>
        <w:pStyle w:val="1"/>
        <w:numPr>
          <w:ilvl w:val="0"/>
          <w:numId w:val="0"/>
        </w:numPr>
        <w:autoSpaceDE w:val="0"/>
        <w:ind w:left="-6" w:right="-2"/>
        <w:jc w:val="both"/>
        <w:rPr>
          <w:rStyle w:val="a5"/>
          <w:b/>
          <w:color w:val="auto"/>
          <w:sz w:val="18"/>
          <w:szCs w:val="18"/>
          <w:u w:val="none"/>
        </w:rPr>
      </w:pPr>
      <w:bookmarkStart w:id="116" w:name="_Toc424750553"/>
      <w:bookmarkStart w:id="117" w:name="_Toc506404004"/>
      <w:r w:rsidRPr="00A1781D">
        <w:rPr>
          <w:b/>
          <w:sz w:val="18"/>
          <w:szCs w:val="18"/>
        </w:rPr>
        <w:t>1</w:t>
      </w:r>
      <w:r w:rsidR="00CC5C9A" w:rsidRPr="00A1781D">
        <w:rPr>
          <w:b/>
          <w:sz w:val="18"/>
          <w:szCs w:val="18"/>
        </w:rPr>
        <w:t>4</w:t>
      </w:r>
      <w:r w:rsidRPr="00A1781D">
        <w:rPr>
          <w:b/>
          <w:sz w:val="18"/>
          <w:szCs w:val="18"/>
        </w:rPr>
        <w:t xml:space="preserve">. </w:t>
      </w:r>
      <w:r w:rsidR="00D96A14" w:rsidRPr="00A1781D">
        <w:rPr>
          <w:b/>
          <w:sz w:val="18"/>
          <w:szCs w:val="18"/>
        </w:rPr>
        <w:t xml:space="preserve">Сведения о количестве подведомственных </w:t>
      </w:r>
      <w:bookmarkStart w:id="118" w:name="_Toc312766963"/>
      <w:bookmarkEnd w:id="114"/>
      <w:r w:rsidR="0029227E" w:rsidRPr="00A1781D">
        <w:rPr>
          <w:rStyle w:val="a5"/>
          <w:b/>
          <w:color w:val="auto"/>
          <w:sz w:val="18"/>
          <w:szCs w:val="18"/>
          <w:u w:val="none"/>
        </w:rPr>
        <w:t>участников бюджетного процесс</w:t>
      </w:r>
      <w:r w:rsidRPr="00A1781D">
        <w:rPr>
          <w:rStyle w:val="a5"/>
          <w:b/>
          <w:color w:val="auto"/>
          <w:sz w:val="18"/>
          <w:szCs w:val="18"/>
          <w:u w:val="none"/>
        </w:rPr>
        <w:t xml:space="preserve">а, учреждений и государственных </w:t>
      </w:r>
      <w:r w:rsidR="0029227E" w:rsidRPr="00A1781D">
        <w:rPr>
          <w:rStyle w:val="a5"/>
          <w:b/>
          <w:color w:val="auto"/>
          <w:sz w:val="18"/>
          <w:szCs w:val="18"/>
          <w:u w:val="none"/>
        </w:rPr>
        <w:t>(муниципальных) унитарных предприятий ф. 0503161</w:t>
      </w:r>
      <w:bookmarkEnd w:id="116"/>
      <w:bookmarkEnd w:id="117"/>
    </w:p>
    <w:p w:rsidR="0029227E" w:rsidRPr="00A1781D" w:rsidRDefault="0029227E" w:rsidP="00053E19">
      <w:pPr>
        <w:autoSpaceDE w:val="0"/>
        <w:ind w:right="-627"/>
        <w:rPr>
          <w:sz w:val="18"/>
          <w:szCs w:val="18"/>
        </w:rPr>
      </w:pPr>
    </w:p>
    <w:tbl>
      <w:tblPr>
        <w:tblpPr w:leftFromText="180" w:rightFromText="180" w:vertAnchor="text" w:horzAnchor="margin" w:tblpX="36" w:tblpY="32"/>
        <w:tblW w:w="10173" w:type="dxa"/>
        <w:tblLayout w:type="fixed"/>
        <w:tblLook w:val="0000" w:firstRow="0" w:lastRow="0" w:firstColumn="0" w:lastColumn="0" w:noHBand="0" w:noVBand="0"/>
      </w:tblPr>
      <w:tblGrid>
        <w:gridCol w:w="497"/>
        <w:gridCol w:w="961"/>
        <w:gridCol w:w="760"/>
        <w:gridCol w:w="1437"/>
        <w:gridCol w:w="911"/>
        <w:gridCol w:w="760"/>
        <w:gridCol w:w="3429"/>
        <w:gridCol w:w="736"/>
        <w:gridCol w:w="682"/>
      </w:tblGrid>
      <w:tr w:rsidR="00124896" w:rsidRPr="00A1781D" w:rsidTr="00A9655A">
        <w:trPr>
          <w:trHeight w:val="83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п\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12489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Тип </w:t>
            </w:r>
            <w:r>
              <w:rPr>
                <w:sz w:val="18"/>
                <w:szCs w:val="18"/>
              </w:rPr>
              <w:t>субъекта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124896">
            <w:pPr>
              <w:spacing w:line="360" w:lineRule="auto"/>
              <w:rPr>
                <w:sz w:val="18"/>
                <w:szCs w:val="18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 + 030 + 040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BF611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010 &lt;&gt; Строка 020 + Строка 030 + Строка 040 - недопустимо</w:t>
            </w:r>
            <w:bookmarkStart w:id="119" w:name="_Ref518984624"/>
            <w:r w:rsidRPr="00A1781D">
              <w:rPr>
                <w:rStyle w:val="aff1"/>
                <w:sz w:val="18"/>
                <w:szCs w:val="18"/>
              </w:rPr>
              <w:endnoteReference w:id="2"/>
            </w:r>
            <w:bookmarkEnd w:id="119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B61A7F" w:rsidRDefault="00124896" w:rsidP="000C019E">
            <w:pPr>
              <w:jc w:val="center"/>
              <w:rPr>
                <w:b/>
                <w:sz w:val="16"/>
                <w:szCs w:val="16"/>
              </w:rPr>
            </w:pPr>
          </w:p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BF611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050 &lt;&gt; Строка 051 + Строка 052 + Строка 053 -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20" w:author="Зайцев Павел Борисович" w:date="2019-06-19T18:01:00Z">
              <w:r w:rsidR="00FA5EB6" w:rsidRPr="00FA5EB6">
                <w:rPr>
                  <w:rStyle w:val="aff1"/>
                  <w:rPrChange w:id="121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22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BF611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Количество БУ не может быть меньше количества БУ, получателей бюджетных средств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Количество АУ не может быть меньше количества БУ, получателей бюджетных средств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&gt;=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Количество ГУП (МУП) не может быть меньше количества ГУП (МУП), получателей бюджетных средств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 w:rsidRPr="00B61A7F">
              <w:rPr>
                <w:b/>
                <w:sz w:val="16"/>
                <w:szCs w:val="16"/>
              </w:rPr>
              <w:t>РБС, ГРБС.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DC5A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75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Количество ГРБС, отличное от значения «1»,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23" w:author="Зайцев Павел Борисович" w:date="2019-06-19T18:01:00Z">
              <w:r w:rsidR="00FA5EB6" w:rsidRPr="00FA5EB6">
                <w:rPr>
                  <w:rStyle w:val="aff1"/>
                  <w:rPrChange w:id="124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25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24896" w:rsidRPr="00A1781D" w:rsidTr="00A9655A">
        <w:trPr>
          <w:trHeight w:val="53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=1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Количество РБС, отличное от значения «1»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26" w:author="Зайцев Павел Борисович" w:date="2019-06-19T18:01:00Z">
              <w:r w:rsidR="00FA5EB6" w:rsidRPr="00FA5EB6">
                <w:rPr>
                  <w:rStyle w:val="aff1"/>
                  <w:rPrChange w:id="127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28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РБС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</w:tr>
      <w:tr w:rsidR="00124896" w:rsidRPr="00A1781D" w:rsidTr="00A9655A">
        <w:trPr>
          <w:trHeight w:val="53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Заполнение строки «Количество ГРБС» РБС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29" w:author="Зайцев Павел Борисович" w:date="2019-06-19T18:01:00Z">
              <w:r w:rsidR="00FA5EB6" w:rsidRPr="00FA5EB6">
                <w:rPr>
                  <w:rStyle w:val="aff1"/>
                  <w:rPrChange w:id="130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31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РБС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896" w:rsidRPr="00A1781D" w:rsidRDefault="00124896" w:rsidP="00310156">
            <w:pPr>
              <w:rPr>
                <w:sz w:val="18"/>
                <w:szCs w:val="18"/>
              </w:rPr>
            </w:pPr>
          </w:p>
        </w:tc>
      </w:tr>
    </w:tbl>
    <w:p w:rsidR="005A476F" w:rsidRPr="00A1781D" w:rsidRDefault="005A476F" w:rsidP="005A476F">
      <w:pPr>
        <w:pStyle w:val="1"/>
        <w:numPr>
          <w:ilvl w:val="0"/>
          <w:numId w:val="0"/>
        </w:numPr>
        <w:rPr>
          <w:sz w:val="18"/>
          <w:szCs w:val="18"/>
        </w:rPr>
      </w:pPr>
      <w:bookmarkStart w:id="132" w:name="_Toc424750555"/>
    </w:p>
    <w:p w:rsidR="00A13998" w:rsidRPr="00A1781D" w:rsidRDefault="005A476F" w:rsidP="005A476F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133" w:name="_Toc506404005"/>
      <w:r w:rsidRPr="00A1781D">
        <w:rPr>
          <w:b/>
          <w:sz w:val="18"/>
          <w:szCs w:val="18"/>
        </w:rPr>
        <w:t>1</w:t>
      </w:r>
      <w:r w:rsidR="00CC5C9A" w:rsidRPr="00A1781D">
        <w:rPr>
          <w:b/>
          <w:sz w:val="18"/>
          <w:szCs w:val="18"/>
        </w:rPr>
        <w:t>5</w:t>
      </w:r>
      <w:r w:rsidRPr="00A1781D">
        <w:rPr>
          <w:b/>
          <w:sz w:val="18"/>
          <w:szCs w:val="18"/>
        </w:rPr>
        <w:t xml:space="preserve">. </w:t>
      </w:r>
      <w:r w:rsidR="00A13998" w:rsidRPr="00A1781D">
        <w:rPr>
          <w:b/>
          <w:sz w:val="18"/>
          <w:szCs w:val="18"/>
        </w:rPr>
        <w:t>Сведения о результатах деятельности ф.0503162</w:t>
      </w:r>
      <w:bookmarkEnd w:id="132"/>
      <w:bookmarkEnd w:id="133"/>
    </w:p>
    <w:p w:rsidR="00FC3EC2" w:rsidRPr="00A1781D" w:rsidRDefault="00FC3EC2" w:rsidP="00FC3EC2">
      <w:pPr>
        <w:rPr>
          <w:sz w:val="18"/>
          <w:szCs w:val="1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037"/>
        <w:gridCol w:w="600"/>
        <w:gridCol w:w="700"/>
        <w:gridCol w:w="1000"/>
        <w:gridCol w:w="600"/>
        <w:gridCol w:w="5200"/>
      </w:tblGrid>
      <w:tr w:rsidR="008C2758" w:rsidRPr="00A1781D" w:rsidTr="00425A5F">
        <w:trPr>
          <w:trHeight w:val="778"/>
          <w:tblHeader/>
        </w:trPr>
        <w:tc>
          <w:tcPr>
            <w:tcW w:w="571" w:type="dxa"/>
          </w:tcPr>
          <w:p w:rsidR="008C2758" w:rsidRPr="00A1781D" w:rsidRDefault="008C2758" w:rsidP="007045E5">
            <w:pPr>
              <w:ind w:left="-76" w:firstLine="5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</w:t>
            </w:r>
          </w:p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037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00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0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000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00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5200" w:type="dxa"/>
          </w:tcPr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8C2758" w:rsidRPr="00A1781D" w:rsidRDefault="008C2758" w:rsidP="007045E5">
            <w:pPr>
              <w:jc w:val="center"/>
              <w:rPr>
                <w:sz w:val="18"/>
                <w:szCs w:val="18"/>
              </w:rPr>
            </w:pPr>
          </w:p>
        </w:tc>
      </w:tr>
      <w:tr w:rsidR="00793C8F" w:rsidRPr="00A1781D" w:rsidTr="007045E5">
        <w:tc>
          <w:tcPr>
            <w:tcW w:w="571" w:type="dxa"/>
          </w:tcPr>
          <w:p w:rsidR="00793C8F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037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«Итого»</w:t>
            </w:r>
          </w:p>
        </w:tc>
        <w:tc>
          <w:tcPr>
            <w:tcW w:w="6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0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6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52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по графе 5 </w:t>
            </w:r>
            <w:r w:rsidR="009E5653" w:rsidRPr="00A1781D">
              <w:rPr>
                <w:sz w:val="18"/>
                <w:szCs w:val="18"/>
              </w:rPr>
              <w:t>не соответствует сумме</w:t>
            </w:r>
            <w:r w:rsidRPr="00A1781D">
              <w:rPr>
                <w:sz w:val="18"/>
                <w:szCs w:val="18"/>
              </w:rPr>
              <w:t xml:space="preserve"> показателей строк - недопустимо</w:t>
            </w:r>
          </w:p>
        </w:tc>
      </w:tr>
      <w:tr w:rsidR="00793C8F" w:rsidRPr="00A1781D" w:rsidTr="007045E5">
        <w:tc>
          <w:tcPr>
            <w:tcW w:w="571" w:type="dxa"/>
          </w:tcPr>
          <w:p w:rsidR="00793C8F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037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«Итого»</w:t>
            </w:r>
          </w:p>
        </w:tc>
        <w:tc>
          <w:tcPr>
            <w:tcW w:w="6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0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6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5200" w:type="dxa"/>
          </w:tcPr>
          <w:p w:rsidR="00793C8F" w:rsidRPr="00A1781D" w:rsidRDefault="00793C8F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по графе 7 </w:t>
            </w:r>
            <w:r w:rsidR="009E5653" w:rsidRPr="00A1781D">
              <w:rPr>
                <w:sz w:val="18"/>
                <w:szCs w:val="18"/>
              </w:rPr>
              <w:t xml:space="preserve">не соответствует </w:t>
            </w:r>
            <w:r w:rsidRPr="00A1781D">
              <w:rPr>
                <w:sz w:val="18"/>
                <w:szCs w:val="18"/>
              </w:rPr>
              <w:t xml:space="preserve"> сумме показателей строк - недопустимо</w:t>
            </w:r>
          </w:p>
        </w:tc>
      </w:tr>
    </w:tbl>
    <w:p w:rsidR="00225C00" w:rsidRPr="00A1781D" w:rsidRDefault="00225C00" w:rsidP="008C2758">
      <w:pPr>
        <w:rPr>
          <w:sz w:val="18"/>
          <w:szCs w:val="18"/>
        </w:rPr>
      </w:pPr>
    </w:p>
    <w:p w:rsidR="00A13998" w:rsidRPr="00A1781D" w:rsidRDefault="00ED3CAD" w:rsidP="00A13998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134" w:name="_Toc424750557"/>
      <w:bookmarkStart w:id="135" w:name="_Toc506404006"/>
      <w:r w:rsidRPr="00A1781D">
        <w:rPr>
          <w:b/>
          <w:sz w:val="18"/>
          <w:szCs w:val="18"/>
        </w:rPr>
        <w:t>1</w:t>
      </w:r>
      <w:r w:rsidR="00CC5C9A" w:rsidRPr="00A1781D">
        <w:rPr>
          <w:b/>
          <w:sz w:val="18"/>
          <w:szCs w:val="18"/>
        </w:rPr>
        <w:t>6</w:t>
      </w:r>
      <w:r w:rsidR="00A13998" w:rsidRPr="00A1781D">
        <w:rPr>
          <w:b/>
          <w:sz w:val="18"/>
          <w:szCs w:val="18"/>
        </w:rPr>
        <w:t>. Сведения об изменениях бюджетной росписи главного распорядителя бюджетных средств, главного администратора источников финансирования дефицита бюджета ф.0503163</w:t>
      </w:r>
      <w:bookmarkEnd w:id="134"/>
      <w:bookmarkEnd w:id="135"/>
    </w:p>
    <w:p w:rsidR="003D6874" w:rsidRPr="00A1781D" w:rsidRDefault="003D6874" w:rsidP="003D6874">
      <w:pPr>
        <w:rPr>
          <w:sz w:val="18"/>
          <w:szCs w:val="18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937"/>
        <w:gridCol w:w="600"/>
        <w:gridCol w:w="800"/>
        <w:gridCol w:w="1700"/>
        <w:gridCol w:w="808"/>
        <w:gridCol w:w="4292"/>
      </w:tblGrid>
      <w:tr w:rsidR="003D6874" w:rsidRPr="00A1781D" w:rsidTr="007045E5">
        <w:trPr>
          <w:tblHeader/>
        </w:trPr>
        <w:tc>
          <w:tcPr>
            <w:tcW w:w="571" w:type="dxa"/>
          </w:tcPr>
          <w:p w:rsidR="003D6874" w:rsidRPr="00A1781D" w:rsidRDefault="003D6874" w:rsidP="003D6874">
            <w:pPr>
              <w:ind w:left="-76" w:firstLine="5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</w:t>
            </w:r>
          </w:p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937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00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00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700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08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4292" w:type="dxa"/>
          </w:tcPr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3D6874" w:rsidRPr="00A1781D" w:rsidRDefault="003D6874" w:rsidP="003D6874">
            <w:pPr>
              <w:jc w:val="center"/>
              <w:rPr>
                <w:sz w:val="18"/>
                <w:szCs w:val="18"/>
              </w:rPr>
            </w:pPr>
          </w:p>
        </w:tc>
      </w:tr>
      <w:tr w:rsidR="003D6874" w:rsidRPr="00A1781D" w:rsidTr="007045E5">
        <w:tc>
          <w:tcPr>
            <w:tcW w:w="571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937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«Итого»</w:t>
            </w:r>
          </w:p>
        </w:tc>
        <w:tc>
          <w:tcPr>
            <w:tcW w:w="6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0" w:type="dxa"/>
          </w:tcPr>
          <w:p w:rsidR="003D6874" w:rsidRPr="00A1781D" w:rsidRDefault="004D784C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 Сумма всех строк</w:t>
            </w:r>
          </w:p>
        </w:tc>
        <w:tc>
          <w:tcPr>
            <w:tcW w:w="808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4292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по графе 2 </w:t>
            </w:r>
            <w:r w:rsidR="004D784C" w:rsidRPr="00A1781D">
              <w:rPr>
                <w:sz w:val="18"/>
                <w:szCs w:val="18"/>
              </w:rPr>
              <w:t>&lt;&gt;</w:t>
            </w:r>
            <w:r w:rsidRPr="00A1781D">
              <w:rPr>
                <w:sz w:val="18"/>
                <w:szCs w:val="18"/>
              </w:rPr>
              <w:t>сумме показателей строк</w:t>
            </w:r>
            <w:r w:rsidR="004D784C" w:rsidRPr="00A1781D">
              <w:rPr>
                <w:sz w:val="18"/>
                <w:szCs w:val="18"/>
              </w:rPr>
              <w:t xml:space="preserve"> - недопустимо</w:t>
            </w:r>
          </w:p>
        </w:tc>
      </w:tr>
      <w:tr w:rsidR="003D6874" w:rsidRPr="00A1781D" w:rsidTr="007045E5">
        <w:tc>
          <w:tcPr>
            <w:tcW w:w="571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937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«Итого»</w:t>
            </w:r>
          </w:p>
        </w:tc>
        <w:tc>
          <w:tcPr>
            <w:tcW w:w="6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8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0" w:type="dxa"/>
          </w:tcPr>
          <w:p w:rsidR="003D6874" w:rsidRPr="00A1781D" w:rsidRDefault="004D784C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808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4292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по графе 3 </w:t>
            </w:r>
            <w:r w:rsidR="004D784C" w:rsidRPr="00A1781D">
              <w:rPr>
                <w:sz w:val="18"/>
                <w:szCs w:val="18"/>
              </w:rPr>
              <w:t>&lt;&gt;</w:t>
            </w:r>
            <w:r w:rsidRPr="00A1781D">
              <w:rPr>
                <w:sz w:val="18"/>
                <w:szCs w:val="18"/>
              </w:rPr>
              <w:t>сумме показателей строк</w:t>
            </w:r>
            <w:r w:rsidR="004D784C" w:rsidRPr="00A1781D">
              <w:rPr>
                <w:sz w:val="18"/>
                <w:szCs w:val="18"/>
              </w:rPr>
              <w:t xml:space="preserve"> - недопустимо</w:t>
            </w:r>
          </w:p>
        </w:tc>
      </w:tr>
      <w:tr w:rsidR="003D6874" w:rsidRPr="00A1781D" w:rsidTr="007045E5">
        <w:tc>
          <w:tcPr>
            <w:tcW w:w="571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937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«Итого»</w:t>
            </w:r>
          </w:p>
        </w:tc>
        <w:tc>
          <w:tcPr>
            <w:tcW w:w="6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0" w:type="dxa"/>
          </w:tcPr>
          <w:p w:rsidR="003D6874" w:rsidRPr="00A1781D" w:rsidRDefault="004D784C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</w:t>
            </w:r>
          </w:p>
        </w:tc>
        <w:tc>
          <w:tcPr>
            <w:tcW w:w="808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4292" w:type="dxa"/>
          </w:tcPr>
          <w:p w:rsidR="003D6874" w:rsidRPr="00A1781D" w:rsidRDefault="003D6874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Итоговый показатель по графе 4 </w:t>
            </w:r>
            <w:r w:rsidR="004D784C" w:rsidRPr="00A1781D">
              <w:rPr>
                <w:sz w:val="18"/>
                <w:szCs w:val="18"/>
              </w:rPr>
              <w:t>&lt;&gt;</w:t>
            </w:r>
            <w:r w:rsidRPr="00A1781D">
              <w:rPr>
                <w:sz w:val="18"/>
                <w:szCs w:val="18"/>
              </w:rPr>
              <w:t>сумме показателей строк</w:t>
            </w:r>
            <w:r w:rsidR="004D784C" w:rsidRPr="00A1781D">
              <w:rPr>
                <w:sz w:val="18"/>
                <w:szCs w:val="18"/>
              </w:rPr>
              <w:t xml:space="preserve"> - недопустимо</w:t>
            </w:r>
          </w:p>
        </w:tc>
      </w:tr>
      <w:tr w:rsidR="00625767" w:rsidRPr="00A1781D" w:rsidTr="007045E5">
        <w:tc>
          <w:tcPr>
            <w:tcW w:w="571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937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0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</w:tcPr>
          <w:p w:rsidR="00625767" w:rsidRPr="00A1781D" w:rsidRDefault="00625767" w:rsidP="007045E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&lt;&gt; 0</w:t>
            </w:r>
          </w:p>
        </w:tc>
        <w:tc>
          <w:tcPr>
            <w:tcW w:w="1700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</w:p>
        </w:tc>
        <w:tc>
          <w:tcPr>
            <w:tcW w:w="4292" w:type="dxa"/>
          </w:tcPr>
          <w:p w:rsidR="00625767" w:rsidRPr="00A1781D" w:rsidRDefault="00625767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в гр. 4 = 0 - недопустимо</w:t>
            </w:r>
          </w:p>
        </w:tc>
      </w:tr>
      <w:tr w:rsidR="00A02F56" w:rsidRPr="00A1781D" w:rsidTr="007045E5">
        <w:tc>
          <w:tcPr>
            <w:tcW w:w="571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937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0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00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0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:rsidR="00A02F56" w:rsidRPr="00A1781D" w:rsidRDefault="00A02F56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 – 2</w:t>
            </w:r>
          </w:p>
        </w:tc>
        <w:tc>
          <w:tcPr>
            <w:tcW w:w="4292" w:type="dxa"/>
          </w:tcPr>
          <w:p w:rsidR="00A02F56" w:rsidRPr="00A1781D" w:rsidRDefault="00A02F56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4 </w:t>
            </w:r>
            <w:r w:rsidR="00081519" w:rsidRPr="00A1781D">
              <w:rPr>
                <w:sz w:val="18"/>
                <w:szCs w:val="18"/>
                <w:lang w:val="en-US"/>
              </w:rPr>
              <w:t>&lt;&gt;</w:t>
            </w:r>
            <w:r w:rsidR="00081519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Гр. 3 – Гр. 2 - недопустимо</w:t>
            </w:r>
          </w:p>
        </w:tc>
      </w:tr>
    </w:tbl>
    <w:p w:rsidR="00D53E0F" w:rsidRPr="00A1781D" w:rsidRDefault="00D53E0F" w:rsidP="00F234EB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</w:p>
    <w:p w:rsidR="0050546A" w:rsidRPr="00A1781D" w:rsidRDefault="00D44E80" w:rsidP="0050546A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136" w:name="_Toc424750558"/>
      <w:bookmarkStart w:id="137" w:name="_Toc506404007"/>
      <w:r w:rsidRPr="00A1781D">
        <w:rPr>
          <w:b/>
          <w:sz w:val="18"/>
          <w:szCs w:val="18"/>
        </w:rPr>
        <w:t>1</w:t>
      </w:r>
      <w:r w:rsidR="00CC5C9A" w:rsidRPr="00A1781D">
        <w:rPr>
          <w:b/>
          <w:sz w:val="18"/>
          <w:szCs w:val="18"/>
        </w:rPr>
        <w:t>7</w:t>
      </w:r>
      <w:r w:rsidRPr="00A1781D">
        <w:rPr>
          <w:b/>
          <w:sz w:val="18"/>
          <w:szCs w:val="18"/>
        </w:rPr>
        <w:t xml:space="preserve">. </w:t>
      </w:r>
      <w:r w:rsidR="00D96A14" w:rsidRPr="00A1781D">
        <w:rPr>
          <w:b/>
          <w:sz w:val="18"/>
          <w:szCs w:val="18"/>
        </w:rPr>
        <w:t>Сведения об исполнении бюджета ф.0503164</w:t>
      </w:r>
      <w:bookmarkEnd w:id="118"/>
      <w:bookmarkEnd w:id="136"/>
      <w:bookmarkEnd w:id="137"/>
      <w:r w:rsidR="0050546A" w:rsidRPr="00A1781D">
        <w:rPr>
          <w:b/>
          <w:sz w:val="18"/>
          <w:szCs w:val="18"/>
        </w:rPr>
        <w:t xml:space="preserve"> </w:t>
      </w:r>
    </w:p>
    <w:p w:rsidR="0029227E" w:rsidRPr="00A1781D" w:rsidRDefault="0029227E" w:rsidP="0029227E">
      <w:pPr>
        <w:rPr>
          <w:sz w:val="18"/>
          <w:szCs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700"/>
        <w:gridCol w:w="600"/>
        <w:gridCol w:w="1200"/>
        <w:gridCol w:w="1300"/>
        <w:gridCol w:w="1263"/>
        <w:gridCol w:w="3751"/>
        <w:gridCol w:w="851"/>
      </w:tblGrid>
      <w:tr w:rsidR="003B1DC3" w:rsidRPr="00A1781D" w:rsidTr="00483716">
        <w:trPr>
          <w:tblHeader/>
        </w:trPr>
        <w:tc>
          <w:tcPr>
            <w:tcW w:w="508" w:type="dxa"/>
          </w:tcPr>
          <w:p w:rsidR="003B1DC3" w:rsidRPr="00A1781D" w:rsidRDefault="003B1DC3" w:rsidP="00D65A32">
            <w:pPr>
              <w:ind w:left="-76" w:firstLine="5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№</w:t>
            </w:r>
          </w:p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700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00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1200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300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263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751" w:type="dxa"/>
          </w:tcPr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3B1DC3" w:rsidRPr="00A1781D" w:rsidRDefault="003B1DC3" w:rsidP="00D65A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B1DC3" w:rsidRPr="00A1781D" w:rsidRDefault="00310156" w:rsidP="00D65A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Тип контроля</w:t>
            </w:r>
          </w:p>
        </w:tc>
      </w:tr>
      <w:tr w:rsidR="003B1DC3" w:rsidRPr="00A1781D" w:rsidTr="00483716">
        <w:tc>
          <w:tcPr>
            <w:tcW w:w="508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700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010 Доходы бюджета всего</w:t>
            </w:r>
          </w:p>
        </w:tc>
        <w:tc>
          <w:tcPr>
            <w:tcW w:w="600" w:type="dxa"/>
          </w:tcPr>
          <w:p w:rsidR="003B1DC3" w:rsidRPr="00A1781D" w:rsidRDefault="003B1DC3" w:rsidP="00F505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3,5</w:t>
            </w:r>
          </w:p>
        </w:tc>
        <w:tc>
          <w:tcPr>
            <w:tcW w:w="1200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 детализированных строк 010, формирующих строку «Доходы бюджета – Всего» 010</w:t>
            </w:r>
          </w:p>
        </w:tc>
        <w:tc>
          <w:tcPr>
            <w:tcW w:w="1263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3,5</w:t>
            </w:r>
          </w:p>
        </w:tc>
        <w:tc>
          <w:tcPr>
            <w:tcW w:w="3751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Итоговая сумма по разделу 1 доходы не соответствует сумме детализированных строк</w:t>
            </w:r>
          </w:p>
        </w:tc>
        <w:tc>
          <w:tcPr>
            <w:tcW w:w="851" w:type="dxa"/>
          </w:tcPr>
          <w:p w:rsidR="003B1DC3" w:rsidRPr="00A1781D" w:rsidRDefault="003B1DC3" w:rsidP="00D65A32">
            <w:pPr>
              <w:rPr>
                <w:sz w:val="18"/>
                <w:szCs w:val="18"/>
              </w:rPr>
            </w:pPr>
          </w:p>
        </w:tc>
      </w:tr>
      <w:tr w:rsidR="00891E40" w:rsidRPr="00A1781D" w:rsidTr="00483716">
        <w:tc>
          <w:tcPr>
            <w:tcW w:w="508" w:type="dxa"/>
          </w:tcPr>
          <w:p w:rsidR="00891E40" w:rsidRPr="00A1781D" w:rsidRDefault="00891E40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1.1</w:t>
            </w:r>
          </w:p>
        </w:tc>
        <w:tc>
          <w:tcPr>
            <w:tcW w:w="700" w:type="dxa"/>
          </w:tcPr>
          <w:p w:rsidR="00891E40" w:rsidRPr="00A1781D" w:rsidRDefault="00891E40" w:rsidP="0009042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1</w:t>
            </w:r>
          </w:p>
        </w:tc>
        <w:tc>
          <w:tcPr>
            <w:tcW w:w="600" w:type="dxa"/>
          </w:tcPr>
          <w:p w:rsidR="00891E40" w:rsidRPr="00A1781D" w:rsidRDefault="005E2A45" w:rsidP="00D6397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</w:tcPr>
          <w:p w:rsidR="00891E40" w:rsidRPr="00A1781D" w:rsidRDefault="005E2A45" w:rsidP="00D65A32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="00891E40" w:rsidRPr="00A1781D">
              <w:rPr>
                <w:sz w:val="18"/>
                <w:szCs w:val="18"/>
                <w:lang w:val="en-US"/>
              </w:rPr>
              <w:t xml:space="preserve"> 0</w:t>
            </w:r>
          </w:p>
        </w:tc>
        <w:tc>
          <w:tcPr>
            <w:tcW w:w="1300" w:type="dxa"/>
          </w:tcPr>
          <w:p w:rsidR="00891E40" w:rsidRPr="00A1781D" w:rsidRDefault="00891E40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1</w:t>
            </w:r>
          </w:p>
        </w:tc>
        <w:tc>
          <w:tcPr>
            <w:tcW w:w="1263" w:type="dxa"/>
          </w:tcPr>
          <w:p w:rsidR="00891E40" w:rsidRPr="00A1781D" w:rsidRDefault="00891E40" w:rsidP="00090426">
            <w:pPr>
              <w:rPr>
                <w:sz w:val="18"/>
                <w:szCs w:val="18"/>
              </w:rPr>
            </w:pPr>
          </w:p>
        </w:tc>
        <w:tc>
          <w:tcPr>
            <w:tcW w:w="3751" w:type="dxa"/>
          </w:tcPr>
          <w:p w:rsidR="00891E40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6 </w:t>
            </w:r>
            <w:r w:rsidR="00AF6233" w:rsidRPr="00A1781D">
              <w:rPr>
                <w:sz w:val="18"/>
                <w:szCs w:val="18"/>
              </w:rPr>
              <w:t>раздел</w:t>
            </w:r>
            <w:r w:rsidR="00F8443A" w:rsidRPr="00A1781D">
              <w:rPr>
                <w:sz w:val="18"/>
                <w:szCs w:val="18"/>
              </w:rPr>
              <w:t>а</w:t>
            </w:r>
            <w:r w:rsidR="00AF6233" w:rsidRPr="00A1781D">
              <w:rPr>
                <w:sz w:val="18"/>
                <w:szCs w:val="18"/>
              </w:rPr>
              <w:t xml:space="preserve"> 1 </w:t>
            </w:r>
            <w:r w:rsidRPr="00A1781D">
              <w:rPr>
                <w:sz w:val="18"/>
                <w:szCs w:val="18"/>
              </w:rPr>
              <w:t xml:space="preserve">меньше нуля -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38" w:author="Зайцев Павел Борисович" w:date="2019-06-19T18:01:00Z">
              <w:r w:rsidR="00FA5EB6" w:rsidRPr="00FA5EB6">
                <w:rPr>
                  <w:rStyle w:val="aff1"/>
                  <w:rPrChange w:id="139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40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891E40" w:rsidRPr="00A1781D" w:rsidRDefault="00891E40" w:rsidP="00D65A32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2</w:t>
            </w:r>
          </w:p>
        </w:tc>
        <w:tc>
          <w:tcPr>
            <w:tcW w:w="6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(Гр.5/ Гр.3)*100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&lt; 20% (1 квартал), 45% (2 квартал), 70% (3 квартал) 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2</w:t>
            </w:r>
          </w:p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37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 фактического исполнения к утвержденному  не соответствует установленному критерию, кроме показателей по строкам</w:t>
            </w:r>
            <w:proofErr w:type="gramStart"/>
            <w:r w:rsidRPr="00A1781D">
              <w:rPr>
                <w:sz w:val="18"/>
                <w:szCs w:val="18"/>
              </w:rPr>
              <w:t xml:space="preserve"> И</w:t>
            </w:r>
            <w:proofErr w:type="gramEnd"/>
            <w:r w:rsidRPr="00A1781D">
              <w:rPr>
                <w:sz w:val="18"/>
                <w:szCs w:val="18"/>
              </w:rPr>
              <w:t xml:space="preserve">того расходов (код 200), Дефицит/профицит (код 450) -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41" w:author="Зайцев Павел Борисович" w:date="2019-06-19T18:01:00Z">
              <w:r w:rsidR="00FA5EB6" w:rsidRPr="00FA5EB6">
                <w:rPr>
                  <w:rStyle w:val="aff1"/>
                  <w:rPrChange w:id="142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43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2</w:t>
            </w:r>
          </w:p>
        </w:tc>
        <w:tc>
          <w:tcPr>
            <w:tcW w:w="600" w:type="dxa"/>
          </w:tcPr>
          <w:p w:rsidR="00B75887" w:rsidRPr="00A1781D" w:rsidRDefault="00B75887" w:rsidP="00F505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Гр.5</w:t>
            </w:r>
            <w:r w:rsidRPr="00A1781D">
              <w:rPr>
                <w:sz w:val="18"/>
                <w:szCs w:val="18"/>
                <w:lang w:val="en-US"/>
              </w:rPr>
              <w:t xml:space="preserve"> - </w:t>
            </w:r>
            <w:r w:rsidRPr="00A1781D">
              <w:rPr>
                <w:sz w:val="18"/>
                <w:szCs w:val="18"/>
              </w:rPr>
              <w:t>Гр.3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 - 300</w:t>
            </w:r>
            <w:r w:rsidRPr="00A1781D">
              <w:rPr>
                <w:sz w:val="18"/>
                <w:szCs w:val="18"/>
                <w:lang w:val="en-US"/>
              </w:rPr>
              <w:t> </w:t>
            </w:r>
            <w:r w:rsidRPr="00A1781D">
              <w:rPr>
                <w:sz w:val="18"/>
                <w:szCs w:val="18"/>
              </w:rPr>
              <w:t xml:space="preserve">000 000 (год) или </w:t>
            </w:r>
            <w:r w:rsidRPr="00A1781D">
              <w:rPr>
                <w:sz w:val="18"/>
                <w:szCs w:val="18"/>
                <w:lang w:val="en-US"/>
              </w:rPr>
              <w:t>&lt;</w:t>
            </w:r>
            <w:r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  <w:lang w:val="en-US"/>
              </w:rPr>
              <w:t xml:space="preserve">95%  </w:t>
            </w:r>
            <w:r w:rsidRPr="00A1781D">
              <w:rPr>
                <w:sz w:val="18"/>
                <w:szCs w:val="18"/>
              </w:rPr>
              <w:t>от графы 3</w:t>
            </w:r>
          </w:p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Строки раздела 2</w:t>
            </w:r>
          </w:p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37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 фактического исполнения к утвержденному  не соответствует установленному критерию, кроме показателей по строкам</w:t>
            </w:r>
            <w:proofErr w:type="gramStart"/>
            <w:r w:rsidRPr="00A1781D">
              <w:rPr>
                <w:sz w:val="18"/>
                <w:szCs w:val="18"/>
              </w:rPr>
              <w:t xml:space="preserve"> И</w:t>
            </w:r>
            <w:proofErr w:type="gramEnd"/>
            <w:r w:rsidRPr="00A1781D">
              <w:rPr>
                <w:sz w:val="18"/>
                <w:szCs w:val="18"/>
              </w:rPr>
              <w:t>того расходов (код 200), Дефицит/профицит (код 450) - недопустимо</w:t>
            </w:r>
          </w:p>
        </w:tc>
        <w:tc>
          <w:tcPr>
            <w:tcW w:w="8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</w:t>
            </w: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6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010 - 200</w:t>
            </w: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37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гр. 5</w:t>
            </w:r>
            <w:proofErr w:type="gramStart"/>
            <w:r w:rsidRPr="00A1781D">
              <w:rPr>
                <w:sz w:val="18"/>
                <w:szCs w:val="18"/>
              </w:rPr>
              <w:t xml:space="preserve"> С</w:t>
            </w:r>
            <w:proofErr w:type="gramEnd"/>
            <w:r w:rsidRPr="00A1781D">
              <w:rPr>
                <w:sz w:val="18"/>
                <w:szCs w:val="18"/>
              </w:rPr>
              <w:t xml:space="preserve">тр. 450 &lt;&gt; Стр.010 - Стр.200 –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44" w:author="Зайцев Павел Борисович" w:date="2019-06-19T18:01:00Z">
              <w:r w:rsidR="00FA5EB6" w:rsidRPr="00FA5EB6">
                <w:rPr>
                  <w:rStyle w:val="aff1"/>
                  <w:rPrChange w:id="145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46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6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&lt;&gt;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3751" w:type="dxa"/>
          </w:tcPr>
          <w:p w:rsidR="00B75887" w:rsidRPr="00A1781D" w:rsidRDefault="00B75887" w:rsidP="00C47C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4</w:t>
            </w:r>
            <w:r w:rsidRPr="00A1781D">
              <w:rPr>
                <w:sz w:val="18"/>
                <w:szCs w:val="18"/>
                <w:lang w:val="en-US"/>
              </w:rPr>
              <w:t xml:space="preserve"> </w:t>
            </w:r>
            <w:r w:rsidRPr="00A1781D">
              <w:rPr>
                <w:sz w:val="18"/>
                <w:szCs w:val="18"/>
              </w:rPr>
              <w:t>раздела 2 = 0 - недопустимо</w:t>
            </w:r>
          </w:p>
        </w:tc>
        <w:tc>
          <w:tcPr>
            <w:tcW w:w="851" w:type="dxa"/>
          </w:tcPr>
          <w:p w:rsidR="00B75887" w:rsidRPr="00A1781D" w:rsidRDefault="00B75887" w:rsidP="00FD52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ГРБС, РБС</w:t>
            </w: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Del="0000403A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700" w:type="dxa"/>
          </w:tcPr>
          <w:p w:rsidR="00B75887" w:rsidRPr="00A1781D" w:rsidDel="0000403A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-450</w:t>
            </w:r>
          </w:p>
        </w:tc>
        <w:tc>
          <w:tcPr>
            <w:tcW w:w="600" w:type="dxa"/>
          </w:tcPr>
          <w:p w:rsidR="00B75887" w:rsidRPr="00A1781D" w:rsidDel="0000403A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B75887" w:rsidRPr="00A1781D" w:rsidDel="0000403A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</w:p>
        </w:tc>
        <w:tc>
          <w:tcPr>
            <w:tcW w:w="1263" w:type="dxa"/>
          </w:tcPr>
          <w:p w:rsidR="00B75887" w:rsidRPr="00A1781D" w:rsidDel="0000403A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3751" w:type="dxa"/>
          </w:tcPr>
          <w:p w:rsidR="00B75887" w:rsidRPr="00A1781D" w:rsidRDefault="00B75887" w:rsidP="00B9538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Величина дефицита (профицита) в гр. 5 не соответствует сумме источников финансирования с обратным знаком –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47" w:author="Зайцев Павел Борисович" w:date="2019-06-19T18:01:00Z">
              <w:r w:rsidR="00FA5EB6" w:rsidRPr="00FA5EB6">
                <w:rPr>
                  <w:rStyle w:val="aff1"/>
                  <w:rPrChange w:id="148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49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3" w:type="dxa"/>
          </w:tcPr>
          <w:p w:rsidR="00B75887" w:rsidRPr="00890EA6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5/3*100, если показатель гр. 3 не равен нулю, иначе ноль</w:t>
            </w:r>
            <w:ins w:id="150" w:author="Пчелинцев Анатолий Владимирович" w:date="2019-04-11T17:49:00Z">
              <w:r w:rsidR="00890EA6" w:rsidRPr="00086B8F">
                <w:rPr>
                  <w:sz w:val="18"/>
                  <w:szCs w:val="18"/>
                  <w:rPrChange w:id="151" w:author="Кривенец Анна Николаевна" w:date="2019-06-17T17:25:00Z">
                    <w:rPr>
                      <w:sz w:val="18"/>
                      <w:szCs w:val="18"/>
                      <w:lang w:val="en-US"/>
                    </w:rPr>
                  </w:rPrChange>
                </w:rPr>
                <w:t xml:space="preserve"> (</w:t>
              </w:r>
              <w:r w:rsidR="00890EA6">
                <w:rPr>
                  <w:sz w:val="18"/>
                  <w:szCs w:val="18"/>
                </w:rPr>
                <w:t xml:space="preserve">расчет проводится </w:t>
              </w:r>
            </w:ins>
            <w:ins w:id="152" w:author="Пчелинцев Анатолий Владимирович" w:date="2019-04-11T17:50:00Z">
              <w:r w:rsidR="00890EA6">
                <w:rPr>
                  <w:sz w:val="18"/>
                  <w:szCs w:val="18"/>
                </w:rPr>
                <w:t>в</w:t>
              </w:r>
            </w:ins>
            <w:ins w:id="153" w:author="Пчелинцев Анатолий Владимирович" w:date="2019-04-11T17:49:00Z">
              <w:r w:rsidR="00890EA6">
                <w:rPr>
                  <w:sz w:val="18"/>
                  <w:szCs w:val="18"/>
                </w:rPr>
                <w:t xml:space="preserve"> случае, когда </w:t>
              </w:r>
            </w:ins>
            <w:ins w:id="154" w:author="Пчелинцев Анатолий Владимирович" w:date="2019-04-11T17:50:00Z">
              <w:r w:rsidR="00890EA6">
                <w:rPr>
                  <w:sz w:val="18"/>
                  <w:szCs w:val="18"/>
                </w:rPr>
                <w:t xml:space="preserve">гр.5 </w:t>
              </w:r>
              <w:r w:rsidR="00890EA6" w:rsidRPr="00086B8F">
                <w:rPr>
                  <w:sz w:val="18"/>
                  <w:szCs w:val="18"/>
                  <w:rPrChange w:id="155" w:author="Кривенец Анна Николаевна" w:date="2019-06-17T17:25:00Z">
                    <w:rPr>
                      <w:sz w:val="18"/>
                      <w:szCs w:val="18"/>
                      <w:lang w:val="en-US"/>
                    </w:rPr>
                  </w:rPrChange>
                </w:rPr>
                <w:t>&gt; 0)</w:t>
              </w:r>
            </w:ins>
          </w:p>
        </w:tc>
        <w:tc>
          <w:tcPr>
            <w:tcW w:w="37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Отношение фактического исполнения к утвержденному показателю не соответствует графе 6 – недопустимо, кроме показателей по строке 450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56" w:author="Зайцев Павел Борисович" w:date="2019-06-19T18:01:00Z">
              <w:r w:rsidR="00FA5EB6" w:rsidRPr="00FA5EB6">
                <w:rPr>
                  <w:rStyle w:val="aff1"/>
                  <w:rPrChange w:id="157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del w:id="158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 – 3</w:t>
            </w:r>
          </w:p>
        </w:tc>
        <w:tc>
          <w:tcPr>
            <w:tcW w:w="3751" w:type="dxa"/>
          </w:tcPr>
          <w:p w:rsidR="00B75887" w:rsidRPr="00A1781D" w:rsidRDefault="00B75887" w:rsidP="0001015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7 &lt;&gt; Гр. 5 – Гр. 3 (кроме строки 450) - </w:t>
            </w:r>
            <w:proofErr w:type="spellStart"/>
            <w:r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59" w:author="Зайцев Павел Борисович" w:date="2019-06-19T18:01:00Z">
              <w:r w:rsidR="00FA5EB6" w:rsidRPr="00FA5EB6">
                <w:rPr>
                  <w:rStyle w:val="aff1"/>
                  <w:rPrChange w:id="160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61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010151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</w:p>
        </w:tc>
        <w:tc>
          <w:tcPr>
            <w:tcW w:w="600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2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3751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Наличие показателя по гр. 4 стр. 450 недопустимо</w:t>
            </w:r>
          </w:p>
        </w:tc>
        <w:tc>
          <w:tcPr>
            <w:tcW w:w="851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7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 кроме итоговой</w:t>
            </w:r>
          </w:p>
        </w:tc>
        <w:tc>
          <w:tcPr>
            <w:tcW w:w="600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</w:tcPr>
          <w:p w:rsidR="00B75887" w:rsidRPr="00A1781D" w:rsidRDefault="00B75887" w:rsidP="005233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хххххххххххх00000000</w:t>
            </w:r>
          </w:p>
        </w:tc>
        <w:tc>
          <w:tcPr>
            <w:tcW w:w="1300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:rsidR="00B75887" w:rsidRPr="00A1781D" w:rsidRDefault="00B75887" w:rsidP="00D65A32">
            <w:pPr>
              <w:rPr>
                <w:sz w:val="18"/>
                <w:szCs w:val="18"/>
              </w:rPr>
            </w:pPr>
          </w:p>
        </w:tc>
        <w:tc>
          <w:tcPr>
            <w:tcW w:w="3751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1 структура показателей не соответствует установленным требованиям (хххххххххххх00000000)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62" w:author="Зайцев Павел Борисович" w:date="2019-06-19T18:01:00Z">
              <w:r w:rsidR="00FA5EB6" w:rsidRPr="00FA5EB6">
                <w:rPr>
                  <w:rStyle w:val="aff1"/>
                  <w:rPrChange w:id="163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del w:id="164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D56D40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700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разделов 1 и 3</w:t>
            </w:r>
          </w:p>
        </w:tc>
        <w:tc>
          <w:tcPr>
            <w:tcW w:w="600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 00</w:t>
            </w:r>
          </w:p>
        </w:tc>
        <w:tc>
          <w:tcPr>
            <w:tcW w:w="1300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3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751" w:type="dxa"/>
          </w:tcPr>
          <w:p w:rsidR="00B75887" w:rsidRPr="00A1781D" w:rsidRDefault="00B75887" w:rsidP="00864A7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Графа 8 разделов 1 и 3 Сведений ф. 0503164 не </w:t>
            </w:r>
            <w:proofErr w:type="spellStart"/>
            <w:r w:rsidRPr="00A1781D">
              <w:rPr>
                <w:sz w:val="18"/>
                <w:szCs w:val="18"/>
              </w:rPr>
              <w:t>заполняется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65" w:author="Зайцев Павел Борисович" w:date="2019-06-19T18:01:00Z">
              <w:r w:rsidR="00FA5EB6" w:rsidRPr="00FA5EB6">
                <w:rPr>
                  <w:rStyle w:val="aff1"/>
                  <w:rPrChange w:id="166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167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</w:tcPr>
          <w:p w:rsidR="00B75887" w:rsidRPr="00A1781D" w:rsidRDefault="00B75887" w:rsidP="007F5CB1">
            <w:pPr>
              <w:rPr>
                <w:sz w:val="18"/>
                <w:szCs w:val="18"/>
              </w:rPr>
            </w:pPr>
          </w:p>
        </w:tc>
      </w:tr>
      <w:tr w:rsidR="00B75887" w:rsidRPr="00A1781D" w:rsidTr="00483716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F85F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F85F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раздела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F85F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646E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 значения от 01 до 34 и 99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F85F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6E6E5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646E7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8 раздела 2 Сведений ф. 0503164 отражаются коды: от 01 до 34 и 99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 w:rsidR="00A1781D"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168" w:author="Зайцев Павел Борисович" w:date="2019-06-19T18:01:00Z">
              <w:r w:rsidR="00FA5EB6" w:rsidRPr="00FA5EB6">
                <w:rPr>
                  <w:rStyle w:val="aff1"/>
                  <w:rPrChange w:id="169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del w:id="170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887" w:rsidRPr="00A1781D" w:rsidRDefault="00B75887" w:rsidP="00646E78">
            <w:pPr>
              <w:rPr>
                <w:sz w:val="18"/>
                <w:szCs w:val="18"/>
              </w:rPr>
            </w:pPr>
          </w:p>
        </w:tc>
      </w:tr>
    </w:tbl>
    <w:p w:rsidR="00DD5118" w:rsidRPr="00A1781D" w:rsidRDefault="00DD5118" w:rsidP="00D44E80">
      <w:pPr>
        <w:tabs>
          <w:tab w:val="left" w:pos="2340"/>
        </w:tabs>
        <w:rPr>
          <w:sz w:val="18"/>
          <w:szCs w:val="18"/>
        </w:rPr>
      </w:pPr>
    </w:p>
    <w:p w:rsidR="00D44E80" w:rsidRPr="00A1781D" w:rsidRDefault="00D44E80" w:rsidP="00D44E80">
      <w:pPr>
        <w:tabs>
          <w:tab w:val="left" w:pos="2340"/>
        </w:tabs>
        <w:rPr>
          <w:sz w:val="18"/>
          <w:szCs w:val="18"/>
        </w:rPr>
      </w:pPr>
      <w:r w:rsidRPr="00A1781D">
        <w:rPr>
          <w:sz w:val="18"/>
          <w:szCs w:val="18"/>
        </w:rPr>
        <w:t>*- соотношение должно быть выполнено для каждой строки (графы).</w:t>
      </w:r>
    </w:p>
    <w:p w:rsidR="00FC3EC2" w:rsidRPr="00A1781D" w:rsidRDefault="00FC3EC2" w:rsidP="00223F58">
      <w:pPr>
        <w:rPr>
          <w:sz w:val="18"/>
          <w:szCs w:val="18"/>
        </w:rPr>
      </w:pPr>
    </w:p>
    <w:p w:rsidR="00FC3EC2" w:rsidRPr="00A1781D" w:rsidRDefault="0045001E" w:rsidP="00CC5C9A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171" w:name="_Toc506404008"/>
      <w:r w:rsidRPr="00A1781D">
        <w:rPr>
          <w:b/>
          <w:sz w:val="18"/>
          <w:szCs w:val="18"/>
        </w:rPr>
        <w:lastRenderedPageBreak/>
        <w:t>1</w:t>
      </w:r>
      <w:r w:rsidR="00CC5C9A" w:rsidRPr="00A1781D">
        <w:rPr>
          <w:b/>
          <w:sz w:val="18"/>
          <w:szCs w:val="18"/>
        </w:rPr>
        <w:t>8</w:t>
      </w:r>
      <w:r w:rsidRPr="00A1781D">
        <w:rPr>
          <w:b/>
          <w:sz w:val="18"/>
          <w:szCs w:val="18"/>
        </w:rPr>
        <w:t xml:space="preserve">. </w:t>
      </w:r>
      <w:r w:rsidR="00FC3EC2" w:rsidRPr="00A1781D">
        <w:rPr>
          <w:b/>
          <w:sz w:val="18"/>
          <w:szCs w:val="18"/>
        </w:rPr>
        <w:t>Сведения об исполнении мероприятий в рамках целевых программ ф. 0503166</w:t>
      </w:r>
      <w:bookmarkEnd w:id="171"/>
    </w:p>
    <w:p w:rsidR="00FC3EC2" w:rsidRPr="00A1781D" w:rsidRDefault="00FC3EC2" w:rsidP="00F505AE">
      <w:pPr>
        <w:rPr>
          <w:b/>
          <w:sz w:val="18"/>
          <w:szCs w:val="18"/>
        </w:rPr>
      </w:pPr>
    </w:p>
    <w:p w:rsidR="00F505AE" w:rsidRPr="00A1781D" w:rsidRDefault="00F505AE" w:rsidP="00F505AE">
      <w:pPr>
        <w:rPr>
          <w:sz w:val="18"/>
          <w:szCs w:val="18"/>
        </w:rPr>
      </w:pPr>
    </w:p>
    <w:p w:rsidR="00322233" w:rsidRPr="00A1781D" w:rsidRDefault="00F505AE" w:rsidP="00F505AE">
      <w:pPr>
        <w:jc w:val="both"/>
        <w:rPr>
          <w:sz w:val="18"/>
          <w:szCs w:val="18"/>
        </w:rPr>
      </w:pPr>
      <w:r w:rsidRPr="00A1781D">
        <w:rPr>
          <w:sz w:val="18"/>
          <w:szCs w:val="18"/>
        </w:rPr>
        <w:t xml:space="preserve">В гр. 2 должны отражаться </w:t>
      </w:r>
      <w:r w:rsidR="00322233" w:rsidRPr="00A1781D">
        <w:rPr>
          <w:sz w:val="18"/>
          <w:szCs w:val="18"/>
        </w:rPr>
        <w:t xml:space="preserve">коды </w:t>
      </w:r>
      <w:r w:rsidRPr="00A1781D">
        <w:rPr>
          <w:sz w:val="18"/>
          <w:szCs w:val="18"/>
        </w:rPr>
        <w:t>целевы</w:t>
      </w:r>
      <w:r w:rsidR="00322233" w:rsidRPr="00A1781D">
        <w:rPr>
          <w:sz w:val="18"/>
          <w:szCs w:val="18"/>
        </w:rPr>
        <w:t>х</w:t>
      </w:r>
      <w:r w:rsidRPr="00A1781D">
        <w:rPr>
          <w:sz w:val="18"/>
          <w:szCs w:val="18"/>
        </w:rPr>
        <w:t xml:space="preserve"> стат</w:t>
      </w:r>
      <w:r w:rsidR="00322233" w:rsidRPr="00A1781D">
        <w:rPr>
          <w:sz w:val="18"/>
          <w:szCs w:val="18"/>
        </w:rPr>
        <w:t>ей</w:t>
      </w:r>
      <w:r w:rsidR="004B48D5" w:rsidRPr="00A1781D">
        <w:rPr>
          <w:sz w:val="18"/>
          <w:szCs w:val="18"/>
        </w:rPr>
        <w:t xml:space="preserve"> </w:t>
      </w:r>
      <w:r w:rsidR="003A0793" w:rsidRPr="00B9340B">
        <w:rPr>
          <w:i/>
          <w:sz w:val="22"/>
          <w:szCs w:val="28"/>
        </w:rPr>
        <w:t>08 5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10</w:t>
      </w:r>
      <w:proofErr w:type="gramStart"/>
      <w:r w:rsidR="003A0793" w:rsidRPr="00B9340B">
        <w:rPr>
          <w:i/>
          <w:sz w:val="22"/>
          <w:szCs w:val="28"/>
        </w:rPr>
        <w:t> Б</w:t>
      </w:r>
      <w:proofErr w:type="gramEnd"/>
      <w:r w:rsidR="003A0793" w:rsidRPr="00B9340B">
        <w:rPr>
          <w:i/>
          <w:sz w:val="22"/>
          <w:szCs w:val="28"/>
        </w:rPr>
        <w:t>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11 5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11 6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12 6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13 6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14 7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15 Г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17 Б 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16 Ч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, 21 4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21 6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21 7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22 7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22 8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22 9 хх, 22 Б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23 5 хх</w:t>
      </w:r>
      <w:r w:rsidR="003A0793" w:rsidRPr="00B9340B">
        <w:rPr>
          <w:sz w:val="22"/>
          <w:szCs w:val="28"/>
        </w:rPr>
        <w:t xml:space="preserve">, , </w:t>
      </w:r>
      <w:r w:rsidR="003A0793" w:rsidRPr="00B9340B">
        <w:rPr>
          <w:i/>
          <w:sz w:val="22"/>
          <w:szCs w:val="28"/>
        </w:rPr>
        <w:t>28 6 хх</w:t>
      </w:r>
      <w:r w:rsidR="003A0793" w:rsidRPr="00B9340B">
        <w:rPr>
          <w:sz w:val="22"/>
          <w:szCs w:val="28"/>
        </w:rPr>
        <w:t xml:space="preserve">, </w:t>
      </w:r>
      <w:r w:rsidR="00D56AFA" w:rsidRPr="00425A5F">
        <w:rPr>
          <w:i/>
          <w:sz w:val="22"/>
          <w:szCs w:val="28"/>
        </w:rPr>
        <w:t>32 6 хх</w:t>
      </w:r>
      <w:r w:rsidR="00D56AFA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34 К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37 4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42 7 хх</w:t>
      </w:r>
      <w:r w:rsidR="003A0793" w:rsidRPr="00B9340B">
        <w:rPr>
          <w:sz w:val="22"/>
          <w:szCs w:val="28"/>
        </w:rPr>
        <w:t xml:space="preserve">,  </w:t>
      </w:r>
      <w:r w:rsidR="003A0793" w:rsidRPr="00B9340B">
        <w:rPr>
          <w:i/>
          <w:sz w:val="22"/>
          <w:szCs w:val="28"/>
        </w:rPr>
        <w:t>45 2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99 1 хх, 99 2 хх</w:t>
      </w:r>
      <w:r w:rsidR="003A0793" w:rsidRPr="00B9340B">
        <w:rPr>
          <w:sz w:val="22"/>
          <w:szCs w:val="28"/>
        </w:rPr>
        <w:t xml:space="preserve">, </w:t>
      </w:r>
      <w:r w:rsidR="003A0793" w:rsidRPr="00B9340B">
        <w:rPr>
          <w:i/>
          <w:sz w:val="22"/>
          <w:szCs w:val="28"/>
        </w:rPr>
        <w:t>99 4 хх, 99 8 хх</w:t>
      </w:r>
      <w:proofErr w:type="gramStart"/>
      <w:r w:rsidR="003A0793" w:rsidRPr="0018229D">
        <w:rPr>
          <w:sz w:val="28"/>
          <w:szCs w:val="28"/>
        </w:rPr>
        <w:t>.</w:t>
      </w:r>
      <w:r w:rsidR="00322233" w:rsidRPr="00A1781D">
        <w:rPr>
          <w:sz w:val="18"/>
          <w:szCs w:val="18"/>
        </w:rPr>
        <w:t>.</w:t>
      </w:r>
      <w:proofErr w:type="gramEnd"/>
    </w:p>
    <w:p w:rsidR="00322233" w:rsidRPr="00A1781D" w:rsidRDefault="00322233" w:rsidP="00F505AE">
      <w:pPr>
        <w:jc w:val="both"/>
        <w:rPr>
          <w:sz w:val="18"/>
          <w:szCs w:val="18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405"/>
        <w:gridCol w:w="720"/>
        <w:gridCol w:w="616"/>
        <w:gridCol w:w="1980"/>
        <w:gridCol w:w="834"/>
        <w:gridCol w:w="3398"/>
      </w:tblGrid>
      <w:tr w:rsidR="00F44AF1" w:rsidRPr="00A1781D" w:rsidTr="00E77784">
        <w:trPr>
          <w:trHeight w:val="725"/>
          <w:tblHeader/>
          <w:jc w:val="center"/>
        </w:trPr>
        <w:tc>
          <w:tcPr>
            <w:tcW w:w="543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405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20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16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80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34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398" w:type="dxa"/>
          </w:tcPr>
          <w:p w:rsidR="00F44AF1" w:rsidRPr="00A1781D" w:rsidRDefault="00F44AF1" w:rsidP="00E7778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</w:p>
        </w:tc>
      </w:tr>
      <w:tr w:rsidR="00F44AF1" w:rsidRPr="00A1781D" w:rsidTr="00E77784">
        <w:trPr>
          <w:trHeight w:val="801"/>
          <w:jc w:val="center"/>
        </w:trPr>
        <w:tc>
          <w:tcPr>
            <w:tcW w:w="543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405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16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34" w:type="dxa"/>
          </w:tcPr>
          <w:p w:rsidR="00F44AF1" w:rsidRPr="00A1781D" w:rsidRDefault="00F44AF1" w:rsidP="00E7778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4-5</w:t>
            </w:r>
          </w:p>
        </w:tc>
        <w:tc>
          <w:tcPr>
            <w:tcW w:w="3398" w:type="dxa"/>
          </w:tcPr>
          <w:p w:rsidR="00F44AF1" w:rsidRPr="00A1781D" w:rsidRDefault="00F44AF1" w:rsidP="00F44AF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6 &lt;&gt; Гр.4 – Гр. 5 -  недопустимо</w:t>
            </w:r>
          </w:p>
        </w:tc>
      </w:tr>
    </w:tbl>
    <w:p w:rsidR="00F44AF1" w:rsidRPr="00A1781D" w:rsidRDefault="00F44AF1" w:rsidP="00F505AE">
      <w:pPr>
        <w:jc w:val="both"/>
        <w:rPr>
          <w:sz w:val="18"/>
          <w:szCs w:val="18"/>
        </w:rPr>
      </w:pPr>
    </w:p>
    <w:p w:rsidR="00803FB7" w:rsidRPr="00A1781D" w:rsidRDefault="00803FB7" w:rsidP="00F505AE">
      <w:pPr>
        <w:rPr>
          <w:sz w:val="18"/>
          <w:szCs w:val="18"/>
        </w:rPr>
      </w:pPr>
    </w:p>
    <w:p w:rsidR="00D96A14" w:rsidRPr="00A1781D" w:rsidRDefault="00ED3CAD" w:rsidP="00F234EB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172" w:name="_Toc312766966"/>
      <w:bookmarkStart w:id="173" w:name="_Toc424750560"/>
      <w:bookmarkStart w:id="174" w:name="_Toc506404009"/>
      <w:r w:rsidRPr="00A1781D">
        <w:rPr>
          <w:b/>
          <w:sz w:val="18"/>
          <w:szCs w:val="18"/>
        </w:rPr>
        <w:t>1</w:t>
      </w:r>
      <w:r w:rsidR="00CC5C9A" w:rsidRPr="00A1781D">
        <w:rPr>
          <w:b/>
          <w:sz w:val="18"/>
          <w:szCs w:val="18"/>
        </w:rPr>
        <w:t>9</w:t>
      </w:r>
      <w:r w:rsidR="00D96A14" w:rsidRPr="00A1781D">
        <w:rPr>
          <w:b/>
          <w:sz w:val="18"/>
          <w:szCs w:val="18"/>
        </w:rPr>
        <w:t>. Сведения о движении нефинансовых активов ф.0503168</w:t>
      </w:r>
      <w:bookmarkEnd w:id="172"/>
      <w:r w:rsidR="00B35090" w:rsidRPr="00A1781D">
        <w:rPr>
          <w:rStyle w:val="afe"/>
          <w:b/>
          <w:sz w:val="18"/>
          <w:szCs w:val="18"/>
        </w:rPr>
        <w:footnoteReference w:id="7"/>
      </w:r>
      <w:bookmarkEnd w:id="173"/>
      <w:bookmarkEnd w:id="174"/>
    </w:p>
    <w:p w:rsidR="00A90B83" w:rsidRPr="00A1781D" w:rsidRDefault="00A90B83" w:rsidP="00A90B83">
      <w:r w:rsidRPr="00A1781D">
        <w:t>КС 1-1</w:t>
      </w:r>
      <w:r w:rsidR="00056E96" w:rsidRPr="00A1781D">
        <w:t>5</w:t>
      </w:r>
      <w:r w:rsidRPr="00A1781D">
        <w:t xml:space="preserve"> применяются к разделам 1 и 2.</w:t>
      </w:r>
    </w:p>
    <w:p w:rsidR="00D96A14" w:rsidRPr="00A1781D" w:rsidRDefault="00D96A14" w:rsidP="00D96A14">
      <w:pPr>
        <w:rPr>
          <w:b/>
          <w:sz w:val="18"/>
          <w:szCs w:val="18"/>
        </w:rPr>
      </w:pPr>
    </w:p>
    <w:tbl>
      <w:tblPr>
        <w:tblW w:w="10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341"/>
        <w:gridCol w:w="784"/>
        <w:gridCol w:w="616"/>
        <w:gridCol w:w="1980"/>
        <w:gridCol w:w="834"/>
        <w:gridCol w:w="3255"/>
        <w:gridCol w:w="794"/>
        <w:gridCol w:w="709"/>
      </w:tblGrid>
      <w:tr w:rsidR="006847AC" w:rsidRPr="00A1781D" w:rsidTr="00A9655A">
        <w:trPr>
          <w:trHeight w:val="725"/>
          <w:tblHeader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255" w:type="dxa"/>
          </w:tcPr>
          <w:p w:rsidR="006847AC" w:rsidRPr="00A1781D" w:rsidRDefault="006847AC" w:rsidP="00F35D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:rsidR="006847AC" w:rsidRDefault="006847AC">
            <w:pPr>
              <w:suppressAutoHyphens w:val="0"/>
              <w:rPr>
                <w:sz w:val="18"/>
                <w:szCs w:val="18"/>
              </w:rPr>
            </w:pPr>
          </w:p>
          <w:p w:rsidR="006847AC" w:rsidRPr="00A1781D" w:rsidRDefault="006847AC" w:rsidP="00684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ошибки</w:t>
            </w:r>
          </w:p>
        </w:tc>
        <w:tc>
          <w:tcPr>
            <w:tcW w:w="709" w:type="dxa"/>
          </w:tcPr>
          <w:p w:rsidR="006847AC" w:rsidRDefault="006847AC">
            <w:pPr>
              <w:suppressAutoHyphens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Субьект</w:t>
            </w:r>
            <w:proofErr w:type="spellEnd"/>
            <w:r>
              <w:rPr>
                <w:sz w:val="18"/>
                <w:szCs w:val="18"/>
              </w:rPr>
              <w:t xml:space="preserve"> отчетности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341" w:type="dxa"/>
          </w:tcPr>
          <w:p w:rsidR="006847AC" w:rsidRDefault="006847AC" w:rsidP="005156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010-018, 070-074,  080-081,110, 130, 150-153, 170-172,190,230,250, 260-268, 320, 360, 380, 420, 440,450</w:t>
            </w:r>
          </w:p>
          <w:p w:rsidR="006847AC" w:rsidRPr="00A1781D" w:rsidRDefault="006847AC" w:rsidP="0051560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4" w:type="dxa"/>
          </w:tcPr>
          <w:p w:rsidR="006847AC" w:rsidRPr="00A1781D" w:rsidRDefault="006847AC" w:rsidP="0071500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34E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</w:tcPr>
          <w:p w:rsidR="006847AC" w:rsidRPr="00A1781D" w:rsidRDefault="006847AC" w:rsidP="00C1028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 + 5 - 8</w:t>
            </w:r>
          </w:p>
        </w:tc>
        <w:tc>
          <w:tcPr>
            <w:tcW w:w="3255" w:type="dxa"/>
          </w:tcPr>
          <w:p w:rsidR="006847AC" w:rsidRPr="00A1781D" w:rsidRDefault="006847AC" w:rsidP="0071500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11 &lt;&gt; Гр.4 + Гр.5 - Гр.8 – недопустимо </w:t>
            </w:r>
          </w:p>
        </w:tc>
        <w:tc>
          <w:tcPr>
            <w:tcW w:w="794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341" w:type="dxa"/>
          </w:tcPr>
          <w:p w:rsidR="006847AC" w:rsidRPr="00A1781D" w:rsidRDefault="006847AC" w:rsidP="00DE2634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050-058, 120, 270-278, 330, 370, 430, 480</w:t>
            </w:r>
            <w:r w:rsidRPr="00A1781D">
              <w:rPr>
                <w:sz w:val="18"/>
                <w:szCs w:val="18"/>
              </w:rPr>
              <w:t>)</w:t>
            </w:r>
            <w:proofErr w:type="gramEnd"/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34E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</w:tcPr>
          <w:p w:rsidR="006847AC" w:rsidRPr="00A1781D" w:rsidRDefault="006847AC" w:rsidP="00C10287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 + 8</w:t>
            </w:r>
          </w:p>
        </w:tc>
        <w:tc>
          <w:tcPr>
            <w:tcW w:w="3255" w:type="dxa"/>
          </w:tcPr>
          <w:p w:rsidR="006847AC" w:rsidRPr="00A1781D" w:rsidRDefault="006847AC" w:rsidP="0070624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11 &lt;&gt; Гр.4 + Гр.8 – недопустимо, </w:t>
            </w:r>
          </w:p>
        </w:tc>
        <w:tc>
          <w:tcPr>
            <w:tcW w:w="794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011 + 012 + 013 + 014 + 015 + 016 + 017 + 018 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255" w:type="dxa"/>
          </w:tcPr>
          <w:p w:rsidR="006847AC" w:rsidRPr="00A1781D" w:rsidRDefault="006847AC" w:rsidP="00F35D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010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тр.011 + Стр.012 + Стр.013 + Стр.014 + Стр.015 + Стр.016 + Стр.017 + Стр.018– недопустимо</w:t>
            </w:r>
          </w:p>
        </w:tc>
        <w:tc>
          <w:tcPr>
            <w:tcW w:w="794" w:type="dxa"/>
          </w:tcPr>
          <w:p w:rsidR="006847AC" w:rsidRPr="00A1781D" w:rsidRDefault="006847AC" w:rsidP="00F35D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3255" w:type="dxa"/>
          </w:tcPr>
          <w:p w:rsidR="006847AC" w:rsidRPr="00A1781D" w:rsidRDefault="006847AC" w:rsidP="00F35D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тр.051 + Стр.052 + Стр.053 + Стр.054 + Стр.055 + Стр.056 + Стр.057 + Стр.058 по графе 4– недопустимо</w:t>
            </w:r>
          </w:p>
        </w:tc>
        <w:tc>
          <w:tcPr>
            <w:tcW w:w="794" w:type="dxa"/>
          </w:tcPr>
          <w:p w:rsidR="006847AC" w:rsidRPr="00A1781D" w:rsidRDefault="006847AC" w:rsidP="00F35D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3255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тр.051 + Стр.052 + Стр.053 + Стр.054 + Стр.055 + Стр.056 + Стр.057 + Стр.058 по графе 8– недопустимо</w:t>
            </w:r>
          </w:p>
        </w:tc>
        <w:tc>
          <w:tcPr>
            <w:tcW w:w="794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3255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тр.051 + Стр.052 + Стр.053 + Стр.054 + Стр.055 + Стр.056 + Стр.057 + Стр.058 по графе 9– недопустимо</w:t>
            </w:r>
          </w:p>
        </w:tc>
        <w:tc>
          <w:tcPr>
            <w:tcW w:w="794" w:type="dxa"/>
          </w:tcPr>
          <w:p w:rsidR="006847AC" w:rsidRPr="00A1781D" w:rsidRDefault="006847AC" w:rsidP="00BE64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6.1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3255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тр.051 + Стр.052 + Стр.053 + Стр.054 + Стр.055 + Стр.056 + Стр.057 + Стр.058 по графе 10– недопустимо</w:t>
            </w:r>
          </w:p>
        </w:tc>
        <w:tc>
          <w:tcPr>
            <w:tcW w:w="794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801"/>
          <w:jc w:val="center"/>
        </w:trPr>
        <w:tc>
          <w:tcPr>
            <w:tcW w:w="543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6.2</w:t>
            </w:r>
          </w:p>
        </w:tc>
        <w:tc>
          <w:tcPr>
            <w:tcW w:w="1341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</w:t>
            </w:r>
          </w:p>
        </w:tc>
        <w:tc>
          <w:tcPr>
            <w:tcW w:w="784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051 + 052 + 053 + 054 + 055 + 056 + 057 + 058</w:t>
            </w:r>
          </w:p>
        </w:tc>
        <w:tc>
          <w:tcPr>
            <w:tcW w:w="834" w:type="dxa"/>
          </w:tcPr>
          <w:p w:rsidR="006847AC" w:rsidRPr="00A1781D" w:rsidRDefault="006847AC" w:rsidP="00BE644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3255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тр.051 + Стр.052 + Стр.053 + Стр.054 + Стр.055 + Стр.056 + Стр.057 + Стр.058 по графе 11– недопустимо</w:t>
            </w:r>
          </w:p>
        </w:tc>
        <w:tc>
          <w:tcPr>
            <w:tcW w:w="794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630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341" w:type="dxa"/>
          </w:tcPr>
          <w:p w:rsidR="006847AC" w:rsidRPr="00A1781D" w:rsidRDefault="006847AC" w:rsidP="00421C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060 </w:t>
            </w:r>
          </w:p>
        </w:tc>
        <w:tc>
          <w:tcPr>
            <w:tcW w:w="784" w:type="dxa"/>
          </w:tcPr>
          <w:p w:rsidR="006847AC" w:rsidRPr="00A1781D" w:rsidRDefault="006847AC" w:rsidP="00421C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5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тр.061 + Стр.062 + Стр.063 + Стр.064 + Стр. 065 + Стр. 066 + Стр.067 + Стр.068 по графе 4 – недопустимо </w:t>
            </w:r>
          </w:p>
        </w:tc>
        <w:tc>
          <w:tcPr>
            <w:tcW w:w="794" w:type="dxa"/>
          </w:tcPr>
          <w:p w:rsidR="006847AC" w:rsidRDefault="006847AC">
            <w:pPr>
              <w:suppressAutoHyphens w:val="0"/>
              <w:rPr>
                <w:sz w:val="18"/>
                <w:szCs w:val="18"/>
              </w:rPr>
            </w:pPr>
          </w:p>
          <w:p w:rsidR="006847AC" w:rsidRDefault="006847AC">
            <w:pPr>
              <w:suppressAutoHyphens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  <w:p w:rsidR="006847AC" w:rsidRPr="00A1781D" w:rsidRDefault="006847AC" w:rsidP="006840FE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67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тр.061 + Стр.062 + Стр.063 + Стр.064 + Стр. 065 + Стр. </w:t>
            </w:r>
            <w:r>
              <w:rPr>
                <w:sz w:val="18"/>
                <w:szCs w:val="18"/>
              </w:rPr>
              <w:lastRenderedPageBreak/>
              <w:t xml:space="preserve">066 + Стр.067 + Стр.068 </w:t>
            </w:r>
            <w:r w:rsidRPr="00A1781D">
              <w:rPr>
                <w:sz w:val="18"/>
                <w:szCs w:val="18"/>
              </w:rPr>
              <w:t>по графе</w:t>
            </w:r>
            <w:r>
              <w:rPr>
                <w:sz w:val="18"/>
                <w:szCs w:val="18"/>
              </w:rPr>
              <w:t xml:space="preserve"> 5 - недопустимо</w:t>
            </w:r>
          </w:p>
        </w:tc>
        <w:tc>
          <w:tcPr>
            <w:tcW w:w="794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</w:t>
            </w:r>
            <w:r>
              <w:rPr>
                <w:sz w:val="18"/>
                <w:szCs w:val="18"/>
              </w:rPr>
              <w:lastRenderedPageBreak/>
              <w:t xml:space="preserve">ГРБС </w:t>
            </w:r>
          </w:p>
        </w:tc>
      </w:tr>
      <w:tr w:rsidR="006847AC" w:rsidRPr="00A1781D" w:rsidTr="00A9655A">
        <w:trPr>
          <w:trHeight w:val="405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7.2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тр.061 + Стр.062 + Стр.063 + Стр.064 + Стр. 065 + Стр. 066 + Стр.067 + Стр.068 </w:t>
            </w:r>
            <w:r w:rsidRPr="00A1781D">
              <w:rPr>
                <w:sz w:val="18"/>
                <w:szCs w:val="18"/>
              </w:rPr>
              <w:t>по графе</w:t>
            </w:r>
            <w:r>
              <w:rPr>
                <w:sz w:val="18"/>
                <w:szCs w:val="18"/>
              </w:rPr>
              <w:t xml:space="preserve"> 8 - недопустимо</w:t>
            </w:r>
          </w:p>
        </w:tc>
        <w:tc>
          <w:tcPr>
            <w:tcW w:w="794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495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тр.061 + Стр.062 + Стр.063 + Стр.064 + Стр. 065 + Стр. 066 + Стр.067 + Стр.068 по графе 9 - недопустимо</w:t>
            </w:r>
          </w:p>
        </w:tc>
        <w:tc>
          <w:tcPr>
            <w:tcW w:w="794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705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тр.061 + Стр.062 + Стр.063 + Стр.064 + Стр. 065 + Стр. 066 + Стр.067 + Стр.068 по графе 10 - недопустимо</w:t>
            </w:r>
          </w:p>
        </w:tc>
        <w:tc>
          <w:tcPr>
            <w:tcW w:w="794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405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061 + 062 + 063 + 064+ 065 + 066 + 067 + 068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060</w:t>
            </w:r>
            <w:proofErr w:type="gramStart"/>
            <w:r w:rsidRPr="00A1781D">
              <w:rPr>
                <w:sz w:val="18"/>
                <w:szCs w:val="18"/>
              </w:rPr>
              <w:t xml:space="preserve"> 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тр.061 + Стр.062 + Стр.063 + Стр.064 + Стр. 065 + Стр. 066 + Стр.067 + Стр.068 по графе 11 - недопустимо</w:t>
            </w:r>
          </w:p>
        </w:tc>
        <w:tc>
          <w:tcPr>
            <w:tcW w:w="794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491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1341" w:type="dxa"/>
          </w:tcPr>
          <w:p w:rsidR="006847AC" w:rsidRPr="00A1781D" w:rsidRDefault="006847AC" w:rsidP="00421C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070 </w:t>
            </w:r>
          </w:p>
        </w:tc>
        <w:tc>
          <w:tcPr>
            <w:tcW w:w="784" w:type="dxa"/>
          </w:tcPr>
          <w:p w:rsidR="006847AC" w:rsidRPr="00A1781D" w:rsidRDefault="006847AC" w:rsidP="00421C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071 + 072 + 073 + 074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255" w:type="dxa"/>
          </w:tcPr>
          <w:p w:rsidR="006847AC" w:rsidRPr="00A1781D" w:rsidRDefault="006847AC" w:rsidP="009F27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070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тр.071 + Стр.072 + Стр.073 + Стр. 074- недопустимо </w:t>
            </w:r>
          </w:p>
        </w:tc>
        <w:tc>
          <w:tcPr>
            <w:tcW w:w="794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524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150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151+152+153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255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150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тр.151 + Стр.152 + Стр.153– недопустимо</w:t>
            </w:r>
          </w:p>
        </w:tc>
        <w:tc>
          <w:tcPr>
            <w:tcW w:w="794" w:type="dxa"/>
          </w:tcPr>
          <w:p w:rsidR="006847AC" w:rsidRPr="00A1781D" w:rsidRDefault="006847AC" w:rsidP="00085D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363"/>
          <w:jc w:val="center"/>
        </w:trPr>
        <w:tc>
          <w:tcPr>
            <w:tcW w:w="543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1341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8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8, кроме строк 050 – 058, 120, </w:t>
            </w:r>
            <w:r>
              <w:rPr>
                <w:sz w:val="18"/>
                <w:szCs w:val="18"/>
              </w:rPr>
              <w:t xml:space="preserve">270-278, </w:t>
            </w:r>
            <w:r w:rsidRPr="00A1781D">
              <w:rPr>
                <w:sz w:val="18"/>
                <w:szCs w:val="18"/>
              </w:rPr>
              <w:t>330, 370, 430</w:t>
            </w:r>
            <w:r>
              <w:rPr>
                <w:sz w:val="18"/>
                <w:szCs w:val="18"/>
              </w:rPr>
              <w:t>, 480</w:t>
            </w:r>
          </w:p>
        </w:tc>
        <w:tc>
          <w:tcPr>
            <w:tcW w:w="616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980" w:type="dxa"/>
          </w:tcPr>
          <w:p w:rsidR="006847AC" w:rsidRPr="00A1781D" w:rsidRDefault="006847AC" w:rsidP="00745346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9+10</w:t>
            </w:r>
            <w:r w:rsidRPr="00A1781D">
              <w:rPr>
                <w:sz w:val="18"/>
                <w:szCs w:val="18"/>
              </w:rPr>
              <w:t xml:space="preserve">, кроме строк 050 – 058, 120, </w:t>
            </w:r>
            <w:r>
              <w:rPr>
                <w:sz w:val="18"/>
                <w:szCs w:val="18"/>
              </w:rPr>
              <w:t xml:space="preserve">270-278, </w:t>
            </w:r>
            <w:r w:rsidRPr="00A1781D">
              <w:rPr>
                <w:sz w:val="18"/>
                <w:szCs w:val="18"/>
              </w:rPr>
              <w:t>330, 370, 430</w:t>
            </w:r>
            <w:r>
              <w:rPr>
                <w:sz w:val="18"/>
                <w:szCs w:val="18"/>
              </w:rPr>
              <w:t>, 480</w:t>
            </w:r>
          </w:p>
        </w:tc>
        <w:tc>
          <w:tcPr>
            <w:tcW w:w="834" w:type="dxa"/>
          </w:tcPr>
          <w:p w:rsidR="006847AC" w:rsidRPr="00A1781D" w:rsidRDefault="006847AC" w:rsidP="00F35D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255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8 меньше показателей граф 9 + 10 - недопустимо</w:t>
            </w:r>
          </w:p>
        </w:tc>
        <w:tc>
          <w:tcPr>
            <w:tcW w:w="794" w:type="dxa"/>
          </w:tcPr>
          <w:p w:rsidR="006847AC" w:rsidRPr="00A1781D" w:rsidRDefault="006847AC" w:rsidP="00840C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363"/>
          <w:jc w:val="center"/>
        </w:trPr>
        <w:tc>
          <w:tcPr>
            <w:tcW w:w="543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1341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*, кроме</w:t>
            </w:r>
            <w:proofErr w:type="gramStart"/>
            <w:r w:rsidRPr="00A1781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тр. </w:t>
            </w:r>
            <w:r w:rsidRPr="00A1781D">
              <w:rPr>
                <w:sz w:val="18"/>
                <w:szCs w:val="18"/>
              </w:rPr>
              <w:t xml:space="preserve">150, </w:t>
            </w:r>
            <w:r>
              <w:rPr>
                <w:sz w:val="18"/>
                <w:szCs w:val="18"/>
              </w:rPr>
              <w:t xml:space="preserve">Стр. </w:t>
            </w:r>
            <w:r w:rsidRPr="00A1781D">
              <w:rPr>
                <w:sz w:val="18"/>
                <w:szCs w:val="18"/>
              </w:rPr>
              <w:t xml:space="preserve">151, </w:t>
            </w:r>
            <w:r>
              <w:rPr>
                <w:sz w:val="18"/>
                <w:szCs w:val="18"/>
              </w:rPr>
              <w:t xml:space="preserve">Стр. </w:t>
            </w:r>
            <w:r w:rsidRPr="00A1781D">
              <w:rPr>
                <w:sz w:val="18"/>
                <w:szCs w:val="18"/>
              </w:rPr>
              <w:t>440</w:t>
            </w:r>
            <w:r>
              <w:rPr>
                <w:sz w:val="18"/>
                <w:szCs w:val="18"/>
              </w:rPr>
              <w:t>, Стр.060-Стр. 068, Стр. 125,Стр. 160-Стр. 163</w:t>
            </w:r>
          </w:p>
        </w:tc>
        <w:tc>
          <w:tcPr>
            <w:tcW w:w="784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16" w:type="dxa"/>
          </w:tcPr>
          <w:p w:rsidR="006847AC" w:rsidRPr="00776932" w:rsidRDefault="006847AC" w:rsidP="00164DA3">
            <w:pPr>
              <w:jc w:val="center"/>
              <w:rPr>
                <w:sz w:val="18"/>
                <w:szCs w:val="18"/>
              </w:rPr>
            </w:pPr>
            <w:r w:rsidRPr="00776932">
              <w:rPr>
                <w:sz w:val="18"/>
                <w:szCs w:val="18"/>
              </w:rPr>
              <w:t>&gt;=0</w:t>
            </w:r>
          </w:p>
        </w:tc>
        <w:tc>
          <w:tcPr>
            <w:tcW w:w="1980" w:type="dxa"/>
          </w:tcPr>
          <w:p w:rsidR="006847AC" w:rsidRPr="00A1781D" w:rsidRDefault="006847AC" w:rsidP="00333983">
            <w:pPr>
              <w:ind w:left="720"/>
              <w:rPr>
                <w:sz w:val="18"/>
                <w:szCs w:val="18"/>
              </w:rPr>
            </w:pPr>
          </w:p>
        </w:tc>
        <w:tc>
          <w:tcPr>
            <w:tcW w:w="834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:rsidR="006847AC" w:rsidRPr="00A1781D" w:rsidRDefault="006847AC" w:rsidP="00AA1D4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Значение гр. 5 </w:t>
            </w:r>
            <w:r w:rsidRPr="00776932">
              <w:rPr>
                <w:sz w:val="18"/>
                <w:szCs w:val="18"/>
              </w:rPr>
              <w:t>&lt;</w:t>
            </w:r>
            <w:r w:rsidRPr="00A1781D">
              <w:rPr>
                <w:sz w:val="18"/>
                <w:szCs w:val="18"/>
              </w:rPr>
              <w:t xml:space="preserve">0 –  требует пояснений 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9" w:type="dxa"/>
          </w:tcPr>
          <w:p w:rsidR="006847AC" w:rsidRDefault="006847AC" w:rsidP="006847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6847AC" w:rsidRPr="00A1781D" w:rsidTr="00A9655A">
        <w:trPr>
          <w:trHeight w:val="363"/>
          <w:jc w:val="center"/>
        </w:trPr>
        <w:tc>
          <w:tcPr>
            <w:tcW w:w="543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1341" w:type="dxa"/>
          </w:tcPr>
          <w:p w:rsidR="006847AC" w:rsidRPr="00A1781D" w:rsidRDefault="006847AC" w:rsidP="00EB370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84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16" w:type="dxa"/>
          </w:tcPr>
          <w:p w:rsidR="006847AC" w:rsidRPr="00776932" w:rsidRDefault="006847AC" w:rsidP="00164DA3">
            <w:pPr>
              <w:jc w:val="center"/>
              <w:rPr>
                <w:sz w:val="18"/>
                <w:szCs w:val="18"/>
              </w:rPr>
            </w:pPr>
            <w:r w:rsidRPr="00776932">
              <w:rPr>
                <w:sz w:val="18"/>
                <w:szCs w:val="18"/>
              </w:rPr>
              <w:t>&gt;=0</w:t>
            </w:r>
          </w:p>
        </w:tc>
        <w:tc>
          <w:tcPr>
            <w:tcW w:w="1980" w:type="dxa"/>
          </w:tcPr>
          <w:p w:rsidR="006847AC" w:rsidRPr="00A1781D" w:rsidRDefault="006847AC" w:rsidP="00333983">
            <w:pPr>
              <w:ind w:left="720"/>
              <w:rPr>
                <w:sz w:val="18"/>
                <w:szCs w:val="18"/>
              </w:rPr>
            </w:pPr>
          </w:p>
        </w:tc>
        <w:tc>
          <w:tcPr>
            <w:tcW w:w="834" w:type="dxa"/>
          </w:tcPr>
          <w:p w:rsidR="006847AC" w:rsidRPr="00A1781D" w:rsidRDefault="006847AC" w:rsidP="00164DA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5" w:type="dxa"/>
          </w:tcPr>
          <w:p w:rsidR="006847AC" w:rsidRPr="00A1781D" w:rsidRDefault="006847AC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Значение гр. 7 </w:t>
            </w:r>
            <w:r w:rsidRPr="00776932">
              <w:rPr>
                <w:sz w:val="18"/>
                <w:szCs w:val="18"/>
              </w:rPr>
              <w:t>&lt;</w:t>
            </w:r>
            <w:r w:rsidRPr="00A1781D">
              <w:rPr>
                <w:sz w:val="18"/>
                <w:szCs w:val="18"/>
              </w:rPr>
              <w:t>0 – требуется пояснение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9" w:type="dxa"/>
          </w:tcPr>
          <w:p w:rsidR="006847AC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</w:t>
            </w:r>
          </w:p>
        </w:tc>
      </w:tr>
      <w:tr w:rsidR="006847AC" w:rsidRPr="00A1781D" w:rsidTr="00A9655A">
        <w:trPr>
          <w:trHeight w:val="531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Разд. 3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333983">
            <w:pPr>
              <w:numPr>
                <w:ilvl w:val="0"/>
                <w:numId w:val="35"/>
              </w:num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Раздела 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4+5-6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7 &lt;&gt; Гр. 4 + Гр.5 – Гр.6 -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30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 xml:space="preserve">тр. 161 + Стр. 162 + Стр.163 </w:t>
            </w:r>
            <w:r w:rsidRPr="00A1781D">
              <w:rPr>
                <w:sz w:val="18"/>
                <w:szCs w:val="18"/>
              </w:rPr>
              <w:t>по графе</w:t>
            </w:r>
            <w:r>
              <w:rPr>
                <w:sz w:val="18"/>
                <w:szCs w:val="18"/>
              </w:rPr>
              <w:t xml:space="preserve"> 4 -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285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 161 + Стр. 162 + Стр.163 по графе 5 -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95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 161 + Стр. 162 + Стр.163 по графе 8 -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88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 161 + Стр. 162 + Стр.163 по графе 9 -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8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 161 + Стр. 162 + Стр.163 по графе 10 -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05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 + 162 + 163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 160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 xml:space="preserve"> С</w:t>
            </w:r>
            <w:proofErr w:type="gramEnd"/>
            <w:r>
              <w:rPr>
                <w:sz w:val="18"/>
                <w:szCs w:val="18"/>
              </w:rPr>
              <w:t>тр. 161 + Стр. 162 + Стр.163 по графе 11 -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95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 + 262 + 263 +264 + 265 + 266 +267 + 268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Стр.261</w:t>
            </w:r>
            <w:proofErr w:type="gramStart"/>
            <w:r>
              <w:rPr>
                <w:sz w:val="18"/>
                <w:szCs w:val="18"/>
              </w:rPr>
              <w:t xml:space="preserve"> + С</w:t>
            </w:r>
            <w:proofErr w:type="gramEnd"/>
            <w:r>
              <w:rPr>
                <w:sz w:val="18"/>
                <w:szCs w:val="18"/>
              </w:rPr>
              <w:t>тр.262 + Стр.263 + Стр.264 + Стр.265 + Стр.266 + Стр.267 + Стр.268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2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 + 272 + 273 + 274 + 275 + 276 + 277 + 278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Стр.270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Pr="009C1161">
              <w:rPr>
                <w:sz w:val="18"/>
                <w:szCs w:val="18"/>
              </w:rPr>
              <w:t xml:space="preserve">&lt;&gt; </w:t>
            </w:r>
            <w:r w:rsidRPr="00A1781D">
              <w:rPr>
                <w:sz w:val="18"/>
                <w:szCs w:val="18"/>
              </w:rPr>
              <w:t>С</w:t>
            </w:r>
            <w:proofErr w:type="gramEnd"/>
            <w:r w:rsidRPr="00A1781D">
              <w:rPr>
                <w:sz w:val="18"/>
                <w:szCs w:val="18"/>
              </w:rPr>
              <w:t>тр.</w:t>
            </w:r>
            <w:r>
              <w:rPr>
                <w:sz w:val="18"/>
                <w:szCs w:val="18"/>
              </w:rPr>
              <w:t xml:space="preserve"> 271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272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273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274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275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276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 xml:space="preserve">277 + </w:t>
            </w: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>278 по графе 4 -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315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 w:rsidRPr="009C1161">
              <w:rPr>
                <w:sz w:val="18"/>
                <w:szCs w:val="18"/>
              </w:rPr>
              <w:t>271 + 272 + 273 + 274 + 275 + 276 + 277 + 278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Стр.270</w:t>
            </w:r>
            <w:proofErr w:type="gramStart"/>
            <w:r w:rsidRPr="0063401E">
              <w:rPr>
                <w:sz w:val="18"/>
                <w:szCs w:val="18"/>
              </w:rPr>
              <w:t xml:space="preserve"> &lt;&gt; С</w:t>
            </w:r>
            <w:proofErr w:type="gramEnd"/>
            <w:r w:rsidRPr="0063401E">
              <w:rPr>
                <w:sz w:val="18"/>
                <w:szCs w:val="18"/>
              </w:rPr>
              <w:t>тр. 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</w:t>
            </w:r>
            <w:r w:rsidRPr="006340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по графе 8 </w:t>
            </w:r>
            <w:r w:rsidRPr="0063401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Pr="0063401E">
              <w:rPr>
                <w:sz w:val="18"/>
                <w:szCs w:val="18"/>
              </w:rPr>
              <w:t>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27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 w:rsidRPr="009C1161">
              <w:rPr>
                <w:sz w:val="18"/>
                <w:szCs w:val="18"/>
              </w:rPr>
              <w:t>271 + 272 + 273 + 274 + 275 + 276 + 277 + 278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Стр.270</w:t>
            </w:r>
            <w:proofErr w:type="gramStart"/>
            <w:r w:rsidRPr="0063401E">
              <w:rPr>
                <w:sz w:val="18"/>
                <w:szCs w:val="18"/>
              </w:rPr>
              <w:t xml:space="preserve"> &lt;&gt; С</w:t>
            </w:r>
            <w:proofErr w:type="gramEnd"/>
            <w:r w:rsidRPr="0063401E">
              <w:rPr>
                <w:sz w:val="18"/>
                <w:szCs w:val="18"/>
              </w:rPr>
              <w:t>тр. 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по графе 9 </w:t>
            </w:r>
            <w:r w:rsidRPr="0063401E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18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 w:rsidRPr="009C1161">
              <w:rPr>
                <w:sz w:val="18"/>
                <w:szCs w:val="18"/>
              </w:rPr>
              <w:t>271 + 272 + 273 + 274 + 275 + 276 + 277 + 278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Стр.270</w:t>
            </w:r>
            <w:proofErr w:type="gramStart"/>
            <w:r w:rsidRPr="0063401E">
              <w:rPr>
                <w:sz w:val="18"/>
                <w:szCs w:val="18"/>
              </w:rPr>
              <w:t xml:space="preserve"> &lt;&gt; С</w:t>
            </w:r>
            <w:proofErr w:type="gramEnd"/>
            <w:r w:rsidRPr="0063401E">
              <w:rPr>
                <w:sz w:val="18"/>
                <w:szCs w:val="18"/>
              </w:rPr>
              <w:t>тр. 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по графе 10 </w:t>
            </w:r>
            <w:r w:rsidRPr="0063401E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720"/>
          <w:jc w:val="center"/>
        </w:trPr>
        <w:tc>
          <w:tcPr>
            <w:tcW w:w="543" w:type="dxa"/>
          </w:tcPr>
          <w:p w:rsidR="006847AC" w:rsidRPr="00A1781D" w:rsidRDefault="006847AC" w:rsidP="005A55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341" w:type="dxa"/>
          </w:tcPr>
          <w:p w:rsidR="006847AC" w:rsidRPr="00A1781D" w:rsidRDefault="006847AC" w:rsidP="0033398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78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A1781D" w:rsidRDefault="006847AC" w:rsidP="00776932">
            <w:pPr>
              <w:jc w:val="center"/>
              <w:rPr>
                <w:sz w:val="18"/>
                <w:szCs w:val="18"/>
              </w:rPr>
            </w:pPr>
            <w:r w:rsidRPr="009C1161">
              <w:rPr>
                <w:sz w:val="18"/>
                <w:szCs w:val="18"/>
              </w:rPr>
              <w:t>271 + 272 + 273 + 274 + 275 + 276 + 277 + 278</w:t>
            </w:r>
          </w:p>
        </w:tc>
        <w:tc>
          <w:tcPr>
            <w:tcW w:w="834" w:type="dxa"/>
          </w:tcPr>
          <w:p w:rsidR="006847AC" w:rsidRPr="00A1781D" w:rsidRDefault="006847AC" w:rsidP="00333983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3255" w:type="dxa"/>
          </w:tcPr>
          <w:p w:rsidR="006847AC" w:rsidRPr="00A1781D" w:rsidRDefault="006847AC" w:rsidP="00333983">
            <w:pPr>
              <w:rPr>
                <w:sz w:val="18"/>
                <w:szCs w:val="18"/>
              </w:rPr>
            </w:pPr>
            <w:r w:rsidRPr="0063401E">
              <w:rPr>
                <w:sz w:val="18"/>
                <w:szCs w:val="18"/>
              </w:rPr>
              <w:t>Стр.270</w:t>
            </w:r>
            <w:proofErr w:type="gramStart"/>
            <w:r w:rsidRPr="0063401E">
              <w:rPr>
                <w:sz w:val="18"/>
                <w:szCs w:val="18"/>
              </w:rPr>
              <w:t xml:space="preserve"> &lt;&gt; С</w:t>
            </w:r>
            <w:proofErr w:type="gramEnd"/>
            <w:r w:rsidRPr="0063401E">
              <w:rPr>
                <w:sz w:val="18"/>
                <w:szCs w:val="18"/>
              </w:rPr>
              <w:t>тр. 271 + Стр.272 + Стр.273 + Стр.274 + Стр.275 + Стр.276 + Стр.277 + Стр.278</w:t>
            </w:r>
            <w:r>
              <w:rPr>
                <w:sz w:val="18"/>
                <w:szCs w:val="18"/>
              </w:rPr>
              <w:t xml:space="preserve"> по графе 11 </w:t>
            </w:r>
            <w:r w:rsidRPr="0063401E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794" w:type="dxa"/>
          </w:tcPr>
          <w:p w:rsidR="006847AC" w:rsidRPr="00A1781D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6847A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6847AC" w:rsidRPr="00A1781D" w:rsidTr="00A9655A">
        <w:trPr>
          <w:trHeight w:val="628"/>
          <w:jc w:val="center"/>
        </w:trPr>
        <w:tc>
          <w:tcPr>
            <w:tcW w:w="543" w:type="dxa"/>
          </w:tcPr>
          <w:p w:rsidR="006847AC" w:rsidRPr="00734E55" w:rsidRDefault="006847AC" w:rsidP="005A55B6">
            <w:pPr>
              <w:jc w:val="center"/>
              <w:rPr>
                <w:sz w:val="18"/>
                <w:szCs w:val="18"/>
              </w:rPr>
            </w:pPr>
            <w:r w:rsidRPr="0077693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341" w:type="dxa"/>
          </w:tcPr>
          <w:p w:rsidR="006847AC" w:rsidRPr="00DE2634" w:rsidRDefault="006847AC" w:rsidP="00DE2634">
            <w:pPr>
              <w:jc w:val="both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*, </w:t>
            </w:r>
            <w:proofErr w:type="gramStart"/>
            <w:r w:rsidRPr="00A1781D">
              <w:rPr>
                <w:sz w:val="18"/>
                <w:szCs w:val="18"/>
              </w:rPr>
              <w:t>которые</w:t>
            </w:r>
            <w:proofErr w:type="gramEnd"/>
            <w:r w:rsidRPr="00A1781D">
              <w:rPr>
                <w:sz w:val="18"/>
                <w:szCs w:val="18"/>
              </w:rPr>
              <w:t xml:space="preserve"> отражают </w:t>
            </w:r>
            <w:r>
              <w:rPr>
                <w:sz w:val="18"/>
                <w:szCs w:val="18"/>
              </w:rPr>
              <w:t>Обесценение нефинансовых активов</w:t>
            </w:r>
            <w:r w:rsidRPr="00A1781D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060-068, 125, 160-163</w:t>
            </w:r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784" w:type="dxa"/>
          </w:tcPr>
          <w:p w:rsidR="006847AC" w:rsidRPr="00DE2634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16" w:type="dxa"/>
          </w:tcPr>
          <w:p w:rsidR="006847AC" w:rsidRPr="00DE2634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80" w:type="dxa"/>
          </w:tcPr>
          <w:p w:rsidR="006847AC" w:rsidRPr="00DE2634" w:rsidRDefault="006847AC" w:rsidP="00DE26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</w:tcPr>
          <w:p w:rsidR="006847AC" w:rsidRPr="00DE2634" w:rsidRDefault="006847AC" w:rsidP="0033398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4+5+8</w:t>
            </w:r>
          </w:p>
        </w:tc>
        <w:tc>
          <w:tcPr>
            <w:tcW w:w="3255" w:type="dxa"/>
          </w:tcPr>
          <w:p w:rsidR="006847AC" w:rsidRPr="00DE2634" w:rsidRDefault="006847AC" w:rsidP="006847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Гр. 11 &lt;&gt; Гр.4 + Гр.5 </w:t>
            </w:r>
            <w:r>
              <w:rPr>
                <w:sz w:val="18"/>
                <w:szCs w:val="18"/>
              </w:rPr>
              <w:t>+</w:t>
            </w:r>
            <w:r w:rsidRPr="00A1781D">
              <w:rPr>
                <w:sz w:val="18"/>
                <w:szCs w:val="18"/>
              </w:rPr>
              <w:t xml:space="preserve"> Гр.8 – недопустимо</w:t>
            </w:r>
          </w:p>
        </w:tc>
        <w:tc>
          <w:tcPr>
            <w:tcW w:w="794" w:type="dxa"/>
          </w:tcPr>
          <w:p w:rsidR="006847AC" w:rsidRPr="00DE2634" w:rsidRDefault="006847AC" w:rsidP="00421C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709" w:type="dxa"/>
          </w:tcPr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6847AC" w:rsidRDefault="006847AC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</w:tbl>
    <w:p w:rsidR="0003422C" w:rsidRPr="00A1781D" w:rsidRDefault="0003422C" w:rsidP="0003422C">
      <w:pPr>
        <w:rPr>
          <w:sz w:val="18"/>
          <w:szCs w:val="18"/>
        </w:rPr>
      </w:pPr>
      <w:r w:rsidRPr="00A1781D">
        <w:rPr>
          <w:sz w:val="18"/>
          <w:szCs w:val="18"/>
        </w:rPr>
        <w:t>*- соотношение должно быть выполнено для каждой строки (графы).</w:t>
      </w:r>
    </w:p>
    <w:p w:rsidR="00A13998" w:rsidRPr="00A1781D" w:rsidRDefault="00A13998" w:rsidP="0003422C">
      <w:pPr>
        <w:rPr>
          <w:sz w:val="18"/>
          <w:szCs w:val="18"/>
        </w:rPr>
      </w:pPr>
    </w:p>
    <w:p w:rsidR="008B6087" w:rsidRPr="00A1781D" w:rsidRDefault="00CC5C9A" w:rsidP="00CC5C9A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175" w:name="_Toc506404010"/>
      <w:r w:rsidRPr="00A1781D">
        <w:rPr>
          <w:b/>
          <w:sz w:val="18"/>
          <w:szCs w:val="18"/>
        </w:rPr>
        <w:t>20</w:t>
      </w:r>
      <w:r w:rsidR="004D2726" w:rsidRPr="00A1781D">
        <w:rPr>
          <w:b/>
          <w:sz w:val="18"/>
          <w:szCs w:val="18"/>
        </w:rPr>
        <w:t>.</w:t>
      </w:r>
      <w:r w:rsidR="008B6087" w:rsidRPr="00A1781D">
        <w:rPr>
          <w:b/>
          <w:sz w:val="18"/>
          <w:szCs w:val="18"/>
        </w:rPr>
        <w:t xml:space="preserve"> Сведения об объектах незавершенного строительства, вложениях в объекты недвижимого имущества </w:t>
      </w:r>
      <w:r w:rsidR="006D6E6B" w:rsidRPr="00A1781D">
        <w:rPr>
          <w:b/>
          <w:sz w:val="18"/>
          <w:szCs w:val="18"/>
        </w:rPr>
        <w:t>(ф. 0503190)</w:t>
      </w:r>
      <w:bookmarkEnd w:id="175"/>
    </w:p>
    <w:p w:rsidR="008B6087" w:rsidRPr="00A1781D" w:rsidRDefault="008B6087" w:rsidP="0003422C">
      <w:pPr>
        <w:rPr>
          <w:sz w:val="18"/>
          <w:szCs w:val="18"/>
        </w:rPr>
      </w:pPr>
    </w:p>
    <w:tbl>
      <w:tblPr>
        <w:tblW w:w="990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2160"/>
        <w:gridCol w:w="720"/>
        <w:gridCol w:w="680"/>
        <w:gridCol w:w="2340"/>
        <w:gridCol w:w="700"/>
        <w:gridCol w:w="2800"/>
      </w:tblGrid>
      <w:tr w:rsidR="00803F4E" w:rsidRPr="00A1781D" w:rsidTr="00683869">
        <w:trPr>
          <w:trHeight w:val="658"/>
          <w:tblHeader/>
        </w:trPr>
        <w:tc>
          <w:tcPr>
            <w:tcW w:w="500" w:type="dxa"/>
          </w:tcPr>
          <w:p w:rsidR="00803F4E" w:rsidRPr="00A1781D" w:rsidRDefault="00803F4E" w:rsidP="0068386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216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2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8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34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80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</w:p>
        </w:tc>
      </w:tr>
      <w:tr w:rsidR="008B6087" w:rsidRPr="00A1781D" w:rsidTr="00683869">
        <w:tc>
          <w:tcPr>
            <w:tcW w:w="500" w:type="dxa"/>
          </w:tcPr>
          <w:p w:rsidR="008B6087" w:rsidRPr="00A1781D" w:rsidRDefault="00803F4E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8B6087" w:rsidRPr="00A1781D" w:rsidRDefault="000845D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100</w:t>
            </w:r>
          </w:p>
        </w:tc>
        <w:tc>
          <w:tcPr>
            <w:tcW w:w="720" w:type="dxa"/>
          </w:tcPr>
          <w:p w:rsidR="000845DF" w:rsidRPr="00A1781D" w:rsidRDefault="000845DF" w:rsidP="00683869">
            <w:pPr>
              <w:jc w:val="center"/>
              <w:rPr>
                <w:sz w:val="18"/>
                <w:szCs w:val="18"/>
              </w:rPr>
            </w:pPr>
          </w:p>
          <w:p w:rsidR="000845DF" w:rsidRPr="00A1781D" w:rsidRDefault="000845D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8B6087" w:rsidRPr="00A1781D" w:rsidRDefault="00803F4E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B6087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показателей, составляющих строку </w:t>
            </w:r>
            <w:r w:rsidR="000845DF" w:rsidRPr="00A1781D">
              <w:rPr>
                <w:sz w:val="18"/>
                <w:szCs w:val="18"/>
              </w:rPr>
              <w:t>100</w:t>
            </w:r>
          </w:p>
        </w:tc>
        <w:tc>
          <w:tcPr>
            <w:tcW w:w="700" w:type="dxa"/>
          </w:tcPr>
          <w:p w:rsidR="008B6087" w:rsidRPr="00A1781D" w:rsidRDefault="008B6087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8B6087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строке </w:t>
            </w:r>
            <w:r w:rsidR="000845DF" w:rsidRPr="00A1781D">
              <w:rPr>
                <w:sz w:val="18"/>
                <w:szCs w:val="18"/>
              </w:rPr>
              <w:t xml:space="preserve">100 </w:t>
            </w:r>
            <w:r w:rsidRPr="00A1781D">
              <w:rPr>
                <w:sz w:val="18"/>
                <w:szCs w:val="18"/>
              </w:rPr>
              <w:t>не равно составляющих - недопустимо</w:t>
            </w:r>
          </w:p>
        </w:tc>
      </w:tr>
      <w:tr w:rsidR="00803F4E" w:rsidRPr="00A1781D" w:rsidTr="00683869">
        <w:tc>
          <w:tcPr>
            <w:tcW w:w="500" w:type="dxa"/>
          </w:tcPr>
          <w:p w:rsidR="00803F4E" w:rsidRPr="00A1781D" w:rsidRDefault="00803F4E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160" w:type="dxa"/>
          </w:tcPr>
          <w:p w:rsidR="00803F4E" w:rsidRPr="00A1781D" w:rsidRDefault="000845D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200</w:t>
            </w:r>
          </w:p>
        </w:tc>
        <w:tc>
          <w:tcPr>
            <w:tcW w:w="72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</w:p>
          <w:p w:rsidR="000845DF" w:rsidRPr="00A1781D" w:rsidRDefault="000845D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03F4E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показателей, составляющих строку </w:t>
            </w:r>
            <w:r w:rsidR="000845DF" w:rsidRPr="00A1781D">
              <w:rPr>
                <w:sz w:val="18"/>
                <w:szCs w:val="18"/>
              </w:rPr>
              <w:t>200</w:t>
            </w:r>
          </w:p>
        </w:tc>
        <w:tc>
          <w:tcPr>
            <w:tcW w:w="70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803F4E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строке </w:t>
            </w:r>
            <w:r w:rsidR="000845DF" w:rsidRPr="00A1781D">
              <w:rPr>
                <w:sz w:val="18"/>
                <w:szCs w:val="18"/>
              </w:rPr>
              <w:t xml:space="preserve">200 </w:t>
            </w:r>
            <w:r w:rsidRPr="00A1781D">
              <w:rPr>
                <w:sz w:val="18"/>
                <w:szCs w:val="18"/>
              </w:rPr>
              <w:t>не равно составляющих - недопустимо</w:t>
            </w:r>
          </w:p>
        </w:tc>
      </w:tr>
      <w:tr w:rsidR="00803F4E" w:rsidRPr="00A1781D" w:rsidTr="00683869">
        <w:tc>
          <w:tcPr>
            <w:tcW w:w="500" w:type="dxa"/>
          </w:tcPr>
          <w:p w:rsidR="00803F4E" w:rsidRPr="00A1781D" w:rsidRDefault="00803F4E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2160" w:type="dxa"/>
          </w:tcPr>
          <w:p w:rsidR="00803F4E" w:rsidRPr="00A1781D" w:rsidRDefault="000845DF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300</w:t>
            </w:r>
          </w:p>
        </w:tc>
        <w:tc>
          <w:tcPr>
            <w:tcW w:w="720" w:type="dxa"/>
          </w:tcPr>
          <w:p w:rsidR="00803F4E" w:rsidRPr="00A1781D" w:rsidRDefault="00803F4E" w:rsidP="00683869">
            <w:pPr>
              <w:jc w:val="center"/>
              <w:rPr>
                <w:sz w:val="18"/>
                <w:szCs w:val="18"/>
              </w:rPr>
            </w:pPr>
          </w:p>
          <w:p w:rsidR="000845DF" w:rsidRPr="00A1781D" w:rsidRDefault="000845D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03F4E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показателей, составляющих строку </w:t>
            </w:r>
            <w:r w:rsidR="000845DF" w:rsidRPr="00A1781D">
              <w:rPr>
                <w:sz w:val="18"/>
                <w:szCs w:val="18"/>
              </w:rPr>
              <w:t>300</w:t>
            </w:r>
          </w:p>
        </w:tc>
        <w:tc>
          <w:tcPr>
            <w:tcW w:w="700" w:type="dxa"/>
          </w:tcPr>
          <w:p w:rsidR="00803F4E" w:rsidRPr="00A1781D" w:rsidRDefault="00803F4E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803F4E" w:rsidRPr="00A1781D" w:rsidRDefault="00803F4E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строке </w:t>
            </w:r>
            <w:r w:rsidR="000845DF" w:rsidRPr="00A1781D">
              <w:rPr>
                <w:sz w:val="18"/>
                <w:szCs w:val="18"/>
              </w:rPr>
              <w:t xml:space="preserve">300 </w:t>
            </w:r>
            <w:r w:rsidRPr="00A1781D">
              <w:rPr>
                <w:sz w:val="18"/>
                <w:szCs w:val="18"/>
              </w:rPr>
              <w:t>не равно составляющих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3.1</w:t>
            </w:r>
          </w:p>
        </w:tc>
        <w:tc>
          <w:tcPr>
            <w:tcW w:w="2160" w:type="dxa"/>
          </w:tcPr>
          <w:p w:rsidR="005E79AF" w:rsidRPr="00A1781D" w:rsidDel="000845DF" w:rsidRDefault="005E79AF" w:rsidP="002352E6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720" w:type="dxa"/>
          </w:tcPr>
          <w:p w:rsidR="005E79AF" w:rsidRPr="00A1781D" w:rsidDel="000845DF" w:rsidRDefault="005E79AF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5A55B6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Сумма показателей, составляющих строку</w:t>
            </w:r>
            <w:r w:rsidRPr="00A1781D">
              <w:rPr>
                <w:sz w:val="18"/>
                <w:szCs w:val="18"/>
                <w:lang w:val="en-US"/>
              </w:rPr>
              <w:t xml:space="preserve"> 400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E79A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400 не равно составляющих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160" w:type="dxa"/>
          </w:tcPr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400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410 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400 меньше суммы строки 410 -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2160" w:type="dxa"/>
          </w:tcPr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410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показателей, составляющих строку 410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410 не равно составляющих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160" w:type="dxa"/>
          </w:tcPr>
          <w:p w:rsidR="005E79AF" w:rsidRPr="00A1781D" w:rsidRDefault="005E79AF" w:rsidP="00803F4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 510+520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CD715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500 </w:t>
            </w:r>
            <w:r w:rsidR="005D3B20" w:rsidRPr="00A1781D">
              <w:rPr>
                <w:sz w:val="18"/>
                <w:szCs w:val="18"/>
              </w:rPr>
              <w:t xml:space="preserve">не равна </w:t>
            </w:r>
            <w:r w:rsidRPr="00A1781D">
              <w:rPr>
                <w:sz w:val="18"/>
                <w:szCs w:val="18"/>
              </w:rPr>
              <w:t>сумм</w:t>
            </w:r>
            <w:r w:rsidR="005D3B20" w:rsidRPr="00A1781D">
              <w:rPr>
                <w:sz w:val="18"/>
                <w:szCs w:val="18"/>
              </w:rPr>
              <w:t>е</w:t>
            </w:r>
            <w:r w:rsidRPr="00A1781D">
              <w:rPr>
                <w:sz w:val="18"/>
                <w:szCs w:val="18"/>
              </w:rPr>
              <w:t xml:space="preserve"> строк 510 и 520 -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2160" w:type="dxa"/>
          </w:tcPr>
          <w:p w:rsidR="005E79AF" w:rsidRPr="00A1781D" w:rsidRDefault="005E79AF" w:rsidP="00803F4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510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показателей, составляющих строку 510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510 не равно составляющих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160" w:type="dxa"/>
          </w:tcPr>
          <w:p w:rsidR="005E79AF" w:rsidRPr="00A1781D" w:rsidRDefault="005E79AF" w:rsidP="00803F4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520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показателей, составляющих строку 520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520 не равно составляющих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5E79AF" w:rsidRPr="00A1781D" w:rsidRDefault="005E79AF" w:rsidP="00803F4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600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16-22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803F4E">
            <w:pPr>
              <w:rPr>
                <w:sz w:val="18"/>
                <w:szCs w:val="18"/>
              </w:rPr>
            </w:pPr>
          </w:p>
          <w:p w:rsidR="005E79AF" w:rsidRPr="00A1781D" w:rsidRDefault="005E79AF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100+200+300+400+500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600 не равна сумме строк  100+200+300+400+500 –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160" w:type="dxa"/>
          </w:tcPr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100, 200, 300, 410, 510, 520</w:t>
            </w:r>
          </w:p>
        </w:tc>
        <w:tc>
          <w:tcPr>
            <w:tcW w:w="720" w:type="dxa"/>
          </w:tcPr>
          <w:p w:rsidR="005E79AF" w:rsidRPr="00A1781D" w:rsidRDefault="005E79AF" w:rsidP="005A55B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AC082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01, 02, 03, 04, 05,11, 12, 13, 14, 15, 16, 17, 21, 22, 23, 24, 25, 26, 27, 28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71297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8 указаны значения, отличные от 01 до 05, от 11 до 17 или от 21 </w:t>
            </w:r>
            <w:proofErr w:type="gramStart"/>
            <w:r w:rsidRPr="00A1781D">
              <w:rPr>
                <w:sz w:val="18"/>
                <w:szCs w:val="18"/>
              </w:rPr>
              <w:t>до</w:t>
            </w:r>
            <w:proofErr w:type="gramEnd"/>
            <w:r w:rsidRPr="00A1781D">
              <w:rPr>
                <w:sz w:val="18"/>
                <w:szCs w:val="18"/>
              </w:rPr>
              <w:t xml:space="preserve"> 28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2160" w:type="dxa"/>
          </w:tcPr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</w:p>
          <w:p w:rsidR="005E79AF" w:rsidRPr="00A1781D" w:rsidRDefault="005E79AF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100, 200, 300, 410, 510, 520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7A6DA2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0, </w:t>
            </w:r>
            <w:r w:rsidR="005E79AF" w:rsidRPr="00A1781D">
              <w:rPr>
                <w:sz w:val="18"/>
                <w:szCs w:val="18"/>
              </w:rPr>
              <w:t>1, 2, 3 , 4, 5, 6, 7, 8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5E79AF" w:rsidP="00280AE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11 указаны значения, отличные  от </w:t>
            </w:r>
            <w:r w:rsidR="007A6DA2" w:rsidRPr="00A1781D"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 xml:space="preserve"> до 8,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C03CE0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2160" w:type="dxa"/>
          </w:tcPr>
          <w:p w:rsidR="005E79AF" w:rsidRPr="00A1781D" w:rsidRDefault="00C03CE0" w:rsidP="002E673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300, 400, 410</w:t>
            </w:r>
          </w:p>
        </w:tc>
        <w:tc>
          <w:tcPr>
            <w:tcW w:w="720" w:type="dxa"/>
          </w:tcPr>
          <w:p w:rsidR="005E79AF" w:rsidRPr="00A1781D" w:rsidRDefault="00C03CE0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5E79AF" w:rsidRPr="00A1781D" w:rsidRDefault="00C03CE0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C03CE0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5E79AF" w:rsidRPr="00A1781D" w:rsidRDefault="00C03CE0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графах 10-12 указаны значения, отличные от 0 -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C03CE0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2160" w:type="dxa"/>
          </w:tcPr>
          <w:p w:rsidR="005E79AF" w:rsidRPr="00A1781D" w:rsidRDefault="00C03CE0" w:rsidP="00D0179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100, 200, 510, 520</w:t>
            </w:r>
          </w:p>
        </w:tc>
        <w:tc>
          <w:tcPr>
            <w:tcW w:w="720" w:type="dxa"/>
          </w:tcPr>
          <w:p w:rsidR="005E79AF" w:rsidRPr="00A1781D" w:rsidRDefault="00C03CE0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10-12</w:t>
            </w:r>
          </w:p>
        </w:tc>
        <w:tc>
          <w:tcPr>
            <w:tcW w:w="680" w:type="dxa"/>
          </w:tcPr>
          <w:p w:rsidR="005E79AF" w:rsidRPr="00A1781D" w:rsidRDefault="00C03CE0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C03CE0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</w:tcPr>
          <w:p w:rsidR="005E79AF" w:rsidRPr="00A1781D" w:rsidRDefault="00C03CE0" w:rsidP="00CD715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случае</w:t>
            </w:r>
            <w:proofErr w:type="gramStart"/>
            <w:r w:rsidRPr="00A1781D">
              <w:rPr>
                <w:sz w:val="18"/>
                <w:szCs w:val="18"/>
              </w:rPr>
              <w:t>,</w:t>
            </w:r>
            <w:proofErr w:type="gramEnd"/>
            <w:r w:rsidRPr="00A1781D">
              <w:rPr>
                <w:sz w:val="18"/>
                <w:szCs w:val="18"/>
              </w:rPr>
              <w:t xml:space="preserve"> если графа 8 = 01, 04, 11-17, 21-24</w:t>
            </w:r>
          </w:p>
        </w:tc>
        <w:tc>
          <w:tcPr>
            <w:tcW w:w="2800" w:type="dxa"/>
          </w:tcPr>
          <w:p w:rsidR="005E79AF" w:rsidRPr="00A1781D" w:rsidRDefault="00C03CE0" w:rsidP="00050D8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графах 10-12 указаны значения, отличные от 0 - недопустимо</w:t>
            </w:r>
          </w:p>
        </w:tc>
      </w:tr>
      <w:tr w:rsidR="005E79AF" w:rsidRPr="00A1781D" w:rsidTr="00683869">
        <w:tc>
          <w:tcPr>
            <w:tcW w:w="500" w:type="dxa"/>
          </w:tcPr>
          <w:p w:rsidR="005E79AF" w:rsidRPr="00A1781D" w:rsidRDefault="005E79AF" w:rsidP="002352E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2160" w:type="dxa"/>
          </w:tcPr>
          <w:p w:rsidR="005E79AF" w:rsidRPr="00A1781D" w:rsidRDefault="005E79AF" w:rsidP="00D0179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5E79AF" w:rsidRPr="00A1781D" w:rsidRDefault="005E79A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</w:t>
            </w:r>
          </w:p>
        </w:tc>
        <w:tc>
          <w:tcPr>
            <w:tcW w:w="680" w:type="dxa"/>
          </w:tcPr>
          <w:p w:rsidR="005E79AF" w:rsidRPr="00A1781D" w:rsidRDefault="005E79AF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5E79AF" w:rsidRPr="00A1781D" w:rsidRDefault="005E79AF" w:rsidP="00803F4E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5E79AF" w:rsidRPr="00A1781D" w:rsidRDefault="005E79AF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</w:t>
            </w:r>
          </w:p>
        </w:tc>
        <w:tc>
          <w:tcPr>
            <w:tcW w:w="2800" w:type="dxa"/>
          </w:tcPr>
          <w:p w:rsidR="005E79AF" w:rsidRPr="00A1781D" w:rsidRDefault="005E79AF" w:rsidP="00AC082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 21 не равна сумме графы 22 - недопустимо</w:t>
            </w:r>
          </w:p>
        </w:tc>
      </w:tr>
      <w:tr w:rsidR="00604CD8" w:rsidRPr="00A1781D" w:rsidTr="00683869">
        <w:tc>
          <w:tcPr>
            <w:tcW w:w="500" w:type="dxa"/>
          </w:tcPr>
          <w:p w:rsidR="00604CD8" w:rsidRPr="00A1781D" w:rsidRDefault="00604CD8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216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20" w:type="dxa"/>
          </w:tcPr>
          <w:p w:rsidR="00604CD8" w:rsidRPr="00A1781D" w:rsidRDefault="00604CD8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680" w:type="dxa"/>
          </w:tcPr>
          <w:p w:rsidR="00604CD8" w:rsidRPr="00A1781D" w:rsidRDefault="00604CD8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4CD8" w:rsidRPr="00A1781D" w:rsidRDefault="00604CD8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***********************XXXX*</w:t>
            </w:r>
          </w:p>
        </w:tc>
        <w:tc>
          <w:tcPr>
            <w:tcW w:w="70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604CD8" w:rsidRPr="00A1781D" w:rsidRDefault="00604CD8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Учетный номер объекта в графе 6 равен ***********************0000* – недопустимо</w:t>
            </w:r>
          </w:p>
        </w:tc>
      </w:tr>
      <w:tr w:rsidR="00604CD8" w:rsidRPr="00A1781D" w:rsidTr="00683869">
        <w:tc>
          <w:tcPr>
            <w:tcW w:w="500" w:type="dxa"/>
          </w:tcPr>
          <w:p w:rsidR="00604CD8" w:rsidRPr="00A1781D" w:rsidRDefault="00604CD8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216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604CD8" w:rsidRPr="00A1781D" w:rsidRDefault="00604CD8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604CD8" w:rsidRPr="00A1781D" w:rsidRDefault="00604CD8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4CD8" w:rsidRPr="00A1781D" w:rsidRDefault="00604CD8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Уникальный учетный номер объекта</w:t>
            </w:r>
          </w:p>
        </w:tc>
        <w:tc>
          <w:tcPr>
            <w:tcW w:w="70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604CD8" w:rsidRPr="00A1781D" w:rsidRDefault="00604CD8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Учетный номер объекта в графе 6 не уникальный – допустимо, в случае перемещения объекта из одного раздела формы 0503190 в другой в течение отчетного периода.</w:t>
            </w:r>
          </w:p>
        </w:tc>
      </w:tr>
      <w:tr w:rsidR="00604CD8" w:rsidRPr="00A1781D" w:rsidTr="00683869">
        <w:tc>
          <w:tcPr>
            <w:tcW w:w="500" w:type="dxa"/>
          </w:tcPr>
          <w:p w:rsidR="00604CD8" w:rsidRPr="00A1781D" w:rsidRDefault="00604CD8" w:rsidP="00683869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</w:t>
            </w:r>
          </w:p>
        </w:tc>
        <w:tc>
          <w:tcPr>
            <w:tcW w:w="216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604CD8" w:rsidRPr="00A1781D" w:rsidRDefault="00604CD8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80" w:type="dxa"/>
          </w:tcPr>
          <w:p w:rsidR="00604CD8" w:rsidRPr="00A1781D" w:rsidRDefault="00604CD8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4CD8" w:rsidRPr="00A1781D" w:rsidRDefault="00604CD8" w:rsidP="00803F4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ХХХ*************************, где ХХХ код </w:t>
            </w:r>
            <w:proofErr w:type="gramStart"/>
            <w:r w:rsidRPr="00A1781D">
              <w:rPr>
                <w:sz w:val="18"/>
                <w:szCs w:val="18"/>
              </w:rPr>
              <w:t>данного</w:t>
            </w:r>
            <w:proofErr w:type="gramEnd"/>
            <w:r w:rsidRPr="00A1781D">
              <w:rPr>
                <w:sz w:val="18"/>
                <w:szCs w:val="18"/>
              </w:rPr>
              <w:t xml:space="preserve"> ГРБС</w:t>
            </w:r>
          </w:p>
        </w:tc>
        <w:tc>
          <w:tcPr>
            <w:tcW w:w="700" w:type="dxa"/>
          </w:tcPr>
          <w:p w:rsidR="00604CD8" w:rsidRPr="00A1781D" w:rsidRDefault="00604CD8" w:rsidP="00D01799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604CD8" w:rsidRPr="00A1781D" w:rsidRDefault="00604CD8" w:rsidP="006D6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Учетный номер объекта в графе 6 не соответствует коду ГРБС - недопустимо</w:t>
            </w:r>
          </w:p>
        </w:tc>
      </w:tr>
      <w:tr w:rsidR="00C520C8" w:rsidRPr="00A1781D" w:rsidTr="00F713ED">
        <w:tc>
          <w:tcPr>
            <w:tcW w:w="500" w:type="dxa"/>
          </w:tcPr>
          <w:p w:rsidR="00C520C8" w:rsidRPr="00A1781D" w:rsidRDefault="00C520C8" w:rsidP="00F713ED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2160" w:type="dxa"/>
          </w:tcPr>
          <w:p w:rsidR="00C520C8" w:rsidRPr="00A1781D" w:rsidRDefault="00C520C8" w:rsidP="00F7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C520C8" w:rsidRPr="00A1781D" w:rsidRDefault="00C520C8" w:rsidP="00F71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80" w:type="dxa"/>
          </w:tcPr>
          <w:p w:rsidR="00C520C8" w:rsidRPr="00A1781D" w:rsidRDefault="00C520C8" w:rsidP="00F7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520C8" w:rsidRPr="00A1781D" w:rsidRDefault="00C520C8" w:rsidP="00F713ED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C520C8" w:rsidRPr="00A1781D" w:rsidRDefault="00C520C8" w:rsidP="00F7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17+18-19</w:t>
            </w:r>
          </w:p>
        </w:tc>
        <w:tc>
          <w:tcPr>
            <w:tcW w:w="2800" w:type="dxa"/>
          </w:tcPr>
          <w:p w:rsidR="00C520C8" w:rsidRPr="00A1781D" w:rsidRDefault="00C520C8" w:rsidP="00F713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Графа 20 не равна сумме граф 17+18-19 – допустимо в случае перехода объекта незавершенного строительства из одного раздела (строки) в другой (</w:t>
            </w:r>
            <w:proofErr w:type="gramStart"/>
            <w:r>
              <w:rPr>
                <w:sz w:val="18"/>
                <w:szCs w:val="18"/>
              </w:rPr>
              <w:t>другую</w:t>
            </w:r>
            <w:proofErr w:type="gramEnd"/>
            <w:r>
              <w:rPr>
                <w:sz w:val="18"/>
                <w:szCs w:val="18"/>
              </w:rPr>
              <w:t>) в течение отчетного периода.</w:t>
            </w:r>
          </w:p>
        </w:tc>
      </w:tr>
    </w:tbl>
    <w:p w:rsidR="008B6087" w:rsidRPr="00A1781D" w:rsidRDefault="008B6087" w:rsidP="0003422C">
      <w:pPr>
        <w:rPr>
          <w:sz w:val="18"/>
          <w:szCs w:val="18"/>
        </w:rPr>
      </w:pPr>
    </w:p>
    <w:p w:rsidR="008B6087" w:rsidRPr="00A1781D" w:rsidRDefault="008B6087" w:rsidP="0003422C">
      <w:pPr>
        <w:rPr>
          <w:sz w:val="18"/>
          <w:szCs w:val="18"/>
        </w:rPr>
      </w:pPr>
    </w:p>
    <w:p w:rsidR="00A13998" w:rsidRPr="00A1781D" w:rsidRDefault="004D2726" w:rsidP="00A13998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176" w:name="_Toc424750561"/>
      <w:bookmarkStart w:id="177" w:name="_Toc506404011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1</w:t>
      </w:r>
      <w:r w:rsidR="00A13998" w:rsidRPr="00A1781D">
        <w:rPr>
          <w:b/>
          <w:sz w:val="18"/>
          <w:szCs w:val="18"/>
        </w:rPr>
        <w:t>. Сведения по дебиторской и кредиторской задолженности ф.0503169</w:t>
      </w:r>
      <w:bookmarkEnd w:id="176"/>
      <w:bookmarkEnd w:id="177"/>
    </w:p>
    <w:p w:rsidR="00FC3EC2" w:rsidRPr="00A1781D" w:rsidRDefault="00FC3EC2" w:rsidP="00FC3EC2">
      <w:pPr>
        <w:rPr>
          <w:sz w:val="18"/>
          <w:szCs w:val="18"/>
        </w:rPr>
      </w:pPr>
    </w:p>
    <w:p w:rsidR="00FC3EC2" w:rsidRPr="00A1781D" w:rsidRDefault="00FC3EC2" w:rsidP="00FC3EC2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* Для </w:t>
      </w:r>
      <w:proofErr w:type="gramStart"/>
      <w:r w:rsidRPr="00A1781D">
        <w:rPr>
          <w:sz w:val="18"/>
          <w:szCs w:val="18"/>
        </w:rPr>
        <w:t>расходных</w:t>
      </w:r>
      <w:proofErr w:type="gramEnd"/>
      <w:r w:rsidRPr="00A1781D">
        <w:rPr>
          <w:sz w:val="18"/>
          <w:szCs w:val="18"/>
        </w:rPr>
        <w:t xml:space="preserve"> КБК допустима классификация, установленная приказом Минфина России от </w:t>
      </w:r>
      <w:del w:id="178" w:author="Мищенко Наталья Николаевна" w:date="2019-05-29T17:27:00Z">
        <w:r w:rsidRPr="00A1781D" w:rsidDel="00F6631B">
          <w:rPr>
            <w:sz w:val="18"/>
            <w:szCs w:val="18"/>
          </w:rPr>
          <w:delText>01</w:delText>
        </w:r>
      </w:del>
      <w:ins w:id="179" w:author="Мищенко Наталья Николаевна" w:date="2019-05-29T17:27:00Z">
        <w:r w:rsidR="00F6631B">
          <w:rPr>
            <w:sz w:val="18"/>
            <w:szCs w:val="18"/>
          </w:rPr>
          <w:t>08</w:t>
        </w:r>
      </w:ins>
      <w:r w:rsidRPr="00A1781D">
        <w:rPr>
          <w:sz w:val="18"/>
          <w:szCs w:val="18"/>
        </w:rPr>
        <w:t>.</w:t>
      </w:r>
      <w:del w:id="180" w:author="Мищенко Наталья Николаевна" w:date="2019-05-29T17:27:00Z">
        <w:r w:rsidRPr="00A1781D" w:rsidDel="00F6631B">
          <w:rPr>
            <w:sz w:val="18"/>
            <w:szCs w:val="18"/>
          </w:rPr>
          <w:delText>07</w:delText>
        </w:r>
      </w:del>
      <w:ins w:id="181" w:author="Мищенко Наталья Николаевна" w:date="2019-05-29T17:27:00Z">
        <w:r w:rsidR="00F6631B" w:rsidRPr="00A1781D">
          <w:rPr>
            <w:sz w:val="18"/>
            <w:szCs w:val="18"/>
          </w:rPr>
          <w:t>0</w:t>
        </w:r>
        <w:r w:rsidR="00F6631B">
          <w:rPr>
            <w:sz w:val="18"/>
            <w:szCs w:val="18"/>
          </w:rPr>
          <w:t>6</w:t>
        </w:r>
      </w:ins>
      <w:r w:rsidRPr="00A1781D">
        <w:rPr>
          <w:sz w:val="18"/>
          <w:szCs w:val="18"/>
        </w:rPr>
        <w:t>.</w:t>
      </w:r>
      <w:del w:id="182" w:author="Мищенко Наталья Николаевна" w:date="2019-05-29T17:28:00Z">
        <w:r w:rsidRPr="00A1781D" w:rsidDel="00F6631B">
          <w:rPr>
            <w:sz w:val="18"/>
            <w:szCs w:val="18"/>
          </w:rPr>
          <w:delText xml:space="preserve">2013 </w:delText>
        </w:r>
      </w:del>
      <w:ins w:id="183" w:author="Мищенко Наталья Николаевна" w:date="2019-05-29T17:28:00Z">
        <w:r w:rsidR="00F6631B" w:rsidRPr="00A1781D">
          <w:rPr>
            <w:sz w:val="18"/>
            <w:szCs w:val="18"/>
          </w:rPr>
          <w:t>201</w:t>
        </w:r>
        <w:r w:rsidR="00F6631B">
          <w:rPr>
            <w:sz w:val="18"/>
            <w:szCs w:val="18"/>
          </w:rPr>
          <w:t>8</w:t>
        </w:r>
        <w:r w:rsidR="00F6631B" w:rsidRPr="00A1781D">
          <w:rPr>
            <w:sz w:val="18"/>
            <w:szCs w:val="18"/>
          </w:rPr>
          <w:t xml:space="preserve"> </w:t>
        </w:r>
      </w:ins>
      <w:r w:rsidRPr="00A1781D">
        <w:rPr>
          <w:sz w:val="18"/>
          <w:szCs w:val="18"/>
        </w:rPr>
        <w:t xml:space="preserve">№ </w:t>
      </w:r>
      <w:del w:id="184" w:author="Мищенко Наталья Николаевна" w:date="2019-05-29T17:28:00Z">
        <w:r w:rsidRPr="00A1781D" w:rsidDel="00F6631B">
          <w:rPr>
            <w:sz w:val="18"/>
            <w:szCs w:val="18"/>
          </w:rPr>
          <w:delText>65н</w:delText>
        </w:r>
      </w:del>
      <w:ins w:id="185" w:author="Мищенко Наталья Николаевна" w:date="2019-05-29T17:28:00Z">
        <w:r w:rsidR="00F6631B">
          <w:rPr>
            <w:sz w:val="18"/>
            <w:szCs w:val="18"/>
          </w:rPr>
          <w:t>132н</w:t>
        </w:r>
      </w:ins>
    </w:p>
    <w:p w:rsidR="00A13998" w:rsidRPr="00A1781D" w:rsidRDefault="00A13998" w:rsidP="00A13998">
      <w:pPr>
        <w:rPr>
          <w:sz w:val="18"/>
          <w:szCs w:val="18"/>
        </w:rPr>
      </w:pPr>
    </w:p>
    <w:tbl>
      <w:tblPr>
        <w:tblW w:w="10098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1730"/>
        <w:gridCol w:w="97"/>
        <w:gridCol w:w="636"/>
        <w:gridCol w:w="603"/>
        <w:gridCol w:w="648"/>
        <w:gridCol w:w="1328"/>
        <w:gridCol w:w="620"/>
        <w:gridCol w:w="2357"/>
        <w:gridCol w:w="798"/>
        <w:gridCol w:w="14"/>
        <w:gridCol w:w="798"/>
        <w:gridCol w:w="14"/>
        <w:tblGridChange w:id="186">
          <w:tblGrid>
            <w:gridCol w:w="455"/>
            <w:gridCol w:w="1827"/>
            <w:gridCol w:w="636"/>
            <w:gridCol w:w="118"/>
            <w:gridCol w:w="276"/>
            <w:gridCol w:w="179"/>
            <w:gridCol w:w="30"/>
            <w:gridCol w:w="246"/>
            <w:gridCol w:w="1257"/>
            <w:gridCol w:w="276"/>
            <w:gridCol w:w="48"/>
            <w:gridCol w:w="149"/>
            <w:gridCol w:w="620"/>
            <w:gridCol w:w="440"/>
            <w:gridCol w:w="276"/>
            <w:gridCol w:w="372"/>
            <w:gridCol w:w="1269"/>
            <w:gridCol w:w="798"/>
            <w:gridCol w:w="14"/>
            <w:gridCol w:w="798"/>
            <w:gridCol w:w="14"/>
            <w:gridCol w:w="3036"/>
            <w:gridCol w:w="276"/>
          </w:tblGrid>
        </w:tblGridChange>
      </w:tblGrid>
      <w:tr w:rsidR="00767405" w:rsidRPr="00A1781D" w:rsidTr="00A9655A">
        <w:trPr>
          <w:trHeight w:val="658"/>
          <w:tblHeader/>
        </w:trPr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7045E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учета/строка</w:t>
            </w:r>
          </w:p>
        </w:tc>
        <w:tc>
          <w:tcPr>
            <w:tcW w:w="636" w:type="dxa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03" w:type="dxa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620" w:type="dxa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357" w:type="dxa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7045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контроля</w:t>
            </w:r>
          </w:p>
        </w:tc>
        <w:tc>
          <w:tcPr>
            <w:tcW w:w="812" w:type="dxa"/>
            <w:gridSpan w:val="2"/>
          </w:tcPr>
          <w:p w:rsidR="00767405" w:rsidRDefault="00767405" w:rsidP="007045E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Субьект</w:t>
            </w:r>
            <w:proofErr w:type="spellEnd"/>
            <w:r>
              <w:rPr>
                <w:sz w:val="18"/>
                <w:szCs w:val="18"/>
              </w:rPr>
              <w:t xml:space="preserve"> отчетности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8F09CD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1.1</w:t>
            </w:r>
          </w:p>
        </w:tc>
        <w:tc>
          <w:tcPr>
            <w:tcW w:w="1827" w:type="dxa"/>
            <w:gridSpan w:val="2"/>
          </w:tcPr>
          <w:p w:rsidR="00767405" w:rsidRPr="00A1781D" w:rsidDel="00F6631B" w:rsidRDefault="00767405" w:rsidP="00901992">
            <w:pPr>
              <w:jc w:val="center"/>
              <w:rPr>
                <w:del w:id="187" w:author="Мищенко Наталья Николаевна" w:date="2019-05-29T17:33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%20511%,</w:t>
            </w:r>
            <w:del w:id="188" w:author="Мищенко Наталья Николаевна" w:date="2019-05-29T17:34:00Z">
              <w:r w:rsidRPr="00A1781D" w:rsidDel="00F6631B">
                <w:rPr>
                  <w:sz w:val="18"/>
                  <w:szCs w:val="18"/>
                </w:rPr>
                <w:delText xml:space="preserve"> </w:delText>
              </w:r>
            </w:del>
            <w:ins w:id="189" w:author="Мищенко Наталья Николаевна" w:date="2019-05-29T17:34:00Z">
              <w:r w:rsidR="00F6631B">
                <w:rPr>
                  <w:sz w:val="18"/>
                  <w:szCs w:val="18"/>
                </w:rPr>
                <w:t xml:space="preserve"> </w:t>
              </w:r>
            </w:ins>
            <w:ins w:id="190" w:author="Мищенко Наталья Николаевна" w:date="2019-05-29T18:21:00Z">
              <w:r w:rsidR="00A14E2A">
                <w:rPr>
                  <w:sz w:val="18"/>
                  <w:szCs w:val="18"/>
                </w:rPr>
                <w:t>-</w:t>
              </w:r>
            </w:ins>
            <w:ins w:id="191" w:author="Мищенко Наталья Николаевна" w:date="2019-05-29T17:30:00Z">
              <w:r w:rsidR="00F6631B" w:rsidRPr="00A1781D">
                <w:rPr>
                  <w:sz w:val="18"/>
                  <w:szCs w:val="18"/>
                </w:rPr>
                <w:t xml:space="preserve"> </w:t>
              </w:r>
            </w:ins>
            <w:ins w:id="192" w:author="Мищенко Наталья Николаевна" w:date="2019-05-29T17:31:00Z">
              <w:r w:rsidR="00F6631B" w:rsidRPr="00A1781D">
                <w:rPr>
                  <w:sz w:val="18"/>
                  <w:szCs w:val="18"/>
                </w:rPr>
                <w:t>%2051</w:t>
              </w:r>
              <w:r w:rsidR="00F6631B">
                <w:rPr>
                  <w:sz w:val="18"/>
                  <w:szCs w:val="18"/>
                </w:rPr>
                <w:t>4</w:t>
              </w:r>
              <w:r w:rsidR="00F6631B" w:rsidRPr="00A1781D">
                <w:rPr>
                  <w:sz w:val="18"/>
                  <w:szCs w:val="18"/>
                </w:rPr>
                <w:t xml:space="preserve">%, </w:t>
              </w:r>
            </w:ins>
            <w:r w:rsidRPr="00A1781D">
              <w:rPr>
                <w:sz w:val="18"/>
                <w:szCs w:val="18"/>
              </w:rPr>
              <w:t>%20521%</w:t>
            </w:r>
            <w:del w:id="193" w:author="Зайцев Павел Борисович" w:date="2019-07-02T17:48:00Z">
              <w:r w:rsidRPr="00A1781D" w:rsidDel="00B429F2">
                <w:rPr>
                  <w:sz w:val="18"/>
                  <w:szCs w:val="18"/>
                </w:rPr>
                <w:delText>,</w:delText>
              </w:r>
            </w:del>
            <w:r w:rsidRPr="00A1781D">
              <w:rPr>
                <w:sz w:val="18"/>
                <w:szCs w:val="18"/>
              </w:rPr>
              <w:t xml:space="preserve"> </w:t>
            </w:r>
            <w:del w:id="194" w:author="Мищенко Наталья Николаевна" w:date="2019-05-29T18:20:00Z">
              <w:r w:rsidRPr="00A1781D" w:rsidDel="00A14E2A">
                <w:rPr>
                  <w:sz w:val="18"/>
                  <w:szCs w:val="18"/>
                </w:rPr>
                <w:delText>%20522%, %20523%, %20524%, %20526%, %20527%, %20528%,</w:delText>
              </w:r>
            </w:del>
            <w:ins w:id="195" w:author="Мищенко Наталья Николаевна" w:date="2019-05-29T18:20:00Z">
              <w:r w:rsidR="00A14E2A">
                <w:rPr>
                  <w:sz w:val="18"/>
                  <w:szCs w:val="18"/>
                </w:rPr>
                <w:t>-</w:t>
              </w:r>
            </w:ins>
            <w:r w:rsidRPr="00A1781D">
              <w:rPr>
                <w:sz w:val="18"/>
                <w:szCs w:val="18"/>
              </w:rPr>
              <w:t xml:space="preserve"> %20529%, </w:t>
            </w:r>
            <w:ins w:id="196" w:author="Мищенко Наталья Николаевна" w:date="2019-05-29T17:31:00Z">
              <w:r w:rsidR="00F6631B" w:rsidRPr="00A1781D">
                <w:rPr>
                  <w:sz w:val="18"/>
                  <w:szCs w:val="18"/>
                </w:rPr>
                <w:t>%2052</w:t>
              </w:r>
              <w:r w:rsidR="00F6631B">
                <w:rPr>
                  <w:sz w:val="18"/>
                  <w:szCs w:val="18"/>
                </w:rPr>
                <w:t>К</w:t>
              </w:r>
              <w:r w:rsidR="00F6631B" w:rsidRPr="00A1781D">
                <w:rPr>
                  <w:sz w:val="18"/>
                  <w:szCs w:val="18"/>
                </w:rPr>
                <w:t xml:space="preserve">%, </w:t>
              </w:r>
            </w:ins>
            <w:r w:rsidRPr="00A1781D">
              <w:rPr>
                <w:sz w:val="18"/>
                <w:szCs w:val="18"/>
              </w:rPr>
              <w:t xml:space="preserve">%20531%, %20532%, %20533%, </w:t>
            </w:r>
            <w:r w:rsidRPr="00086B8F">
              <w:rPr>
                <w:sz w:val="18"/>
                <w:szCs w:val="18"/>
                <w:rPrChange w:id="197" w:author="Кривенец Анна Николаевна" w:date="2019-06-17T17:25:00Z">
                  <w:rPr>
                    <w:sz w:val="18"/>
                    <w:szCs w:val="18"/>
                    <w:lang w:val="en-US"/>
                  </w:rPr>
                </w:rPrChange>
              </w:rPr>
              <w:t>%20535</w:t>
            </w:r>
            <w:r w:rsidRPr="00A1781D">
              <w:rPr>
                <w:sz w:val="18"/>
                <w:szCs w:val="18"/>
              </w:rPr>
              <w:t>%,</w:t>
            </w:r>
            <w:r w:rsidRPr="00086B8F">
              <w:rPr>
                <w:sz w:val="18"/>
                <w:szCs w:val="18"/>
                <w:rPrChange w:id="198" w:author="Кривенец Анна Николаевна" w:date="2019-06-17T17:25:00Z">
                  <w:rPr>
                    <w:sz w:val="18"/>
                    <w:szCs w:val="18"/>
                    <w:lang w:val="en-US"/>
                  </w:rPr>
                </w:rPrChange>
              </w:rPr>
              <w:t xml:space="preserve"> </w:t>
            </w:r>
            <w:ins w:id="199" w:author="Мищенко Наталья Николаевна" w:date="2019-05-29T17:32:00Z">
              <w:del w:id="200" w:author="Кривенец Анна Николаевна" w:date="2019-06-17T20:18:00Z">
                <w:r w:rsidR="00F6631B" w:rsidRPr="00086B8F" w:rsidDel="00FF6B92">
                  <w:rPr>
                    <w:color w:val="FF0000"/>
                    <w:sz w:val="18"/>
                    <w:szCs w:val="18"/>
                    <w:highlight w:val="yellow"/>
                    <w:rPrChange w:id="201" w:author="Кривенец Анна Николаевна" w:date="2019-06-17T17:25:00Z">
                      <w:rPr>
                        <w:sz w:val="18"/>
                        <w:szCs w:val="18"/>
                        <w:lang w:val="en-US"/>
                      </w:rPr>
                    </w:rPrChange>
                  </w:rPr>
                  <w:delText>%2053</w:delText>
                </w:r>
              </w:del>
            </w:ins>
            <w:ins w:id="202" w:author="Мищенко Наталья Николаевна" w:date="2019-05-29T18:19:00Z">
              <w:del w:id="203" w:author="Кривенец Анна Николаевна" w:date="2019-06-17T20:18:00Z">
                <w:r w:rsidR="00A14E2A" w:rsidDel="00FF6B92">
                  <w:rPr>
                    <w:color w:val="FF0000"/>
                    <w:sz w:val="18"/>
                    <w:szCs w:val="18"/>
                    <w:highlight w:val="yellow"/>
                  </w:rPr>
                  <w:delText>6</w:delText>
                </w:r>
              </w:del>
            </w:ins>
            <w:ins w:id="204" w:author="Мищенко Наталья Николаевна" w:date="2019-05-29T17:32:00Z">
              <w:del w:id="205" w:author="Кривенец Анна Николаевна" w:date="2019-06-17T20:18:00Z">
                <w:r w:rsidR="00F6631B" w:rsidRPr="00F6631B" w:rsidDel="00FF6B92">
                  <w:rPr>
                    <w:color w:val="FF0000"/>
                    <w:sz w:val="18"/>
                    <w:szCs w:val="18"/>
                    <w:highlight w:val="yellow"/>
                    <w:rPrChange w:id="206" w:author="Мищенко Наталья Николаевна" w:date="2019-05-29T17:32:00Z">
                      <w:rPr>
                        <w:sz w:val="18"/>
                        <w:szCs w:val="18"/>
                      </w:rPr>
                    </w:rPrChange>
                  </w:rPr>
                  <w:delText>%,</w:delText>
                </w:r>
                <w:r w:rsidR="00F6631B" w:rsidRPr="00086B8F" w:rsidDel="00FF6B92">
                  <w:rPr>
                    <w:color w:val="FF0000"/>
                    <w:sz w:val="18"/>
                    <w:szCs w:val="18"/>
                    <w:rPrChange w:id="207" w:author="Кривенец Анна Николаевна" w:date="2019-06-17T17:25:00Z">
                      <w:rPr>
                        <w:sz w:val="18"/>
                        <w:szCs w:val="18"/>
                        <w:lang w:val="en-US"/>
                      </w:rPr>
                    </w:rPrChange>
                  </w:rPr>
                  <w:delText xml:space="preserve"> </w:delText>
                </w:r>
              </w:del>
            </w:ins>
            <w:r w:rsidRPr="00A1781D">
              <w:rPr>
                <w:sz w:val="18"/>
                <w:szCs w:val="18"/>
              </w:rPr>
              <w:t xml:space="preserve">%20541%, </w:t>
            </w:r>
          </w:p>
          <w:p w:rsidR="00F6631B" w:rsidRDefault="00767405" w:rsidP="00AA1914">
            <w:pPr>
              <w:jc w:val="center"/>
              <w:rPr>
                <w:ins w:id="208" w:author="Мищенко Наталья Николаевна" w:date="2019-05-29T17:35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%20544%, %</w:t>
            </w:r>
            <w:del w:id="209" w:author="Мищенко Наталья Николаевна" w:date="2019-05-29T17:34:00Z">
              <w:r w:rsidRPr="00A1781D" w:rsidDel="00F6631B">
                <w:rPr>
                  <w:sz w:val="18"/>
                  <w:szCs w:val="18"/>
                </w:rPr>
                <w:delText xml:space="preserve"> </w:delText>
              </w:r>
            </w:del>
            <w:r w:rsidRPr="00A1781D">
              <w:rPr>
                <w:sz w:val="18"/>
                <w:szCs w:val="18"/>
              </w:rPr>
              <w:t xml:space="preserve">20545%, </w:t>
            </w:r>
          </w:p>
          <w:p w:rsidR="00F6631B" w:rsidRDefault="00767405" w:rsidP="00AA1914">
            <w:pPr>
              <w:jc w:val="center"/>
              <w:rPr>
                <w:ins w:id="210" w:author="Мищенко Наталья Николаевна" w:date="2019-05-29T17:36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%20551%</w:t>
            </w:r>
            <w:ins w:id="211" w:author="Мищенко Наталья Николаевна" w:date="2019-05-29T17:35:00Z">
              <w:r w:rsidR="00F6631B">
                <w:rPr>
                  <w:sz w:val="18"/>
                  <w:szCs w:val="18"/>
                </w:rPr>
                <w:t>,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del w:id="212" w:author="Мищенко Наталья Николаевна" w:date="2019-05-29T17:35:00Z">
              <w:r w:rsidRPr="00A1781D" w:rsidDel="00F6631B">
                <w:rPr>
                  <w:sz w:val="18"/>
                  <w:szCs w:val="18"/>
                </w:rPr>
                <w:delText xml:space="preserve">- </w:delText>
              </w:r>
            </w:del>
            <w:r w:rsidRPr="00A1781D">
              <w:rPr>
                <w:sz w:val="18"/>
                <w:szCs w:val="18"/>
              </w:rPr>
              <w:t xml:space="preserve">%20553%, </w:t>
            </w:r>
            <w:ins w:id="213" w:author="Мищенко Наталья Николаевна" w:date="2019-05-29T18:20:00Z">
              <w:r w:rsidR="00A14E2A">
                <w:rPr>
                  <w:sz w:val="18"/>
                  <w:szCs w:val="18"/>
                </w:rPr>
                <w:t>-</w:t>
              </w:r>
            </w:ins>
            <w:ins w:id="214" w:author="Мищенко Наталья Николаевна" w:date="2019-05-29T17:36:00Z">
              <w:r w:rsidR="00F6631B" w:rsidRPr="00A1781D">
                <w:rPr>
                  <w:sz w:val="18"/>
                  <w:szCs w:val="18"/>
                </w:rPr>
                <w:t>%2055</w:t>
              </w:r>
              <w:r w:rsidR="00F6631B">
                <w:rPr>
                  <w:sz w:val="18"/>
                  <w:szCs w:val="18"/>
                </w:rPr>
                <w:t>8</w:t>
              </w:r>
              <w:r w:rsidR="00F6631B" w:rsidRPr="00A1781D">
                <w:rPr>
                  <w:sz w:val="18"/>
                  <w:szCs w:val="18"/>
                </w:rPr>
                <w:t xml:space="preserve">%, </w:t>
              </w:r>
            </w:ins>
            <w:r w:rsidRPr="00A1781D">
              <w:rPr>
                <w:sz w:val="18"/>
                <w:szCs w:val="18"/>
              </w:rPr>
              <w:t xml:space="preserve">%20561%, </w:t>
            </w:r>
          </w:p>
          <w:p w:rsidR="00F6631B" w:rsidRDefault="00F6631B" w:rsidP="00AA1914">
            <w:pPr>
              <w:jc w:val="center"/>
              <w:rPr>
                <w:ins w:id="215" w:author="Мищенко Наталья Николаевна" w:date="2019-05-29T17:37:00Z"/>
                <w:sz w:val="18"/>
                <w:szCs w:val="18"/>
              </w:rPr>
            </w:pPr>
            <w:ins w:id="216" w:author="Мищенко Наталья Николаевна" w:date="2019-05-29T17:37:00Z">
              <w:r w:rsidRPr="00A1781D">
                <w:rPr>
                  <w:sz w:val="18"/>
                  <w:szCs w:val="18"/>
                </w:rPr>
                <w:t>%2056</w:t>
              </w:r>
              <w:r>
                <w:rPr>
                  <w:sz w:val="18"/>
                  <w:szCs w:val="18"/>
                </w:rPr>
                <w:t>3</w:t>
              </w:r>
              <w:r w:rsidRPr="00A1781D">
                <w:rPr>
                  <w:sz w:val="18"/>
                  <w:szCs w:val="18"/>
                </w:rPr>
                <w:t xml:space="preserve">%, </w:t>
              </w:r>
            </w:ins>
            <w:ins w:id="217" w:author="Мищенко Наталья Николаевна" w:date="2019-05-29T18:20:00Z">
              <w:r w:rsidR="00A14E2A">
                <w:rPr>
                  <w:sz w:val="18"/>
                  <w:szCs w:val="18"/>
                </w:rPr>
                <w:t>-</w:t>
              </w:r>
            </w:ins>
            <w:ins w:id="218" w:author="Мищенко Наталья Николаевна" w:date="2019-05-29T17:37:00Z">
              <w:r w:rsidRPr="00A1781D">
                <w:rPr>
                  <w:sz w:val="18"/>
                  <w:szCs w:val="18"/>
                </w:rPr>
                <w:t xml:space="preserve"> %2056</w:t>
              </w:r>
            </w:ins>
            <w:ins w:id="219" w:author="Мищенко Наталья Николаевна" w:date="2019-05-29T17:38:00Z">
              <w:r>
                <w:rPr>
                  <w:sz w:val="18"/>
                  <w:szCs w:val="18"/>
                </w:rPr>
                <w:t>8</w:t>
              </w:r>
            </w:ins>
            <w:ins w:id="220" w:author="Мищенко Наталья Николаевна" w:date="2019-05-29T17:37:00Z">
              <w:r w:rsidRPr="00A1781D">
                <w:rPr>
                  <w:sz w:val="18"/>
                  <w:szCs w:val="18"/>
                </w:rPr>
                <w:t xml:space="preserve">%, </w:t>
              </w:r>
            </w:ins>
          </w:p>
          <w:p w:rsidR="00A14E2A" w:rsidRDefault="00767405" w:rsidP="00AA1914">
            <w:pPr>
              <w:jc w:val="center"/>
              <w:rPr>
                <w:ins w:id="221" w:author="Мищенко Наталья Николаевна" w:date="2019-05-29T18:22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 xml:space="preserve">%20571% - %20575%, %20581%, %20589%, %20611%, </w:t>
            </w:r>
            <w:ins w:id="222" w:author="Мищенко Наталья Николаевна" w:date="2019-05-29T18:22:00Z">
              <w:r w:rsidR="00A14E2A">
                <w:rPr>
                  <w:sz w:val="18"/>
                  <w:szCs w:val="18"/>
                </w:rPr>
                <w:t>-</w:t>
              </w:r>
            </w:ins>
            <w:r w:rsidRPr="00A1781D">
              <w:rPr>
                <w:sz w:val="18"/>
                <w:szCs w:val="18"/>
              </w:rPr>
              <w:t>%</w:t>
            </w:r>
            <w:del w:id="223" w:author="Мищенко Наталья Николаевна" w:date="2019-05-29T18:22:00Z">
              <w:r w:rsidRPr="00A1781D" w:rsidDel="00A14E2A">
                <w:rPr>
                  <w:sz w:val="18"/>
                  <w:szCs w:val="18"/>
                </w:rPr>
                <w:delText>20612</w:delText>
              </w:r>
            </w:del>
            <w:ins w:id="224" w:author="Мищенко Наталья Николаевна" w:date="2019-05-29T18:22:00Z">
              <w:r w:rsidR="00A14E2A" w:rsidRPr="00A1781D">
                <w:rPr>
                  <w:sz w:val="18"/>
                  <w:szCs w:val="18"/>
                </w:rPr>
                <w:t>2061</w:t>
              </w:r>
              <w:r w:rsidR="00A14E2A">
                <w:rPr>
                  <w:sz w:val="18"/>
                  <w:szCs w:val="18"/>
                </w:rPr>
                <w:t>4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  <w:del w:id="225" w:author="Мищенко Наталья Николаевна" w:date="2019-05-29T18:22:00Z">
              <w:r w:rsidRPr="00A1781D" w:rsidDel="00A14E2A">
                <w:rPr>
                  <w:sz w:val="18"/>
                  <w:szCs w:val="18"/>
                </w:rPr>
                <w:delText xml:space="preserve">%20613%, </w:delText>
              </w:r>
            </w:del>
          </w:p>
          <w:p w:rsidR="00A14E2A" w:rsidRDefault="00767405" w:rsidP="00AA1914">
            <w:pPr>
              <w:jc w:val="center"/>
              <w:rPr>
                <w:ins w:id="226" w:author="Мищенко Наталья Николаевна" w:date="2019-05-29T18:22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%20621% - %20629%, </w:t>
            </w:r>
          </w:p>
          <w:p w:rsidR="00A14E2A" w:rsidRDefault="00767405" w:rsidP="00AA1914">
            <w:pPr>
              <w:jc w:val="center"/>
              <w:rPr>
                <w:ins w:id="227" w:author="Мищенко Наталья Николаевна" w:date="2019-05-29T18:23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%20631% - %20634%, </w:t>
            </w:r>
          </w:p>
          <w:p w:rsidR="00A14E2A" w:rsidRDefault="00767405" w:rsidP="00AA1914">
            <w:pPr>
              <w:jc w:val="center"/>
              <w:rPr>
                <w:ins w:id="228" w:author="Мищенко Наталья Николаевна" w:date="2019-05-29T18:23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%20641</w:t>
            </w:r>
            <w:del w:id="229" w:author="Мищенко Наталья Николаевна" w:date="2019-05-29T18:23:00Z">
              <w:r w:rsidRPr="00A1781D" w:rsidDel="00A14E2A">
                <w:rPr>
                  <w:sz w:val="18"/>
                  <w:szCs w:val="18"/>
                </w:rPr>
                <w:delText xml:space="preserve">%, </w:delText>
              </w:r>
            </w:del>
            <w:ins w:id="230" w:author="Мищенко Наталья Николаевна" w:date="2019-05-29T18:23:00Z">
              <w:r w:rsidR="00A14E2A" w:rsidRPr="00A1781D">
                <w:rPr>
                  <w:sz w:val="18"/>
                  <w:szCs w:val="18"/>
                </w:rPr>
                <w:t>%</w:t>
              </w:r>
              <w:r w:rsidR="00A14E2A">
                <w:rPr>
                  <w:sz w:val="18"/>
                  <w:szCs w:val="18"/>
                </w:rPr>
                <w:t xml:space="preserve"> - </w:t>
              </w:r>
            </w:ins>
            <w:r w:rsidRPr="00A1781D">
              <w:rPr>
                <w:sz w:val="18"/>
                <w:szCs w:val="18"/>
              </w:rPr>
              <w:t>%</w:t>
            </w:r>
            <w:del w:id="231" w:author="Мищенко Наталья Николаевна" w:date="2019-05-29T18:23:00Z">
              <w:r w:rsidRPr="00A1781D" w:rsidDel="00A14E2A">
                <w:rPr>
                  <w:sz w:val="18"/>
                  <w:szCs w:val="18"/>
                </w:rPr>
                <w:delText>20642</w:delText>
              </w:r>
            </w:del>
            <w:ins w:id="232" w:author="Мищенко Наталья Николаевна" w:date="2019-05-29T18:23:00Z">
              <w:r w:rsidR="00A14E2A" w:rsidRPr="00A1781D">
                <w:rPr>
                  <w:sz w:val="18"/>
                  <w:szCs w:val="18"/>
                </w:rPr>
                <w:t>2064</w:t>
              </w:r>
              <w:r w:rsidR="00A14E2A">
                <w:rPr>
                  <w:sz w:val="18"/>
                  <w:szCs w:val="18"/>
                </w:rPr>
                <w:t>9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A14E2A" w:rsidRDefault="00A14E2A" w:rsidP="00AA1914">
            <w:pPr>
              <w:jc w:val="center"/>
              <w:rPr>
                <w:ins w:id="233" w:author="Мищенко Наталья Николаевна" w:date="2019-05-29T18:24:00Z"/>
                <w:sz w:val="18"/>
                <w:szCs w:val="18"/>
              </w:rPr>
            </w:pPr>
            <w:ins w:id="234" w:author="Мищенко Наталья Николаевна" w:date="2019-05-29T18:23:00Z">
              <w:r w:rsidRPr="00A1781D">
                <w:rPr>
                  <w:sz w:val="18"/>
                  <w:szCs w:val="18"/>
                </w:rPr>
                <w:t>%2064</w:t>
              </w:r>
              <w:r>
                <w:rPr>
                  <w:sz w:val="18"/>
                  <w:szCs w:val="18"/>
                </w:rPr>
                <w:t>А</w:t>
              </w:r>
              <w:r w:rsidRPr="00A1781D">
                <w:rPr>
                  <w:sz w:val="18"/>
                  <w:szCs w:val="18"/>
                </w:rPr>
                <w:t>%,</w:t>
              </w:r>
            </w:ins>
            <w:ins w:id="235" w:author="Мищенко Наталья Николаевна" w:date="2019-05-29T18:24:00Z">
              <w:r>
                <w:rPr>
                  <w:sz w:val="18"/>
                  <w:szCs w:val="18"/>
                </w:rPr>
                <w:t xml:space="preserve"> </w:t>
              </w:r>
              <w:r w:rsidRPr="00A1781D">
                <w:rPr>
                  <w:sz w:val="18"/>
                  <w:szCs w:val="18"/>
                </w:rPr>
                <w:t>%2064</w:t>
              </w:r>
              <w:r>
                <w:rPr>
                  <w:sz w:val="18"/>
                  <w:szCs w:val="18"/>
                </w:rPr>
                <w:t>В</w:t>
              </w:r>
              <w:r w:rsidRPr="00A1781D">
                <w:rPr>
                  <w:sz w:val="18"/>
                  <w:szCs w:val="18"/>
                </w:rPr>
                <w:t>%,</w:t>
              </w:r>
              <w:r>
                <w:rPr>
                  <w:sz w:val="18"/>
                  <w:szCs w:val="18"/>
                </w:rPr>
                <w:t xml:space="preserve"> </w:t>
              </w:r>
            </w:ins>
            <w:r w:rsidR="00767405" w:rsidRPr="00A1781D">
              <w:rPr>
                <w:sz w:val="18"/>
                <w:szCs w:val="18"/>
              </w:rPr>
              <w:t xml:space="preserve">%20651% - %20653%, </w:t>
            </w:r>
          </w:p>
          <w:p w:rsidR="00A14E2A" w:rsidRDefault="00767405" w:rsidP="00AA1914">
            <w:pPr>
              <w:jc w:val="center"/>
              <w:rPr>
                <w:ins w:id="236" w:author="Мищенко Наталья Николаевна" w:date="2019-05-29T18:26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%20661% - %</w:t>
            </w:r>
            <w:del w:id="237" w:author="Мищенко Наталья Николаевна" w:date="2019-05-29T18:24:00Z">
              <w:r w:rsidRPr="00A1781D" w:rsidDel="00A14E2A">
                <w:rPr>
                  <w:sz w:val="18"/>
                  <w:szCs w:val="18"/>
                </w:rPr>
                <w:delText>20663</w:delText>
              </w:r>
            </w:del>
            <w:ins w:id="238" w:author="Мищенко Наталья Николаевна" w:date="2019-05-29T18:24:00Z">
              <w:r w:rsidR="00A14E2A" w:rsidRPr="00A1781D">
                <w:rPr>
                  <w:sz w:val="18"/>
                  <w:szCs w:val="18"/>
                </w:rPr>
                <w:t>2066</w:t>
              </w:r>
              <w:r w:rsidR="00A14E2A">
                <w:rPr>
                  <w:sz w:val="18"/>
                  <w:szCs w:val="18"/>
                </w:rPr>
                <w:t>7</w:t>
              </w:r>
            </w:ins>
            <w:r w:rsidRPr="00A1781D">
              <w:rPr>
                <w:sz w:val="18"/>
                <w:szCs w:val="18"/>
              </w:rPr>
              <w:t>%, %20672%, %20673%, %20675%,</w:t>
            </w:r>
            <w:ins w:id="239" w:author="Мищенко Наталья Николаевна" w:date="2019-05-29T18:26:00Z">
              <w:r w:rsidR="00A14E2A">
                <w:rPr>
                  <w:sz w:val="18"/>
                  <w:szCs w:val="18"/>
                </w:rPr>
                <w:t xml:space="preserve"> </w:t>
              </w:r>
            </w:ins>
          </w:p>
          <w:p w:rsidR="00A14E2A" w:rsidRDefault="00A14E2A" w:rsidP="00AA1914">
            <w:pPr>
              <w:jc w:val="center"/>
              <w:rPr>
                <w:ins w:id="240" w:author="Мищенко Наталья Николаевна" w:date="2019-05-29T18:25:00Z"/>
                <w:sz w:val="18"/>
                <w:szCs w:val="18"/>
              </w:rPr>
            </w:pPr>
            <w:ins w:id="241" w:author="Мищенко Наталья Николаевна" w:date="2019-05-29T18:26:00Z">
              <w:r w:rsidRPr="00A1781D">
                <w:rPr>
                  <w:sz w:val="18"/>
                  <w:szCs w:val="18"/>
                </w:rPr>
                <w:t>%206</w:t>
              </w:r>
              <w:r>
                <w:rPr>
                  <w:sz w:val="18"/>
                  <w:szCs w:val="18"/>
                </w:rPr>
                <w:t>8</w:t>
              </w:r>
              <w:r w:rsidRPr="00A1781D">
                <w:rPr>
                  <w:sz w:val="18"/>
                  <w:szCs w:val="18"/>
                </w:rPr>
                <w:t>1% - %206</w:t>
              </w:r>
              <w:r>
                <w:rPr>
                  <w:sz w:val="18"/>
                  <w:szCs w:val="18"/>
                </w:rPr>
                <w:t>86</w:t>
              </w:r>
              <w:r w:rsidRPr="00A1781D">
                <w:rPr>
                  <w:sz w:val="18"/>
                  <w:szCs w:val="18"/>
                </w:rPr>
                <w:t>%,</w:t>
              </w:r>
            </w:ins>
          </w:p>
          <w:p w:rsidR="00A14E2A" w:rsidRDefault="00767405" w:rsidP="00AA1914">
            <w:pPr>
              <w:jc w:val="center"/>
              <w:rPr>
                <w:ins w:id="242" w:author="Мищенко Наталья Николаевна" w:date="2019-05-29T18:27:00Z"/>
                <w:sz w:val="18"/>
                <w:szCs w:val="18"/>
              </w:rPr>
            </w:pPr>
            <w:del w:id="243" w:author="Мищенко Наталья Николаевна" w:date="2019-05-29T18:25:00Z">
              <w:r w:rsidRPr="00A1781D" w:rsidDel="00A14E2A">
                <w:rPr>
                  <w:sz w:val="18"/>
                  <w:szCs w:val="18"/>
                </w:rPr>
                <w:delText xml:space="preserve"> %-%, </w:delText>
              </w:r>
            </w:del>
            <w:r w:rsidRPr="00A1781D">
              <w:rPr>
                <w:sz w:val="18"/>
                <w:szCs w:val="18"/>
              </w:rPr>
              <w:t>%20696%</w:t>
            </w:r>
            <w:ins w:id="244" w:author="Мищенко Наталья Николаевна" w:date="2019-05-29T18:26:00Z">
              <w:r w:rsidR="00A14E2A">
                <w:rPr>
                  <w:sz w:val="18"/>
                  <w:szCs w:val="18"/>
                </w:rPr>
                <w:t xml:space="preserve"> - </w:t>
              </w:r>
            </w:ins>
            <w:ins w:id="245" w:author="Мищенко Наталья Николаевна" w:date="2019-05-29T18:27:00Z">
              <w:r w:rsidR="00A14E2A" w:rsidRPr="00A1781D">
                <w:rPr>
                  <w:sz w:val="18"/>
                  <w:szCs w:val="18"/>
                </w:rPr>
                <w:t>%2069</w:t>
              </w:r>
              <w:r w:rsidR="00A14E2A">
                <w:rPr>
                  <w:sz w:val="18"/>
                  <w:szCs w:val="18"/>
                </w:rPr>
                <w:t>9</w:t>
              </w:r>
              <w:r w:rsidR="00A14E2A" w:rsidRPr="00A1781D">
                <w:rPr>
                  <w:sz w:val="18"/>
                  <w:szCs w:val="18"/>
                </w:rPr>
                <w:t>%</w:t>
              </w:r>
            </w:ins>
            <w:r w:rsidRPr="00A1781D">
              <w:rPr>
                <w:sz w:val="18"/>
                <w:szCs w:val="18"/>
              </w:rPr>
              <w:t xml:space="preserve">, </w:t>
            </w:r>
          </w:p>
          <w:p w:rsidR="00A14E2A" w:rsidRDefault="00767405" w:rsidP="00AA1914">
            <w:pPr>
              <w:jc w:val="center"/>
              <w:rPr>
                <w:ins w:id="246" w:author="Мищенко Наталья Николаевна" w:date="2019-05-29T18:27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%20811% - %</w:t>
            </w:r>
            <w:del w:id="247" w:author="Мищенко Наталья Николаевна" w:date="2019-05-29T18:27:00Z">
              <w:r w:rsidRPr="00A1781D" w:rsidDel="00A14E2A">
                <w:rPr>
                  <w:sz w:val="18"/>
                  <w:szCs w:val="18"/>
                </w:rPr>
                <w:delText>20813</w:delText>
              </w:r>
            </w:del>
            <w:ins w:id="248" w:author="Мищенко Наталья Николаевна" w:date="2019-05-29T18:27:00Z">
              <w:r w:rsidR="00A14E2A" w:rsidRPr="00A1781D">
                <w:rPr>
                  <w:sz w:val="18"/>
                  <w:szCs w:val="18"/>
                </w:rPr>
                <w:t>2081</w:t>
              </w:r>
              <w:r w:rsidR="00A14E2A">
                <w:rPr>
                  <w:sz w:val="18"/>
                  <w:szCs w:val="18"/>
                </w:rPr>
                <w:t>4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767405" w:rsidRPr="00A1781D" w:rsidRDefault="00767405" w:rsidP="00AA191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%20821% - %20829%, </w:t>
            </w:r>
          </w:p>
          <w:p w:rsidR="00767405" w:rsidRPr="00A1781D" w:rsidRDefault="00767405" w:rsidP="00AA191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%20831% - %20834%, </w:t>
            </w:r>
            <w:ins w:id="249" w:author="Мищенко Наталья Николаевна" w:date="2019-05-29T18:35:00Z">
              <w:r w:rsidR="00AB249F">
                <w:rPr>
                  <w:sz w:val="18"/>
                  <w:szCs w:val="18"/>
                </w:rPr>
                <w:br/>
              </w:r>
            </w:ins>
            <w:r w:rsidRPr="00A1781D">
              <w:rPr>
                <w:sz w:val="18"/>
                <w:szCs w:val="18"/>
              </w:rPr>
              <w:t>%20861% - %</w:t>
            </w:r>
            <w:del w:id="250" w:author="Мищенко Наталья Николаевна" w:date="2019-05-29T18:35:00Z">
              <w:r w:rsidRPr="00A1781D" w:rsidDel="00AB249F">
                <w:rPr>
                  <w:sz w:val="18"/>
                  <w:szCs w:val="18"/>
                </w:rPr>
                <w:delText>20863</w:delText>
              </w:r>
            </w:del>
            <w:ins w:id="251" w:author="Мищенко Наталья Николаевна" w:date="2019-05-29T18:35:00Z">
              <w:r w:rsidR="00AB249F" w:rsidRPr="00A1781D">
                <w:rPr>
                  <w:sz w:val="18"/>
                  <w:szCs w:val="18"/>
                </w:rPr>
                <w:t>2086</w:t>
              </w:r>
              <w:r w:rsidR="00AB249F">
                <w:rPr>
                  <w:sz w:val="18"/>
                  <w:szCs w:val="18"/>
                </w:rPr>
                <w:t>7</w:t>
              </w:r>
            </w:ins>
            <w:r w:rsidRPr="00A1781D">
              <w:rPr>
                <w:sz w:val="18"/>
                <w:szCs w:val="18"/>
              </w:rPr>
              <w:t xml:space="preserve">%, %20891%, </w:t>
            </w:r>
            <w:ins w:id="252" w:author="Мищенко Наталья Николаевна" w:date="2019-05-29T18:36:00Z">
              <w:r w:rsidR="00AB249F">
                <w:rPr>
                  <w:sz w:val="18"/>
                  <w:szCs w:val="18"/>
                </w:rPr>
                <w:br/>
              </w:r>
            </w:ins>
            <w:r w:rsidRPr="00A1781D">
              <w:rPr>
                <w:sz w:val="18"/>
                <w:szCs w:val="18"/>
              </w:rPr>
              <w:t>%20893%</w:t>
            </w:r>
            <w:del w:id="253" w:author="Мищенко Наталья Николаевна" w:date="2019-05-29T18:36:00Z">
              <w:r w:rsidRPr="00A1781D" w:rsidDel="00AB249F">
                <w:rPr>
                  <w:sz w:val="18"/>
                  <w:szCs w:val="18"/>
                </w:rPr>
                <w:delText>,</w:delText>
              </w:r>
            </w:del>
            <w:r w:rsidRPr="00A1781D">
              <w:rPr>
                <w:sz w:val="18"/>
                <w:szCs w:val="18"/>
              </w:rPr>
              <w:t xml:space="preserve"> </w:t>
            </w:r>
            <w:del w:id="254" w:author="Мищенко Наталья Николаевна" w:date="2019-05-29T18:36:00Z">
              <w:r w:rsidRPr="00A1781D" w:rsidDel="00AB249F">
                <w:rPr>
                  <w:sz w:val="18"/>
                  <w:szCs w:val="18"/>
                </w:rPr>
                <w:delText>%20895%,</w:delText>
              </w:r>
            </w:del>
            <w:ins w:id="255" w:author="Мищенко Наталья Николаевна" w:date="2019-05-29T18:36:00Z">
              <w:r w:rsidR="00AB249F">
                <w:rPr>
                  <w:sz w:val="18"/>
                  <w:szCs w:val="18"/>
                </w:rPr>
                <w:t>-</w:t>
              </w:r>
            </w:ins>
            <w:r w:rsidRPr="00A1781D">
              <w:rPr>
                <w:sz w:val="18"/>
                <w:szCs w:val="18"/>
              </w:rPr>
              <w:t xml:space="preserve"> %</w:t>
            </w:r>
            <w:del w:id="256" w:author="Мищенко Наталья Николаевна" w:date="2019-05-29T18:36:00Z">
              <w:r w:rsidRPr="00A1781D" w:rsidDel="00AB249F">
                <w:rPr>
                  <w:sz w:val="18"/>
                  <w:szCs w:val="18"/>
                </w:rPr>
                <w:delText>20896</w:delText>
              </w:r>
            </w:del>
            <w:ins w:id="257" w:author="Мищенко Наталья Николаевна" w:date="2019-05-29T18:36:00Z">
              <w:r w:rsidR="00AB249F" w:rsidRPr="00A1781D">
                <w:rPr>
                  <w:sz w:val="18"/>
                  <w:szCs w:val="18"/>
                </w:rPr>
                <w:t>2089</w:t>
              </w:r>
              <w:r w:rsidR="00AB249F">
                <w:rPr>
                  <w:sz w:val="18"/>
                  <w:szCs w:val="18"/>
                </w:rPr>
                <w:t>9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  <w:del w:id="258" w:author="Мищенко Наталья Николаевна" w:date="2019-05-29T18:36:00Z">
              <w:r w:rsidRPr="00A1781D" w:rsidDel="00AB249F">
                <w:rPr>
                  <w:sz w:val="18"/>
                  <w:szCs w:val="18"/>
                </w:rPr>
                <w:delText xml:space="preserve">%20930%, </w:delText>
              </w:r>
            </w:del>
            <w:r w:rsidRPr="00A1781D">
              <w:rPr>
                <w:sz w:val="18"/>
                <w:szCs w:val="18"/>
              </w:rPr>
              <w:t xml:space="preserve">%20934%, %20936%, </w:t>
            </w:r>
            <w:del w:id="259" w:author="Мищенко Наталья Николаевна" w:date="2019-05-29T18:37:00Z">
              <w:r w:rsidRPr="00A1781D" w:rsidDel="00AB249F">
                <w:rPr>
                  <w:sz w:val="18"/>
                  <w:szCs w:val="18"/>
                </w:rPr>
                <w:delText>%20940%,</w:delText>
              </w:r>
            </w:del>
          </w:p>
          <w:p w:rsidR="00AB249F" w:rsidRDefault="00767405" w:rsidP="00C34EE6">
            <w:pPr>
              <w:jc w:val="center"/>
              <w:rPr>
                <w:ins w:id="260" w:author="Мищенко Наталья Николаевна" w:date="2019-05-29T18:37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%20941%, </w:t>
            </w:r>
          </w:p>
          <w:p w:rsidR="00AB249F" w:rsidRDefault="00767405" w:rsidP="00C34EE6">
            <w:pPr>
              <w:jc w:val="center"/>
              <w:rPr>
                <w:ins w:id="261" w:author="Мищенко Наталья Николаевна" w:date="2019-05-29T18:37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%20943%</w:t>
            </w:r>
            <w:del w:id="262" w:author="Мищенко Наталья Николаевна" w:date="2019-05-29T18:37:00Z">
              <w:r w:rsidRPr="00A1781D" w:rsidDel="00AB249F">
                <w:rPr>
                  <w:sz w:val="18"/>
                  <w:szCs w:val="18"/>
                </w:rPr>
                <w:delText xml:space="preserve">, %20944%, </w:delText>
              </w:r>
            </w:del>
            <w:ins w:id="263" w:author="Мищенко Наталья Николаевна" w:date="2019-05-29T18:37:00Z">
              <w:r w:rsidR="00AB249F">
                <w:rPr>
                  <w:sz w:val="18"/>
                  <w:szCs w:val="18"/>
                </w:rPr>
                <w:t xml:space="preserve"> - </w:t>
              </w:r>
            </w:ins>
            <w:r w:rsidRPr="00A1781D">
              <w:rPr>
                <w:sz w:val="18"/>
                <w:szCs w:val="18"/>
              </w:rPr>
              <w:t xml:space="preserve">%20945%, </w:t>
            </w:r>
          </w:p>
          <w:p w:rsidR="00767405" w:rsidRDefault="00767405" w:rsidP="00C34EE6">
            <w:pPr>
              <w:jc w:val="center"/>
              <w:rPr>
                <w:ins w:id="264" w:author="Мищенко Наталья Николаевна" w:date="2019-06-17T10:24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%20971% - %20974%, %20981%, %20982%, %20989%,</w:t>
            </w:r>
          </w:p>
          <w:p w:rsidR="00822A82" w:rsidRDefault="00767405" w:rsidP="00901992">
            <w:pPr>
              <w:jc w:val="center"/>
              <w:rPr>
                <w:ins w:id="265" w:author="Мищенко Наталья Николаевна" w:date="2019-05-29T18:53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%30211% - %3021</w:t>
            </w:r>
            <w:del w:id="266" w:author="Мищенко Наталья Николаевна" w:date="2019-05-29T18:52:00Z">
              <w:r w:rsidRPr="00A1781D" w:rsidDel="00822A82">
                <w:rPr>
                  <w:sz w:val="18"/>
                  <w:szCs w:val="18"/>
                </w:rPr>
                <w:delText>3</w:delText>
              </w:r>
            </w:del>
            <w:ins w:id="267" w:author="Мищенко Наталья Николаевна" w:date="2019-05-29T18:52:00Z">
              <w:r w:rsidR="00822A82">
                <w:rPr>
                  <w:sz w:val="18"/>
                  <w:szCs w:val="18"/>
                </w:rPr>
                <w:t>4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822A82" w:rsidRDefault="00767405" w:rsidP="00901992">
            <w:pPr>
              <w:jc w:val="center"/>
              <w:rPr>
                <w:ins w:id="268" w:author="Мищенко Наталья Николаевна" w:date="2019-05-29T18:53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%30221% - %30229%, </w:t>
            </w:r>
          </w:p>
          <w:p w:rsidR="00822A82" w:rsidRDefault="00767405" w:rsidP="00901992">
            <w:pPr>
              <w:jc w:val="center"/>
              <w:rPr>
                <w:ins w:id="269" w:author="Мищенко Наталья Николаевна" w:date="2019-05-29T18:54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%30231% - %30234%, </w:t>
            </w:r>
          </w:p>
          <w:p w:rsidR="00822A82" w:rsidRDefault="00767405" w:rsidP="00901992">
            <w:pPr>
              <w:jc w:val="center"/>
              <w:rPr>
                <w:ins w:id="270" w:author="Мищенко Наталья Николаевна" w:date="2019-05-29T18:54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%30241%</w:t>
            </w:r>
            <w:del w:id="271" w:author="Мищенко Наталья Николаевна" w:date="2019-05-29T18:53:00Z">
              <w:r w:rsidRPr="00A1781D" w:rsidDel="00822A82">
                <w:rPr>
                  <w:sz w:val="18"/>
                  <w:szCs w:val="18"/>
                </w:rPr>
                <w:delText>,</w:delText>
              </w:r>
            </w:del>
            <w:ins w:id="272" w:author="Мищенко Наталья Николаевна" w:date="2019-05-29T18:53:00Z">
              <w:r w:rsidR="00822A82">
                <w:rPr>
                  <w:sz w:val="18"/>
                  <w:szCs w:val="18"/>
                </w:rPr>
                <w:t xml:space="preserve"> -</w:t>
              </w:r>
            </w:ins>
            <w:r w:rsidRPr="00A1781D">
              <w:rPr>
                <w:sz w:val="18"/>
                <w:szCs w:val="18"/>
              </w:rPr>
              <w:t xml:space="preserve"> %</w:t>
            </w:r>
            <w:del w:id="273" w:author="Мищенко Наталья Николаевна" w:date="2019-05-29T18:53:00Z">
              <w:r w:rsidRPr="00A1781D" w:rsidDel="00822A82">
                <w:rPr>
                  <w:sz w:val="18"/>
                  <w:szCs w:val="18"/>
                </w:rPr>
                <w:delText>30242</w:delText>
              </w:r>
            </w:del>
            <w:ins w:id="274" w:author="Мищенко Наталья Николаевна" w:date="2019-05-29T18:53:00Z">
              <w:r w:rsidR="00822A82" w:rsidRPr="00A1781D">
                <w:rPr>
                  <w:sz w:val="18"/>
                  <w:szCs w:val="18"/>
                </w:rPr>
                <w:t>3024</w:t>
              </w:r>
              <w:r w:rsidR="00822A82">
                <w:rPr>
                  <w:sz w:val="18"/>
                  <w:szCs w:val="18"/>
                </w:rPr>
                <w:t>9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822A82" w:rsidRDefault="00822A82" w:rsidP="00901992">
            <w:pPr>
              <w:jc w:val="center"/>
              <w:rPr>
                <w:ins w:id="275" w:author="Мищенко Наталья Николаевна" w:date="2019-05-29T18:54:00Z"/>
                <w:sz w:val="18"/>
                <w:szCs w:val="18"/>
              </w:rPr>
            </w:pPr>
            <w:ins w:id="276" w:author="Мищенко Наталья Николаевна" w:date="2019-05-29T18:54:00Z">
              <w:r w:rsidRPr="00A1781D">
                <w:rPr>
                  <w:sz w:val="18"/>
                  <w:szCs w:val="18"/>
                </w:rPr>
                <w:t>%3024</w:t>
              </w:r>
              <w:r>
                <w:rPr>
                  <w:sz w:val="18"/>
                  <w:szCs w:val="18"/>
                </w:rPr>
                <w:t>А</w:t>
              </w:r>
              <w:r w:rsidRPr="00A1781D">
                <w:rPr>
                  <w:sz w:val="18"/>
                  <w:szCs w:val="18"/>
                </w:rPr>
                <w:t>%, %3024</w:t>
              </w:r>
              <w:r>
                <w:rPr>
                  <w:sz w:val="18"/>
                  <w:szCs w:val="18"/>
                </w:rPr>
                <w:t>В</w:t>
              </w:r>
              <w:r w:rsidRPr="00A1781D">
                <w:rPr>
                  <w:sz w:val="18"/>
                  <w:szCs w:val="18"/>
                </w:rPr>
                <w:t xml:space="preserve">%, </w:t>
              </w:r>
            </w:ins>
            <w:r w:rsidR="00767405" w:rsidRPr="00A1781D">
              <w:rPr>
                <w:sz w:val="18"/>
                <w:szCs w:val="18"/>
              </w:rPr>
              <w:t xml:space="preserve">%30251% - %30253%, </w:t>
            </w:r>
          </w:p>
          <w:p w:rsidR="00767405" w:rsidRPr="00A1781D" w:rsidRDefault="00767405" w:rsidP="0090199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%30261% - %</w:t>
            </w:r>
            <w:del w:id="277" w:author="Мищенко Наталья Николаевна" w:date="2019-05-29T18:54:00Z">
              <w:r w:rsidRPr="00A1781D" w:rsidDel="00822A82">
                <w:rPr>
                  <w:sz w:val="18"/>
                  <w:szCs w:val="18"/>
                </w:rPr>
                <w:delText>30263</w:delText>
              </w:r>
            </w:del>
            <w:ins w:id="278" w:author="Мищенко Наталья Николаевна" w:date="2019-05-29T18:54:00Z">
              <w:r w:rsidR="00822A82" w:rsidRPr="00A1781D">
                <w:rPr>
                  <w:sz w:val="18"/>
                  <w:szCs w:val="18"/>
                </w:rPr>
                <w:t>3026</w:t>
              </w:r>
              <w:r w:rsidR="00822A82">
                <w:rPr>
                  <w:sz w:val="18"/>
                  <w:szCs w:val="18"/>
                </w:rPr>
                <w:t>7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D30136" w:rsidRDefault="00767405" w:rsidP="00822A82">
            <w:pPr>
              <w:jc w:val="center"/>
              <w:rPr>
                <w:ins w:id="279" w:author="Зайцев Павел Борисович" w:date="2019-07-02T09:16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%30272%</w:t>
            </w:r>
            <w:ins w:id="280" w:author="Мищенко Наталья Николаевна" w:date="2019-05-29T18:55:00Z">
              <w:r w:rsidR="00822A82">
                <w:rPr>
                  <w:sz w:val="18"/>
                  <w:szCs w:val="18"/>
                </w:rPr>
                <w:t>,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ins w:id="281" w:author="Мищенко Наталья Николаевна" w:date="2019-05-29T18:55:00Z">
              <w:r w:rsidR="00822A82" w:rsidRPr="00A1781D">
                <w:rPr>
                  <w:sz w:val="18"/>
                  <w:szCs w:val="18"/>
                </w:rPr>
                <w:t>%3027</w:t>
              </w:r>
              <w:r w:rsidR="00822A82">
                <w:rPr>
                  <w:sz w:val="18"/>
                  <w:szCs w:val="18"/>
                </w:rPr>
                <w:t>3</w:t>
              </w:r>
              <w:r w:rsidR="00822A82" w:rsidRPr="00A1781D">
                <w:rPr>
                  <w:sz w:val="18"/>
                  <w:szCs w:val="18"/>
                </w:rPr>
                <w:t>%</w:t>
              </w:r>
              <w:r w:rsidR="00822A82">
                <w:rPr>
                  <w:sz w:val="18"/>
                  <w:szCs w:val="18"/>
                </w:rPr>
                <w:t>,</w:t>
              </w:r>
              <w:r w:rsidR="00822A82" w:rsidRPr="00A1781D">
                <w:rPr>
                  <w:sz w:val="18"/>
                  <w:szCs w:val="18"/>
                </w:rPr>
                <w:t xml:space="preserve"> </w:t>
              </w:r>
            </w:ins>
            <w:del w:id="282" w:author="Мищенко Наталья Николаевна" w:date="2019-05-29T18:55:00Z">
              <w:r w:rsidRPr="00A1781D" w:rsidDel="00822A82">
                <w:rPr>
                  <w:sz w:val="18"/>
                  <w:szCs w:val="18"/>
                </w:rPr>
                <w:delText xml:space="preserve">- </w:delText>
              </w:r>
            </w:del>
            <w:r w:rsidRPr="00A1781D">
              <w:rPr>
                <w:sz w:val="18"/>
                <w:szCs w:val="18"/>
              </w:rPr>
              <w:t>%30275%,</w:t>
            </w:r>
          </w:p>
          <w:p w:rsidR="00FA2A5D" w:rsidRDefault="00FA2A5D" w:rsidP="00FA2A5D">
            <w:pPr>
              <w:jc w:val="center"/>
              <w:rPr>
                <w:ins w:id="283" w:author="Мищенко Наталья Николаевна" w:date="2019-05-29T19:13:00Z"/>
                <w:sz w:val="18"/>
                <w:szCs w:val="18"/>
              </w:rPr>
            </w:pPr>
            <w:ins w:id="284" w:author="Зайцев Павел Борисович" w:date="2019-07-02T09:16:00Z">
              <w:r w:rsidRPr="00A1781D">
                <w:rPr>
                  <w:sz w:val="18"/>
                  <w:szCs w:val="18"/>
                </w:rPr>
                <w:t>%302</w:t>
              </w:r>
              <w:r>
                <w:rPr>
                  <w:sz w:val="18"/>
                  <w:szCs w:val="18"/>
                </w:rPr>
                <w:t>8</w:t>
              </w:r>
              <w:r w:rsidRPr="00A1781D">
                <w:rPr>
                  <w:sz w:val="18"/>
                  <w:szCs w:val="18"/>
                </w:rPr>
                <w:t>1% - %302</w:t>
              </w:r>
              <w:r>
                <w:rPr>
                  <w:sz w:val="18"/>
                  <w:szCs w:val="18"/>
                </w:rPr>
                <w:t>86</w:t>
              </w:r>
              <w:r w:rsidRPr="00A1781D">
                <w:rPr>
                  <w:sz w:val="18"/>
                  <w:szCs w:val="18"/>
                </w:rPr>
                <w:t xml:space="preserve">%, </w:t>
              </w:r>
            </w:ins>
          </w:p>
          <w:p w:rsidR="00D30136" w:rsidRDefault="00767405" w:rsidP="00D30136">
            <w:pPr>
              <w:jc w:val="center"/>
              <w:rPr>
                <w:ins w:id="285" w:author="Мищенко Наталья Николаевна" w:date="2019-05-29T19:15:00Z"/>
                <w:sz w:val="18"/>
                <w:szCs w:val="18"/>
              </w:rPr>
            </w:pPr>
            <w:del w:id="286" w:author="Мищенко Наталья Николаевна" w:date="2019-05-29T19:15:00Z">
              <w:r w:rsidRPr="00A1781D" w:rsidDel="00D30136">
                <w:rPr>
                  <w:sz w:val="18"/>
                  <w:szCs w:val="18"/>
                </w:rPr>
                <w:delText xml:space="preserve"> </w:delText>
              </w:r>
              <w:r w:rsidRPr="00D30136" w:rsidDel="00D30136">
                <w:rPr>
                  <w:sz w:val="18"/>
                  <w:szCs w:val="18"/>
                  <w:highlight w:val="yellow"/>
                  <w:rPrChange w:id="287" w:author="Мищенко Наталья Николаевна" w:date="2019-05-29T19:13:00Z">
                    <w:rPr>
                      <w:sz w:val="18"/>
                      <w:szCs w:val="18"/>
                    </w:rPr>
                  </w:rPrChange>
                </w:rPr>
                <w:delText>%-%,</w:delText>
              </w:r>
              <w:r w:rsidRPr="00A1781D" w:rsidDel="00D30136">
                <w:rPr>
                  <w:sz w:val="18"/>
                  <w:szCs w:val="18"/>
                </w:rPr>
                <w:delText xml:space="preserve"> </w:delText>
              </w:r>
            </w:del>
            <w:r w:rsidRPr="00A1781D">
              <w:rPr>
                <w:sz w:val="18"/>
                <w:szCs w:val="18"/>
              </w:rPr>
              <w:t xml:space="preserve">%30293%, </w:t>
            </w:r>
          </w:p>
          <w:p w:rsidR="00D30136" w:rsidRDefault="00767405" w:rsidP="00D30136">
            <w:pPr>
              <w:jc w:val="center"/>
              <w:rPr>
                <w:ins w:id="288" w:author="Мищенко Наталья Николаевна" w:date="2019-05-29T19:14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%30295%</w:t>
            </w:r>
            <w:del w:id="289" w:author="Мищенко Наталья Николаевна" w:date="2019-05-29T19:14:00Z">
              <w:r w:rsidRPr="00A1781D" w:rsidDel="00D30136">
                <w:rPr>
                  <w:sz w:val="18"/>
                  <w:szCs w:val="18"/>
                </w:rPr>
                <w:delText>,</w:delText>
              </w:r>
            </w:del>
            <w:ins w:id="290" w:author="Мищенко Наталья Николаевна" w:date="2019-05-29T19:14:00Z">
              <w:r w:rsidR="00D30136">
                <w:rPr>
                  <w:sz w:val="18"/>
                  <w:szCs w:val="18"/>
                </w:rPr>
                <w:t xml:space="preserve"> -</w:t>
              </w:r>
            </w:ins>
            <w:r w:rsidRPr="00A1781D">
              <w:rPr>
                <w:sz w:val="18"/>
                <w:szCs w:val="18"/>
              </w:rPr>
              <w:t xml:space="preserve"> %</w:t>
            </w:r>
            <w:del w:id="291" w:author="Мищенко Наталья Николаевна" w:date="2019-05-29T19:14:00Z">
              <w:r w:rsidRPr="00A1781D" w:rsidDel="00D30136">
                <w:rPr>
                  <w:sz w:val="18"/>
                  <w:szCs w:val="18"/>
                </w:rPr>
                <w:delText>30296</w:delText>
              </w:r>
            </w:del>
            <w:ins w:id="292" w:author="Мищенко Наталья Николаевна" w:date="2019-05-29T19:14:00Z">
              <w:r w:rsidR="00D30136" w:rsidRPr="00A1781D">
                <w:rPr>
                  <w:sz w:val="18"/>
                  <w:szCs w:val="18"/>
                </w:rPr>
                <w:t>3029</w:t>
              </w:r>
              <w:r w:rsidR="00D30136">
                <w:rPr>
                  <w:sz w:val="18"/>
                  <w:szCs w:val="18"/>
                </w:rPr>
                <w:t>9</w:t>
              </w:r>
            </w:ins>
            <w:r w:rsidRPr="00A1781D">
              <w:rPr>
                <w:sz w:val="18"/>
                <w:szCs w:val="18"/>
              </w:rPr>
              <w:t xml:space="preserve">%, </w:t>
            </w:r>
          </w:p>
          <w:p w:rsidR="00D30136" w:rsidRDefault="00767405" w:rsidP="00D30136">
            <w:pPr>
              <w:jc w:val="center"/>
              <w:rPr>
                <w:ins w:id="293" w:author="Мищенко Наталья Николаевна" w:date="2019-05-29T19:14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%3</w:t>
            </w:r>
            <w:r w:rsidRPr="00D30136"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>301% – %3</w:t>
            </w:r>
            <w:r w:rsidRPr="00D30136"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 xml:space="preserve">313%, </w:t>
            </w:r>
          </w:p>
          <w:p w:rsidR="00D30136" w:rsidRDefault="00767405" w:rsidP="00D30136">
            <w:pPr>
              <w:jc w:val="center"/>
              <w:rPr>
                <w:ins w:id="294" w:author="Мищенко Наталья Николаевна" w:date="2019-05-29T19:15:00Z"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%30402%</w:t>
            </w:r>
            <w:del w:id="295" w:author="Мищенко Наталья Николаевна" w:date="2019-05-29T19:14:00Z">
              <w:r w:rsidRPr="00A1781D" w:rsidDel="00D30136">
                <w:rPr>
                  <w:sz w:val="18"/>
                  <w:szCs w:val="18"/>
                </w:rPr>
                <w:delText xml:space="preserve"> –</w:delText>
              </w:r>
            </w:del>
            <w:ins w:id="296" w:author="Мищенко Наталья Николаевна" w:date="2019-05-29T19:14:00Z">
              <w:r w:rsidR="00D30136">
                <w:rPr>
                  <w:sz w:val="18"/>
                  <w:szCs w:val="18"/>
                </w:rPr>
                <w:t>,</w:t>
              </w:r>
            </w:ins>
            <w:r w:rsidRPr="00A1781D">
              <w:rPr>
                <w:sz w:val="18"/>
                <w:szCs w:val="18"/>
              </w:rPr>
              <w:t xml:space="preserve"> %30403%, </w:t>
            </w:r>
          </w:p>
          <w:p w:rsidR="00767405" w:rsidRPr="00A1781D" w:rsidRDefault="00767405" w:rsidP="00D3013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%30406%</w:t>
            </w:r>
            <w:r w:rsidRPr="00D30136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соответственно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36" w:type="dxa"/>
          </w:tcPr>
          <w:p w:rsidR="00767405" w:rsidRPr="00A1781D" w:rsidRDefault="00F02D04" w:rsidP="00F02D04">
            <w:pPr>
              <w:jc w:val="center"/>
              <w:rPr>
                <w:sz w:val="18"/>
                <w:szCs w:val="18"/>
              </w:rPr>
            </w:pPr>
            <w:ins w:id="297" w:author="Зайцев Павел Борисович" w:date="2019-06-03T09:55:00Z">
              <w:r>
                <w:rPr>
                  <w:sz w:val="18"/>
                  <w:szCs w:val="18"/>
                </w:rPr>
                <w:lastRenderedPageBreak/>
                <w:t xml:space="preserve">2-11 </w:t>
              </w:r>
            </w:ins>
            <w:del w:id="298" w:author="Зайцев Павел Борисович" w:date="2019-06-03T09:56:00Z">
              <w:r w:rsidR="00767405" w:rsidRPr="00A1781D" w:rsidDel="00F02D04">
                <w:rPr>
                  <w:sz w:val="18"/>
                  <w:szCs w:val="18"/>
                </w:rPr>
                <w:delText>*  (кроме граф 12-14) (</w:delText>
              </w:r>
            </w:del>
            <w:r w:rsidR="00767405" w:rsidRPr="00A1781D">
              <w:rPr>
                <w:sz w:val="18"/>
                <w:szCs w:val="18"/>
              </w:rPr>
              <w:t>Раздел 1</w:t>
            </w:r>
            <w:del w:id="299" w:author="Зайцев Павел Борисович" w:date="2019-06-03T09:56:00Z">
              <w:r w:rsidR="00767405" w:rsidRPr="00A1781D" w:rsidDel="00F02D04">
                <w:rPr>
                  <w:sz w:val="18"/>
                  <w:szCs w:val="18"/>
                </w:rPr>
                <w:delText>)</w:delText>
              </w:r>
            </w:del>
          </w:p>
        </w:tc>
        <w:tc>
          <w:tcPr>
            <w:tcW w:w="603" w:type="dxa"/>
          </w:tcPr>
          <w:p w:rsidR="00767405" w:rsidRPr="00A1781D" w:rsidRDefault="00767405" w:rsidP="009019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90199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</w:tc>
        <w:tc>
          <w:tcPr>
            <w:tcW w:w="620" w:type="dxa"/>
          </w:tcPr>
          <w:p w:rsidR="00767405" w:rsidRPr="00A1781D" w:rsidRDefault="00F02D04" w:rsidP="00901992">
            <w:pPr>
              <w:rPr>
                <w:sz w:val="18"/>
                <w:szCs w:val="18"/>
              </w:rPr>
            </w:pPr>
            <w:ins w:id="300" w:author="Зайцев Павел Борисович" w:date="2019-06-03T09:56:00Z">
              <w:r>
                <w:rPr>
                  <w:sz w:val="18"/>
                  <w:szCs w:val="18"/>
                </w:rPr>
                <w:t xml:space="preserve">2-11 </w:t>
              </w:r>
              <w:r w:rsidRPr="00A1781D">
                <w:rPr>
                  <w:sz w:val="18"/>
                  <w:szCs w:val="18"/>
                </w:rPr>
                <w:t>Раздел 1</w:t>
              </w:r>
            </w:ins>
            <w:del w:id="301" w:author="Зайцев Павел Борисович" w:date="2019-06-03T09:56:00Z">
              <w:r w:rsidR="00767405" w:rsidRPr="00A1781D" w:rsidDel="00F02D04">
                <w:rPr>
                  <w:sz w:val="18"/>
                  <w:szCs w:val="18"/>
                </w:rPr>
                <w:delText>* (кроме граф 12-14)</w:delText>
              </w:r>
            </w:del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коду счета не соответствует сумме аналитических счетов – недопустимо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9019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9019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6B0030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1827" w:type="dxa"/>
            <w:gridSpan w:val="2"/>
          </w:tcPr>
          <w:p w:rsidR="00767405" w:rsidRDefault="00767405" w:rsidP="003804A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номеру счета бюджетного учета</w:t>
            </w:r>
          </w:p>
          <w:p w:rsidR="00767405" w:rsidRPr="00A1781D" w:rsidRDefault="00767405" w:rsidP="003804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(кроме %40140%, %40160%)</w:t>
            </w:r>
          </w:p>
        </w:tc>
        <w:tc>
          <w:tcPr>
            <w:tcW w:w="636" w:type="dxa"/>
          </w:tcPr>
          <w:p w:rsidR="00767405" w:rsidRPr="00A1781D" w:rsidRDefault="00767405" w:rsidP="003804A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графы 12-14</w:t>
            </w:r>
          </w:p>
        </w:tc>
        <w:tc>
          <w:tcPr>
            <w:tcW w:w="603" w:type="dxa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номеру счета бюджетного учета в графах 12-14 - недопустимо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ED3DB4">
            <w:pPr>
              <w:rPr>
                <w:sz w:val="18"/>
                <w:szCs w:val="18"/>
              </w:rPr>
            </w:pPr>
            <w:r w:rsidRPr="006F614E"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ED3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6B0030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1.3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3804A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</w:tc>
        <w:tc>
          <w:tcPr>
            <w:tcW w:w="636" w:type="dxa"/>
          </w:tcPr>
          <w:p w:rsidR="00767405" w:rsidRPr="00A1781D" w:rsidRDefault="00767405" w:rsidP="006979B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графы 12-14</w:t>
            </w:r>
          </w:p>
        </w:tc>
        <w:tc>
          <w:tcPr>
            <w:tcW w:w="603" w:type="dxa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767405" w:rsidP="008831FA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строке «Итого по коду счета» в графах 12-14 - недопустимо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6979B8">
            <w:pPr>
              <w:rPr>
                <w:sz w:val="18"/>
                <w:szCs w:val="18"/>
              </w:rPr>
            </w:pPr>
            <w:r w:rsidRPr="006F614E"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697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6B0030">
            <w:pPr>
              <w:spacing w:line="360" w:lineRule="auto"/>
              <w:rPr>
                <w:sz w:val="18"/>
                <w:szCs w:val="18"/>
              </w:rPr>
            </w:pPr>
            <w:del w:id="302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1.4</w:delText>
              </w:r>
            </w:del>
          </w:p>
        </w:tc>
        <w:tc>
          <w:tcPr>
            <w:tcW w:w="1827" w:type="dxa"/>
            <w:gridSpan w:val="2"/>
          </w:tcPr>
          <w:p w:rsidR="00767405" w:rsidRPr="00A1781D" w:rsidRDefault="00767405" w:rsidP="00703D83">
            <w:pPr>
              <w:jc w:val="center"/>
              <w:rPr>
                <w:sz w:val="18"/>
                <w:szCs w:val="18"/>
              </w:rPr>
            </w:pPr>
            <w:del w:id="303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%631%2064</w:delText>
              </w:r>
            </w:del>
            <w:ins w:id="304" w:author="Зайцев Павел Борисович" w:date="2019-06-03T10:06:00Z">
              <w:del w:id="305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>6</w:delText>
                </w:r>
              </w:del>
            </w:ins>
            <w:del w:id="306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%,</w:delText>
              </w:r>
            </w:del>
            <w:ins w:id="307" w:author="Зайцев Павел Борисович" w:date="2019-06-03T10:07:00Z">
              <w:del w:id="308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 xml:space="preserve"> </w:delText>
                </w:r>
              </w:del>
            </w:ins>
            <w:ins w:id="309" w:author="Зайцев Павел Борисович" w:date="2019-06-03T10:06:00Z">
              <w:del w:id="310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>%631%2064</w:delText>
                </w:r>
                <w:r w:rsidR="00703D83" w:rsidDel="00A2741F">
                  <w:rPr>
                    <w:sz w:val="18"/>
                    <w:szCs w:val="18"/>
                  </w:rPr>
                  <w:delText>В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 xml:space="preserve">%, </w:delText>
                </w:r>
              </w:del>
            </w:ins>
            <w:del w:id="311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 xml:space="preserve"> %633%2064</w:delText>
              </w:r>
            </w:del>
            <w:ins w:id="312" w:author="Зайцев Павел Борисович" w:date="2019-06-03T10:07:00Z">
              <w:del w:id="313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>6</w:delText>
                </w:r>
              </w:del>
            </w:ins>
            <w:del w:id="314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 xml:space="preserve">%, </w:delText>
              </w:r>
            </w:del>
            <w:ins w:id="315" w:author="Зайцев Павел Борисович" w:date="2019-06-03T10:07:00Z">
              <w:del w:id="316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>%633%2064</w:delText>
                </w:r>
                <w:r w:rsidR="00703D83" w:rsidDel="00A2741F">
                  <w:rPr>
                    <w:sz w:val="18"/>
                    <w:szCs w:val="18"/>
                  </w:rPr>
                  <w:delText>В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%, %633%206</w:delText>
                </w:r>
                <w:r w:rsidR="00703D83" w:rsidDel="00A2741F">
                  <w:rPr>
                    <w:sz w:val="18"/>
                    <w:szCs w:val="18"/>
                  </w:rPr>
                  <w:delText>86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 xml:space="preserve">%, </w:delText>
                </w:r>
              </w:del>
            </w:ins>
            <w:del w:id="317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%811%2064</w:delText>
              </w:r>
            </w:del>
            <w:ins w:id="318" w:author="Зайцев Павел Борисович" w:date="2019-06-03T10:09:00Z">
              <w:del w:id="319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>2</w:delText>
                </w:r>
              </w:del>
            </w:ins>
            <w:del w:id="320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%</w:delText>
              </w:r>
            </w:del>
            <w:ins w:id="321" w:author="Зайцев Павел Борисович" w:date="2019-06-03T10:09:00Z">
              <w:del w:id="322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 xml:space="preserve"> - 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%811%2064</w:delText>
                </w:r>
                <w:r w:rsidR="00703D83" w:rsidDel="00A2741F">
                  <w:rPr>
                    <w:sz w:val="18"/>
                    <w:szCs w:val="18"/>
                  </w:rPr>
                  <w:delText>В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</w:delText>
                </w:r>
              </w:del>
            </w:ins>
            <w:del w:id="323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 xml:space="preserve">, </w:delText>
              </w:r>
            </w:del>
            <w:ins w:id="324" w:author="Зайцев Павел Борисович" w:date="2019-06-03T10:09:00Z">
              <w:del w:id="325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>%811%206</w:delText>
                </w:r>
                <w:r w:rsidR="00703D83" w:rsidDel="00A2741F">
                  <w:rPr>
                    <w:sz w:val="18"/>
                    <w:szCs w:val="18"/>
                  </w:rPr>
                  <w:delText>82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</w:delText>
                </w:r>
                <w:r w:rsidR="00703D83" w:rsidDel="00A2741F">
                  <w:rPr>
                    <w:sz w:val="18"/>
                    <w:szCs w:val="18"/>
                  </w:rPr>
                  <w:delText xml:space="preserve"> - 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%811%206</w:delText>
                </w:r>
                <w:r w:rsidR="00703D83" w:rsidDel="00A2741F">
                  <w:rPr>
                    <w:sz w:val="18"/>
                    <w:szCs w:val="18"/>
                  </w:rPr>
                  <w:delText>8</w:delText>
                </w:r>
              </w:del>
            </w:ins>
            <w:ins w:id="326" w:author="Зайцев Павел Борисович" w:date="2019-06-03T10:10:00Z">
              <w:del w:id="327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>6</w:delText>
                </w:r>
              </w:del>
            </w:ins>
            <w:ins w:id="328" w:author="Зайцев Павел Борисович" w:date="2019-06-03T10:09:00Z">
              <w:del w:id="329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 xml:space="preserve">%, </w:delText>
                </w:r>
              </w:del>
            </w:ins>
            <w:ins w:id="330" w:author="Зайцев Павел Борисович" w:date="2019-06-03T10:10:00Z">
              <w:del w:id="331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>%811%206</w:delText>
                </w:r>
              </w:del>
            </w:ins>
            <w:ins w:id="332" w:author="Зайцев Павел Борисович" w:date="2019-06-03T10:11:00Z">
              <w:del w:id="333" w:author="Кривенец Анна Николаевна" w:date="2019-06-17T20:22:00Z">
                <w:r w:rsidR="00703D83" w:rsidDel="00A2741F">
                  <w:rPr>
                    <w:sz w:val="18"/>
                    <w:szCs w:val="18"/>
                  </w:rPr>
                  <w:delText>51</w:delText>
                </w:r>
              </w:del>
            </w:ins>
            <w:ins w:id="334" w:author="Зайцев Павел Борисович" w:date="2019-06-03T10:10:00Z">
              <w:del w:id="335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 xml:space="preserve">%, </w:delText>
                </w:r>
              </w:del>
            </w:ins>
            <w:ins w:id="336" w:author="Зайцев Павел Борисович" w:date="2019-06-03T10:11:00Z">
              <w:del w:id="337" w:author="Кривенец Анна Николаевна" w:date="2019-06-17T20:22:00Z">
                <w:r w:rsidR="00703D83" w:rsidRPr="00A1781D" w:rsidDel="00A2741F">
                  <w:rPr>
                    <w:sz w:val="18"/>
                    <w:szCs w:val="18"/>
                  </w:rPr>
                  <w:delText>%81</w:delText>
                </w:r>
                <w:r w:rsidR="00703D83" w:rsidDel="00A2741F">
                  <w:rPr>
                    <w:sz w:val="18"/>
                    <w:szCs w:val="18"/>
                  </w:rPr>
                  <w:delText>3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%2064</w:delText>
                </w:r>
                <w:r w:rsidR="00703D83" w:rsidDel="00A2741F">
                  <w:rPr>
                    <w:sz w:val="18"/>
                    <w:szCs w:val="18"/>
                  </w:rPr>
                  <w:delText>2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</w:delText>
                </w:r>
                <w:r w:rsidR="00703D83" w:rsidDel="00A2741F">
                  <w:rPr>
                    <w:sz w:val="18"/>
                    <w:szCs w:val="18"/>
                  </w:rPr>
                  <w:delText xml:space="preserve"> - 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%81</w:delText>
                </w:r>
                <w:r w:rsidR="00703D83" w:rsidDel="00A2741F">
                  <w:rPr>
                    <w:sz w:val="18"/>
                    <w:szCs w:val="18"/>
                  </w:rPr>
                  <w:delText>3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%2064</w:delText>
                </w:r>
                <w:r w:rsidR="00703D83" w:rsidDel="00A2741F">
                  <w:rPr>
                    <w:sz w:val="18"/>
                    <w:szCs w:val="18"/>
                  </w:rPr>
                  <w:delText>В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%, %81</w:delText>
                </w:r>
                <w:r w:rsidR="00703D83" w:rsidDel="00A2741F">
                  <w:rPr>
                    <w:sz w:val="18"/>
                    <w:szCs w:val="18"/>
                  </w:rPr>
                  <w:delText>3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%206</w:delText>
                </w:r>
                <w:r w:rsidR="00703D83" w:rsidDel="00A2741F">
                  <w:rPr>
                    <w:sz w:val="18"/>
                    <w:szCs w:val="18"/>
                  </w:rPr>
                  <w:delText>82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</w:delText>
                </w:r>
                <w:r w:rsidR="00703D83" w:rsidDel="00A2741F">
                  <w:rPr>
                    <w:sz w:val="18"/>
                    <w:szCs w:val="18"/>
                  </w:rPr>
                  <w:delText xml:space="preserve"> - 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%81</w:delText>
                </w:r>
                <w:r w:rsidR="00703D83" w:rsidDel="00A2741F">
                  <w:rPr>
                    <w:sz w:val="18"/>
                    <w:szCs w:val="18"/>
                  </w:rPr>
                  <w:delText>3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%206</w:delText>
                </w:r>
                <w:r w:rsidR="00703D83" w:rsidDel="00A2741F">
                  <w:rPr>
                    <w:sz w:val="18"/>
                    <w:szCs w:val="18"/>
                  </w:rPr>
                  <w:delText>86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%, %81</w:delText>
                </w:r>
                <w:r w:rsidR="00703D83" w:rsidDel="00A2741F">
                  <w:rPr>
                    <w:sz w:val="18"/>
                    <w:szCs w:val="18"/>
                  </w:rPr>
                  <w:delText>3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%206</w:delText>
                </w:r>
                <w:r w:rsidR="00703D83" w:rsidDel="00A2741F">
                  <w:rPr>
                    <w:sz w:val="18"/>
                    <w:szCs w:val="18"/>
                  </w:rPr>
                  <w:delText>51</w:delText>
                </w:r>
                <w:r w:rsidR="00703D83" w:rsidRPr="00A1781D" w:rsidDel="00A2741F">
                  <w:rPr>
                    <w:sz w:val="18"/>
                    <w:szCs w:val="18"/>
                  </w:rPr>
                  <w:delText>%,</w:delText>
                </w:r>
              </w:del>
            </w:ins>
            <w:del w:id="338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%813%2064%</w:delText>
              </w:r>
            </w:del>
          </w:p>
        </w:tc>
        <w:tc>
          <w:tcPr>
            <w:tcW w:w="636" w:type="dxa"/>
          </w:tcPr>
          <w:p w:rsidR="00767405" w:rsidRPr="00A1781D" w:rsidRDefault="00767405" w:rsidP="00C43E81">
            <w:pPr>
              <w:jc w:val="center"/>
              <w:rPr>
                <w:sz w:val="18"/>
                <w:szCs w:val="18"/>
              </w:rPr>
            </w:pPr>
            <w:del w:id="339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*  (кроме граф 12-14) (Раздел 1)</w:delText>
              </w:r>
            </w:del>
          </w:p>
        </w:tc>
        <w:tc>
          <w:tcPr>
            <w:tcW w:w="603" w:type="dxa"/>
          </w:tcPr>
          <w:p w:rsidR="00767405" w:rsidRPr="00A1781D" w:rsidRDefault="00767405" w:rsidP="003804AD">
            <w:pPr>
              <w:rPr>
                <w:sz w:val="18"/>
                <w:szCs w:val="18"/>
                <w:lang w:val="en-US"/>
              </w:rPr>
            </w:pPr>
            <w:del w:id="340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=</w:delText>
              </w:r>
              <w:r w:rsidRPr="00A1781D" w:rsidDel="00A2741F">
                <w:rPr>
                  <w:sz w:val="18"/>
                  <w:szCs w:val="18"/>
                  <w:lang w:val="en-US"/>
                </w:rPr>
                <w:delText>0</w:delText>
              </w:r>
            </w:del>
          </w:p>
        </w:tc>
        <w:tc>
          <w:tcPr>
            <w:tcW w:w="1976" w:type="dxa"/>
            <w:gridSpan w:val="2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767405" w:rsidP="008831FA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RDefault="00767405" w:rsidP="00175D73">
            <w:pPr>
              <w:rPr>
                <w:sz w:val="18"/>
                <w:szCs w:val="18"/>
              </w:rPr>
            </w:pPr>
            <w:del w:id="341" w:author="Кривенец Анна Николаевна" w:date="2019-06-17T20:22:00Z">
              <w:r w:rsidRPr="00A1781D" w:rsidDel="00A2741F">
                <w:rPr>
                  <w:sz w:val="18"/>
                  <w:szCs w:val="18"/>
                </w:rPr>
                <w:delText>Показатели дебиторской задолженности &gt;&lt;0 – требуется пояснение</w:delText>
              </w:r>
            </w:del>
          </w:p>
        </w:tc>
        <w:tc>
          <w:tcPr>
            <w:tcW w:w="812" w:type="dxa"/>
            <w:gridSpan w:val="2"/>
          </w:tcPr>
          <w:p w:rsidR="00767405" w:rsidRPr="00A1781D" w:rsidRDefault="00767405" w:rsidP="00175D73">
            <w:pPr>
              <w:rPr>
                <w:sz w:val="18"/>
                <w:szCs w:val="18"/>
              </w:rPr>
            </w:pPr>
            <w:del w:id="342" w:author="Кривенец Анна Николаевна" w:date="2019-06-17T20:22:00Z">
              <w:r w:rsidDel="00A2741F">
                <w:rPr>
                  <w:sz w:val="18"/>
                  <w:szCs w:val="18"/>
                </w:rPr>
                <w:delText>П</w:delText>
              </w:r>
            </w:del>
          </w:p>
        </w:tc>
        <w:tc>
          <w:tcPr>
            <w:tcW w:w="812" w:type="dxa"/>
            <w:gridSpan w:val="2"/>
          </w:tcPr>
          <w:p w:rsidR="00767405" w:rsidDel="00A2741F" w:rsidRDefault="00767405" w:rsidP="000C019E">
            <w:pPr>
              <w:rPr>
                <w:del w:id="343" w:author="Кривенец Анна Николаевна" w:date="2019-06-17T20:22:00Z"/>
                <w:sz w:val="18"/>
                <w:szCs w:val="18"/>
              </w:rPr>
            </w:pPr>
            <w:del w:id="344" w:author="Кривенец Анна Николаевна" w:date="2019-06-17T20:22:00Z">
              <w:r w:rsidDel="00A2741F">
                <w:rPr>
                  <w:sz w:val="18"/>
                  <w:szCs w:val="18"/>
                </w:rPr>
                <w:delText>ПБС,</w:delText>
              </w:r>
            </w:del>
          </w:p>
          <w:p w:rsidR="00767405" w:rsidRPr="00A1781D" w:rsidRDefault="00767405" w:rsidP="00175D73">
            <w:pPr>
              <w:rPr>
                <w:sz w:val="18"/>
                <w:szCs w:val="18"/>
              </w:rPr>
            </w:pPr>
            <w:del w:id="345" w:author="Кривенец Анна Николаевна" w:date="2019-06-17T20:22:00Z">
              <w:r w:rsidDel="00A2741F">
                <w:rPr>
                  <w:sz w:val="18"/>
                  <w:szCs w:val="18"/>
                </w:rPr>
                <w:delText xml:space="preserve">РБС, ГРБС </w:delText>
              </w:r>
            </w:del>
          </w:p>
        </w:tc>
      </w:tr>
      <w:tr w:rsidR="00767405" w:rsidRPr="00A1781D" w:rsidTr="00A9655A">
        <w:trPr>
          <w:trHeight w:val="990"/>
        </w:trPr>
        <w:tc>
          <w:tcPr>
            <w:tcW w:w="455" w:type="dxa"/>
          </w:tcPr>
          <w:p w:rsidR="00767405" w:rsidRPr="00A1781D" w:rsidRDefault="00767405" w:rsidP="006A33E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1827" w:type="dxa"/>
            <w:gridSpan w:val="2"/>
          </w:tcPr>
          <w:p w:rsidR="00767405" w:rsidRDefault="00767405" w:rsidP="006A3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</w:t>
            </w:r>
          </w:p>
          <w:p w:rsidR="00767405" w:rsidRPr="00A1781D" w:rsidRDefault="00767405" w:rsidP="00A9655A">
            <w:pPr>
              <w:rPr>
                <w:sz w:val="18"/>
                <w:szCs w:val="18"/>
              </w:rPr>
            </w:pPr>
          </w:p>
        </w:tc>
        <w:tc>
          <w:tcPr>
            <w:tcW w:w="636" w:type="dxa"/>
          </w:tcPr>
          <w:p w:rsidR="00767405" w:rsidRPr="00A1781D" w:rsidRDefault="00703D83" w:rsidP="00703D83">
            <w:pPr>
              <w:jc w:val="center"/>
              <w:rPr>
                <w:sz w:val="18"/>
                <w:szCs w:val="18"/>
              </w:rPr>
            </w:pPr>
            <w:ins w:id="346" w:author="Зайцев Павел Борисович" w:date="2019-06-03T10:12:00Z">
              <w:r>
                <w:rPr>
                  <w:sz w:val="18"/>
                  <w:szCs w:val="18"/>
                </w:rPr>
                <w:t>2, 5, 7, 9, 12</w:t>
              </w:r>
            </w:ins>
            <w:del w:id="347" w:author="Зайцев Павел Борисович" w:date="2019-06-03T10:12:00Z">
              <w:r w:rsidR="00767405" w:rsidDel="00703D83">
                <w:rPr>
                  <w:sz w:val="18"/>
                  <w:szCs w:val="18"/>
                </w:rPr>
                <w:delText>*</w:delText>
              </w:r>
            </w:del>
            <w:r w:rsidR="00767405">
              <w:rPr>
                <w:sz w:val="18"/>
                <w:szCs w:val="18"/>
              </w:rPr>
              <w:t xml:space="preserve">  </w:t>
            </w:r>
            <w:del w:id="348" w:author="Зайцев Павел Борисович" w:date="2019-06-03T10:13:00Z">
              <w:r w:rsidR="00767405" w:rsidDel="00703D83">
                <w:rPr>
                  <w:sz w:val="18"/>
                  <w:szCs w:val="18"/>
                </w:rPr>
                <w:delText>(кроме граф 3,4, 6,8,10,11,13,14</w:delText>
              </w:r>
              <w:r w:rsidR="00767405" w:rsidRPr="00A1781D" w:rsidDel="00703D83">
                <w:rPr>
                  <w:sz w:val="18"/>
                  <w:szCs w:val="18"/>
                </w:rPr>
                <w:delText>) (</w:delText>
              </w:r>
            </w:del>
            <w:r w:rsidR="00767405" w:rsidRPr="00A1781D">
              <w:rPr>
                <w:sz w:val="18"/>
                <w:szCs w:val="18"/>
              </w:rPr>
              <w:t>Раздел 1</w:t>
            </w:r>
            <w:del w:id="349" w:author="Зайцев Павел Борисович" w:date="2019-06-03T10:13:00Z">
              <w:r w:rsidR="00767405" w:rsidRPr="00A1781D" w:rsidDel="00703D83">
                <w:rPr>
                  <w:sz w:val="18"/>
                  <w:szCs w:val="18"/>
                </w:rPr>
                <w:delText>)</w:delText>
              </w:r>
            </w:del>
          </w:p>
        </w:tc>
        <w:tc>
          <w:tcPr>
            <w:tcW w:w="603" w:type="dxa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9443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140140000</w:t>
            </w:r>
          </w:p>
        </w:tc>
        <w:tc>
          <w:tcPr>
            <w:tcW w:w="620" w:type="dxa"/>
          </w:tcPr>
          <w:p w:rsidR="00767405" w:rsidDel="00703D83" w:rsidRDefault="00703D83" w:rsidP="006A33EA">
            <w:pPr>
              <w:rPr>
                <w:del w:id="350" w:author="Зайцев Павел Борисович" w:date="2019-06-03T10:13:00Z"/>
                <w:sz w:val="18"/>
                <w:szCs w:val="18"/>
              </w:rPr>
            </w:pPr>
            <w:ins w:id="351" w:author="Зайцев Павел Борисович" w:date="2019-06-03T10:13:00Z">
              <w:r>
                <w:rPr>
                  <w:sz w:val="18"/>
                  <w:szCs w:val="18"/>
                </w:rPr>
                <w:t xml:space="preserve">2, 5, 7, 9, 12  </w:t>
              </w:r>
              <w:r w:rsidRPr="00A1781D">
                <w:rPr>
                  <w:sz w:val="18"/>
                  <w:szCs w:val="18"/>
                </w:rPr>
                <w:t>Раздел 1</w:t>
              </w:r>
            </w:ins>
            <w:del w:id="352" w:author="Зайцев Павел Борисович" w:date="2019-06-03T10:13:00Z">
              <w:r w:rsidR="00767405" w:rsidDel="00703D83">
                <w:rPr>
                  <w:sz w:val="18"/>
                  <w:szCs w:val="18"/>
                </w:rPr>
                <w:delText>*</w:delText>
              </w:r>
            </w:del>
          </w:p>
          <w:p w:rsidR="00767405" w:rsidRPr="00A1781D" w:rsidRDefault="00767405" w:rsidP="006A33EA">
            <w:pPr>
              <w:rPr>
                <w:sz w:val="18"/>
                <w:szCs w:val="18"/>
              </w:rPr>
            </w:pPr>
            <w:del w:id="353" w:author="Зайцев Павел Борисович" w:date="2019-06-03T10:13:00Z">
              <w:r w:rsidDel="00703D83">
                <w:rPr>
                  <w:sz w:val="18"/>
                  <w:szCs w:val="18"/>
                </w:rPr>
                <w:delText>(кроме граф 3,4,6,8,10,11,13,14)</w:delText>
              </w:r>
            </w:del>
          </w:p>
        </w:tc>
        <w:tc>
          <w:tcPr>
            <w:tcW w:w="2357" w:type="dxa"/>
          </w:tcPr>
          <w:p w:rsidR="00767405" w:rsidRPr="00A1781D" w:rsidRDefault="00767405" w:rsidP="009443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%40140%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140140000» - недопустимо; 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rPr>
          <w:trHeight w:val="990"/>
        </w:trPr>
        <w:tc>
          <w:tcPr>
            <w:tcW w:w="455" w:type="dxa"/>
          </w:tcPr>
          <w:p w:rsidR="00767405" w:rsidRPr="00A1781D" w:rsidRDefault="00767405" w:rsidP="00A965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9443F9">
              <w:rPr>
                <w:sz w:val="18"/>
                <w:szCs w:val="18"/>
              </w:rPr>
              <w:t>6</w:t>
            </w:r>
          </w:p>
        </w:tc>
        <w:tc>
          <w:tcPr>
            <w:tcW w:w="1827" w:type="dxa"/>
            <w:gridSpan w:val="2"/>
          </w:tcPr>
          <w:p w:rsidR="00767405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Показатель по счетам </w:t>
            </w:r>
          </w:p>
          <w:p w:rsidR="00767405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%40160%</w:t>
            </w:r>
          </w:p>
          <w:p w:rsidR="00767405" w:rsidRPr="00A1781D" w:rsidRDefault="00767405" w:rsidP="003A0793">
            <w:pPr>
              <w:rPr>
                <w:sz w:val="18"/>
                <w:szCs w:val="18"/>
              </w:rPr>
            </w:pPr>
          </w:p>
        </w:tc>
        <w:tc>
          <w:tcPr>
            <w:tcW w:w="636" w:type="dxa"/>
          </w:tcPr>
          <w:p w:rsidR="00767405" w:rsidRPr="00A1781D" w:rsidRDefault="00703D83" w:rsidP="003A0793">
            <w:pPr>
              <w:jc w:val="center"/>
              <w:rPr>
                <w:sz w:val="18"/>
                <w:szCs w:val="18"/>
              </w:rPr>
            </w:pPr>
            <w:ins w:id="354" w:author="Зайцев Павел Борисович" w:date="2019-06-03T10:13:00Z">
              <w:r>
                <w:rPr>
                  <w:sz w:val="18"/>
                  <w:szCs w:val="18"/>
                </w:rPr>
                <w:t xml:space="preserve">2, 5, 7, 9, 12  </w:t>
              </w:r>
              <w:r w:rsidRPr="00A1781D">
                <w:rPr>
                  <w:sz w:val="18"/>
                  <w:szCs w:val="18"/>
                </w:rPr>
                <w:t>Раздел 1</w:t>
              </w:r>
            </w:ins>
            <w:del w:id="355" w:author="Зайцев Павел Борисович" w:date="2019-06-03T10:13:00Z">
              <w:r w:rsidR="00767405" w:rsidDel="00703D83">
                <w:rPr>
                  <w:sz w:val="18"/>
                  <w:szCs w:val="18"/>
                </w:rPr>
                <w:delText>*  (кроме граф 3,4, 6,8,10,11,13,14</w:delText>
              </w:r>
              <w:r w:rsidR="00767405" w:rsidRPr="00A1781D" w:rsidDel="00703D83">
                <w:rPr>
                  <w:sz w:val="18"/>
                  <w:szCs w:val="18"/>
                </w:rPr>
                <w:delText>) (Раздел 1)</w:delText>
              </w:r>
            </w:del>
          </w:p>
        </w:tc>
        <w:tc>
          <w:tcPr>
            <w:tcW w:w="603" w:type="dxa"/>
          </w:tcPr>
          <w:p w:rsidR="00767405" w:rsidRPr="00A1781D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счету 140160000</w:t>
            </w:r>
          </w:p>
        </w:tc>
        <w:tc>
          <w:tcPr>
            <w:tcW w:w="620" w:type="dxa"/>
          </w:tcPr>
          <w:p w:rsidR="00767405" w:rsidDel="00703D83" w:rsidRDefault="00703D83" w:rsidP="003A0793">
            <w:pPr>
              <w:rPr>
                <w:del w:id="356" w:author="Зайцев Павел Борисович" w:date="2019-06-03T10:13:00Z"/>
                <w:sz w:val="18"/>
                <w:szCs w:val="18"/>
              </w:rPr>
            </w:pPr>
            <w:ins w:id="357" w:author="Зайцев Павел Борисович" w:date="2019-06-03T10:13:00Z">
              <w:r>
                <w:rPr>
                  <w:sz w:val="18"/>
                  <w:szCs w:val="18"/>
                </w:rPr>
                <w:t xml:space="preserve">2, 5, 7, 9, 12  </w:t>
              </w:r>
              <w:r w:rsidRPr="00A1781D">
                <w:rPr>
                  <w:sz w:val="18"/>
                  <w:szCs w:val="18"/>
                </w:rPr>
                <w:t>Раздел 1</w:t>
              </w:r>
            </w:ins>
            <w:del w:id="358" w:author="Зайцев Павел Борисович" w:date="2019-06-03T10:13:00Z">
              <w:r w:rsidR="00767405" w:rsidDel="00703D83">
                <w:rPr>
                  <w:sz w:val="18"/>
                  <w:szCs w:val="18"/>
                </w:rPr>
                <w:delText>*</w:delText>
              </w:r>
            </w:del>
          </w:p>
          <w:p w:rsidR="00767405" w:rsidRPr="00A1781D" w:rsidRDefault="00767405" w:rsidP="003A0793">
            <w:pPr>
              <w:rPr>
                <w:sz w:val="18"/>
                <w:szCs w:val="18"/>
              </w:rPr>
            </w:pPr>
            <w:del w:id="359" w:author="Зайцев Павел Борисович" w:date="2019-06-03T10:13:00Z">
              <w:r w:rsidDel="00703D83">
                <w:rPr>
                  <w:sz w:val="18"/>
                  <w:szCs w:val="18"/>
                </w:rPr>
                <w:delText>(кроме граф 3,4,6,8,10,11,13,14)</w:delText>
              </w:r>
            </w:del>
          </w:p>
        </w:tc>
        <w:tc>
          <w:tcPr>
            <w:tcW w:w="2357" w:type="dxa"/>
          </w:tcPr>
          <w:p w:rsidR="00767405" w:rsidRPr="00A1781D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</w:t>
            </w:r>
            <w:r w:rsidRPr="00A1781D">
              <w:rPr>
                <w:sz w:val="18"/>
                <w:szCs w:val="18"/>
              </w:rPr>
              <w:t xml:space="preserve">аналитических счетов </w:t>
            </w:r>
            <w:r>
              <w:rPr>
                <w:sz w:val="18"/>
                <w:szCs w:val="18"/>
              </w:rPr>
              <w:t xml:space="preserve"> %40160% не </w:t>
            </w:r>
            <w:r w:rsidRPr="00A1781D">
              <w:rPr>
                <w:sz w:val="18"/>
                <w:szCs w:val="18"/>
              </w:rPr>
              <w:t>соответствует сумме по строке</w:t>
            </w:r>
            <w:r>
              <w:rPr>
                <w:sz w:val="18"/>
                <w:szCs w:val="18"/>
              </w:rPr>
              <w:t xml:space="preserve"> «Всего по счету 140160000» - недопустимо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3A079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Del="00703D83" w:rsidTr="00A9655A">
        <w:trPr>
          <w:trHeight w:val="990"/>
          <w:del w:id="360" w:author="Зайцев Павел Борисович" w:date="2019-06-03T10:14:00Z"/>
        </w:trPr>
        <w:tc>
          <w:tcPr>
            <w:tcW w:w="455" w:type="dxa"/>
          </w:tcPr>
          <w:p w:rsidR="00767405" w:rsidRPr="00A1781D" w:rsidDel="00703D83" w:rsidRDefault="00767405" w:rsidP="006A33EA">
            <w:pPr>
              <w:spacing w:line="360" w:lineRule="auto"/>
              <w:rPr>
                <w:del w:id="361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1827" w:type="dxa"/>
            <w:gridSpan w:val="2"/>
          </w:tcPr>
          <w:p w:rsidR="00767405" w:rsidRPr="00A1781D" w:rsidDel="00703D83" w:rsidRDefault="00767405" w:rsidP="006A33EA">
            <w:pPr>
              <w:rPr>
                <w:del w:id="362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636" w:type="dxa"/>
          </w:tcPr>
          <w:p w:rsidR="00767405" w:rsidRPr="00A1781D" w:rsidDel="00703D83" w:rsidRDefault="00767405" w:rsidP="006A33EA">
            <w:pPr>
              <w:jc w:val="center"/>
              <w:rPr>
                <w:del w:id="363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603" w:type="dxa"/>
          </w:tcPr>
          <w:p w:rsidR="00767405" w:rsidRPr="00A1781D" w:rsidDel="00703D83" w:rsidRDefault="00767405" w:rsidP="006A33EA">
            <w:pPr>
              <w:rPr>
                <w:del w:id="364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1976" w:type="dxa"/>
            <w:gridSpan w:val="2"/>
          </w:tcPr>
          <w:p w:rsidR="00767405" w:rsidRPr="00A1781D" w:rsidDel="00703D83" w:rsidRDefault="00767405" w:rsidP="006A33EA">
            <w:pPr>
              <w:rPr>
                <w:del w:id="365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Del="00703D83" w:rsidRDefault="00767405" w:rsidP="006A33EA">
            <w:pPr>
              <w:rPr>
                <w:del w:id="366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Del="00703D83" w:rsidRDefault="00767405" w:rsidP="006A33EA">
            <w:pPr>
              <w:rPr>
                <w:del w:id="367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812" w:type="dxa"/>
            <w:gridSpan w:val="2"/>
          </w:tcPr>
          <w:p w:rsidR="00767405" w:rsidDel="00703D83" w:rsidRDefault="00767405" w:rsidP="00767405">
            <w:pPr>
              <w:rPr>
                <w:del w:id="368" w:author="Зайцев Павел Борисович" w:date="2019-06-03T10:14:00Z"/>
                <w:sz w:val="18"/>
                <w:szCs w:val="18"/>
              </w:rPr>
            </w:pPr>
          </w:p>
        </w:tc>
        <w:tc>
          <w:tcPr>
            <w:tcW w:w="812" w:type="dxa"/>
            <w:gridSpan w:val="2"/>
          </w:tcPr>
          <w:p w:rsidR="00767405" w:rsidDel="00703D83" w:rsidRDefault="00767405" w:rsidP="000C019E">
            <w:pPr>
              <w:rPr>
                <w:del w:id="369" w:author="Зайцев Павел Борисович" w:date="2019-06-03T10:14:00Z"/>
                <w:sz w:val="18"/>
                <w:szCs w:val="18"/>
              </w:rPr>
            </w:pPr>
          </w:p>
        </w:tc>
      </w:tr>
      <w:tr w:rsidR="00767405" w:rsidRPr="00A1781D" w:rsidTr="00A9655A">
        <w:trPr>
          <w:trHeight w:val="990"/>
        </w:trPr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FA3B7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</w:t>
            </w:r>
          </w:p>
        </w:tc>
        <w:tc>
          <w:tcPr>
            <w:tcW w:w="636" w:type="dxa"/>
          </w:tcPr>
          <w:p w:rsidR="00767405" w:rsidRPr="00A1781D" w:rsidRDefault="00767405" w:rsidP="00435AAC">
            <w:pPr>
              <w:jc w:val="center"/>
              <w:rPr>
                <w:sz w:val="18"/>
                <w:szCs w:val="18"/>
              </w:rPr>
            </w:pPr>
            <w:del w:id="370" w:author="Зайцев Павел Борисович" w:date="2019-06-03T10:14:00Z">
              <w:r w:rsidRPr="00A1781D" w:rsidDel="00C43E81">
                <w:rPr>
                  <w:sz w:val="18"/>
                  <w:szCs w:val="18"/>
                </w:rPr>
                <w:delText>*</w:delText>
              </w:r>
            </w:del>
            <w:ins w:id="371" w:author="Зайцев Павел Борисович" w:date="2019-06-03T10:14:00Z">
              <w:r w:rsidR="00C43E81">
                <w:rPr>
                  <w:sz w:val="18"/>
                  <w:szCs w:val="18"/>
                </w:rPr>
                <w:t>2-14</w:t>
              </w:r>
            </w:ins>
          </w:p>
          <w:p w:rsidR="00767405" w:rsidRPr="00A1781D" w:rsidRDefault="00767405" w:rsidP="00435AAC">
            <w:pPr>
              <w:jc w:val="center"/>
              <w:rPr>
                <w:sz w:val="18"/>
                <w:szCs w:val="18"/>
              </w:rPr>
            </w:pPr>
          </w:p>
          <w:p w:rsidR="00767405" w:rsidRPr="00A1781D" w:rsidRDefault="00767405" w:rsidP="003D68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  <w:p w:rsidR="00767405" w:rsidRPr="00A1781D" w:rsidRDefault="00767405" w:rsidP="00435AAC">
            <w:pPr>
              <w:rPr>
                <w:sz w:val="18"/>
                <w:szCs w:val="18"/>
              </w:rPr>
            </w:pPr>
          </w:p>
          <w:p w:rsidR="00767405" w:rsidRPr="00A1781D" w:rsidRDefault="00767405" w:rsidP="003D6874">
            <w:pPr>
              <w:rPr>
                <w:sz w:val="18"/>
                <w:szCs w:val="18"/>
              </w:rPr>
            </w:pPr>
          </w:p>
        </w:tc>
        <w:tc>
          <w:tcPr>
            <w:tcW w:w="1976" w:type="dxa"/>
            <w:gridSpan w:val="2"/>
          </w:tcPr>
          <w:p w:rsidR="00767405" w:rsidRPr="00A1781D" w:rsidRDefault="00767405" w:rsidP="00F8147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задолженности</w:t>
            </w:r>
          </w:p>
          <w:p w:rsidR="00767405" w:rsidRPr="00A1781D" w:rsidRDefault="00767405" w:rsidP="00435AAC">
            <w:pPr>
              <w:rPr>
                <w:sz w:val="18"/>
                <w:szCs w:val="18"/>
              </w:rPr>
            </w:pPr>
          </w:p>
          <w:p w:rsidR="00767405" w:rsidRPr="00A1781D" w:rsidRDefault="00767405" w:rsidP="00435AAC">
            <w:pPr>
              <w:rPr>
                <w:sz w:val="18"/>
                <w:szCs w:val="18"/>
              </w:rPr>
            </w:pPr>
          </w:p>
          <w:p w:rsidR="00767405" w:rsidRPr="00A1781D" w:rsidRDefault="00767405" w:rsidP="003D6874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del w:id="372" w:author="Зайцев Павел Борисович" w:date="2019-06-03T10:14:00Z">
              <w:r w:rsidRPr="00A1781D" w:rsidDel="00C43E81">
                <w:rPr>
                  <w:sz w:val="18"/>
                  <w:szCs w:val="18"/>
                </w:rPr>
                <w:delText>*</w:delText>
              </w:r>
            </w:del>
            <w:ins w:id="373" w:author="Зайцев Павел Борисович" w:date="2019-06-03T10:14:00Z">
              <w:r w:rsidR="00C43E81">
                <w:rPr>
                  <w:sz w:val="18"/>
                  <w:szCs w:val="18"/>
                </w:rPr>
                <w:t>2-14</w:t>
              </w:r>
            </w:ins>
          </w:p>
          <w:p w:rsidR="00767405" w:rsidRPr="00A1781D" w:rsidRDefault="00767405" w:rsidP="00435AAC">
            <w:pPr>
              <w:rPr>
                <w:sz w:val="18"/>
                <w:szCs w:val="18"/>
              </w:rPr>
            </w:pPr>
          </w:p>
          <w:p w:rsidR="00767405" w:rsidRPr="00A1781D" w:rsidRDefault="00767405" w:rsidP="003D6874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RDefault="00767405" w:rsidP="009443F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строк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 не соответствует сумме по строке «Всего</w:t>
            </w:r>
            <w:r>
              <w:rPr>
                <w:sz w:val="18"/>
                <w:szCs w:val="18"/>
              </w:rPr>
              <w:t xml:space="preserve"> задолженности</w:t>
            </w:r>
            <w:r w:rsidRPr="00A1781D">
              <w:rPr>
                <w:sz w:val="18"/>
                <w:szCs w:val="18"/>
              </w:rPr>
              <w:t>» -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rPr>
          <w:trHeight w:val="990"/>
        </w:trPr>
        <w:tc>
          <w:tcPr>
            <w:tcW w:w="455" w:type="dxa"/>
          </w:tcPr>
          <w:p w:rsidR="00767405" w:rsidRPr="00A1781D" w:rsidRDefault="00767405" w:rsidP="003804AD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45008B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коду счета»</w:t>
            </w:r>
          </w:p>
        </w:tc>
        <w:tc>
          <w:tcPr>
            <w:tcW w:w="636" w:type="dxa"/>
          </w:tcPr>
          <w:p w:rsidR="00767405" w:rsidRPr="00A1781D" w:rsidDel="00C43E81" w:rsidRDefault="00767405" w:rsidP="003804AD">
            <w:pPr>
              <w:jc w:val="center"/>
              <w:rPr>
                <w:del w:id="374" w:author="Зайцев Павел Борисович" w:date="2019-06-03T10:16:00Z"/>
                <w:sz w:val="18"/>
                <w:szCs w:val="18"/>
              </w:rPr>
            </w:pPr>
            <w:del w:id="375" w:author="Зайцев Павел Борисович" w:date="2019-06-03T10:16:00Z">
              <w:r w:rsidRPr="00A1781D" w:rsidDel="00C43E81">
                <w:rPr>
                  <w:sz w:val="18"/>
                  <w:szCs w:val="18"/>
                </w:rPr>
                <w:delText>*</w:delText>
              </w:r>
            </w:del>
          </w:p>
          <w:p w:rsidR="00767405" w:rsidRPr="00A1781D" w:rsidRDefault="00767405" w:rsidP="003804AD">
            <w:pPr>
              <w:jc w:val="center"/>
              <w:rPr>
                <w:sz w:val="18"/>
                <w:szCs w:val="18"/>
              </w:rPr>
            </w:pPr>
            <w:del w:id="376" w:author="Зайцев Павел Борисович" w:date="2019-06-03T10:16:00Z">
              <w:r w:rsidRPr="00A1781D" w:rsidDel="00C43E81">
                <w:rPr>
                  <w:sz w:val="18"/>
                  <w:szCs w:val="18"/>
                </w:rPr>
                <w:delText>(кроме граф 12-14</w:delText>
              </w:r>
            </w:del>
            <w:del w:id="377" w:author="Зайцев Павел Борисович" w:date="2019-06-03T10:15:00Z">
              <w:r w:rsidRPr="00A1781D" w:rsidDel="00C43E81">
                <w:rPr>
                  <w:sz w:val="18"/>
                  <w:szCs w:val="18"/>
                </w:rPr>
                <w:delText>)</w:delText>
              </w:r>
            </w:del>
            <w:ins w:id="378" w:author="Зайцев Павел Борисович" w:date="2019-06-03T10:16:00Z">
              <w:r w:rsidR="00C43E81">
                <w:rPr>
                  <w:sz w:val="18"/>
                  <w:szCs w:val="18"/>
                </w:rPr>
                <w:t>2-11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del w:id="379" w:author="Зайцев Павел Борисович" w:date="2019-06-03T10:15:00Z">
              <w:r w:rsidRPr="00A1781D" w:rsidDel="00C43E81">
                <w:rPr>
                  <w:sz w:val="18"/>
                  <w:szCs w:val="18"/>
                </w:rPr>
                <w:delText>(</w:delText>
              </w:r>
            </w:del>
            <w:r w:rsidRPr="00A1781D">
              <w:rPr>
                <w:sz w:val="18"/>
                <w:szCs w:val="18"/>
              </w:rPr>
              <w:t>Раздел 1</w:t>
            </w:r>
            <w:del w:id="380" w:author="Зайцев Павел Борисович" w:date="2019-06-03T10:16:00Z">
              <w:r w:rsidRPr="00A1781D" w:rsidDel="00C43E81">
                <w:rPr>
                  <w:sz w:val="18"/>
                  <w:szCs w:val="18"/>
                </w:rPr>
                <w:delText>)</w:delText>
              </w:r>
            </w:del>
          </w:p>
          <w:p w:rsidR="00767405" w:rsidRPr="00A1781D" w:rsidRDefault="00767405" w:rsidP="003804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1976" w:type="dxa"/>
            <w:gridSpan w:val="2"/>
          </w:tcPr>
          <w:p w:rsidR="00767405" w:rsidRPr="00A1781D" w:rsidRDefault="00767405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</w:p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  <w:p w:rsidR="00767405" w:rsidRPr="00A1781D" w:rsidRDefault="00767405" w:rsidP="003804AD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C43E81" w:rsidP="003804AD">
            <w:pPr>
              <w:rPr>
                <w:sz w:val="18"/>
                <w:szCs w:val="18"/>
              </w:rPr>
            </w:pPr>
            <w:ins w:id="381" w:author="Зайцев Павел Борисович" w:date="2019-06-03T10:16:00Z">
              <w:r>
                <w:rPr>
                  <w:sz w:val="18"/>
                  <w:szCs w:val="18"/>
                </w:rPr>
                <w:t>2-11</w:t>
              </w:r>
              <w:r w:rsidRPr="00A1781D">
                <w:rPr>
                  <w:sz w:val="18"/>
                  <w:szCs w:val="18"/>
                </w:rPr>
                <w:t xml:space="preserve"> Раздел 1</w:t>
              </w:r>
            </w:ins>
            <w:del w:id="382" w:author="Зайцев Павел Борисович" w:date="2019-06-03T10:16:00Z">
              <w:r w:rsidR="00767405" w:rsidRPr="00A1781D" w:rsidDel="00C43E81">
                <w:rPr>
                  <w:sz w:val="18"/>
                  <w:szCs w:val="18"/>
                </w:rPr>
                <w:delText>* (кроме граф 12-14) (Раздел 1)</w:delText>
              </w:r>
            </w:del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строк «Итого по коду счета» не соответствует сумме по строке «Итого по синтетическому коду</w:t>
            </w:r>
            <w:r>
              <w:rPr>
                <w:sz w:val="18"/>
                <w:szCs w:val="18"/>
              </w:rPr>
              <w:t xml:space="preserve"> счета</w:t>
            </w:r>
            <w:r w:rsidRPr="00A1781D">
              <w:rPr>
                <w:sz w:val="18"/>
                <w:szCs w:val="18"/>
              </w:rPr>
              <w:t>» -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743E0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C125FF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%205хх000%, %208хх000%, %209хх000% ,</w:t>
            </w:r>
          </w:p>
        </w:tc>
        <w:tc>
          <w:tcPr>
            <w:tcW w:w="636" w:type="dxa"/>
          </w:tcPr>
          <w:p w:rsidR="00767405" w:rsidRPr="00A1781D" w:rsidRDefault="00767405" w:rsidP="009407EA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603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0B157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дебиторской задолженности со знаком минус подлежат отражению в Сведениях ф. 0503169 по кредиторской задолженности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C125FF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%303хх000%</w:t>
            </w:r>
          </w:p>
        </w:tc>
        <w:tc>
          <w:tcPr>
            <w:tcW w:w="636" w:type="dxa"/>
          </w:tcPr>
          <w:p w:rsidR="00767405" w:rsidRPr="00A1781D" w:rsidRDefault="00767405" w:rsidP="009407EA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603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2357" w:type="dxa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кредиторской задолженности со знаком минус подлежат отражению в Сведениях ф. 0503169 по дебиторской задолженности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D87AD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Раздела 2  (за исключением главы 182, 153)</w:t>
            </w:r>
          </w:p>
        </w:tc>
        <w:tc>
          <w:tcPr>
            <w:tcW w:w="636" w:type="dxa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03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≥ 1 000 000,00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357" w:type="dxa"/>
          </w:tcPr>
          <w:p w:rsidR="00767405" w:rsidRPr="00A1781D" w:rsidRDefault="004278A0" w:rsidP="00B77D02">
            <w:pPr>
              <w:rPr>
                <w:sz w:val="18"/>
                <w:szCs w:val="18"/>
              </w:rPr>
            </w:pPr>
            <w:hyperlink r:id="rId12" w:history="1">
              <w:r w:rsidR="00767405" w:rsidRPr="00A1781D">
                <w:rPr>
                  <w:sz w:val="18"/>
                  <w:szCs w:val="18"/>
                </w:rPr>
                <w:t>Раздел 2</w:t>
              </w:r>
            </w:hyperlink>
            <w:r w:rsidR="00767405" w:rsidRPr="00A1781D">
              <w:rPr>
                <w:sz w:val="18"/>
                <w:szCs w:val="18"/>
              </w:rPr>
              <w:t xml:space="preserve"> Сведений ф. 0503169 заполняется в разрезе контрагентов по показателям свыше 1 млн. руб.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B77D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F85F3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каждой строке Раздела 2</w:t>
            </w:r>
          </w:p>
        </w:tc>
        <w:tc>
          <w:tcPr>
            <w:tcW w:w="636" w:type="dxa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03" w:type="dxa"/>
          </w:tcPr>
          <w:p w:rsidR="00767405" w:rsidRPr="00A1781D" w:rsidRDefault="00767405" w:rsidP="008764E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 01-05, 81, 82, 84, 85, 86, 89.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357" w:type="dxa"/>
          </w:tcPr>
          <w:p w:rsidR="00767405" w:rsidRPr="00A1781D" w:rsidRDefault="00767405" w:rsidP="00F85F3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7 раздела 2 Сведений ф. 0503169 отражаются коды: 01-05, 81, 82, 84, 85, 86, 89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827" w:type="dxa"/>
            <w:gridSpan w:val="2"/>
          </w:tcPr>
          <w:p w:rsidR="00767405" w:rsidRPr="00A1781D" w:rsidRDefault="00767405" w:rsidP="00C125FF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1302хх000, 1304хх000 (в ф. 0503169 по дебиторской задолженности)</w:t>
            </w:r>
          </w:p>
        </w:tc>
        <w:tc>
          <w:tcPr>
            <w:tcW w:w="636" w:type="dxa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3" w:type="dxa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767405" w:rsidRPr="00A1781D" w:rsidRDefault="00767405" w:rsidP="00C125F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ф. 0503169 по дебиторской задолженности наличие показателей по счетам 1302хх000, 1304хх000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8C14F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по счету 1206хх000 </w:t>
            </w:r>
          </w:p>
          <w:p w:rsidR="00767405" w:rsidRPr="00A1781D" w:rsidRDefault="00767405" w:rsidP="008C14F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(в ф. 0503169 по кредиторской задолженности) 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C125F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ф. 0503169 по кредиторской  задолженности наличие показателей по счетам 1206хх000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6A33E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%40140%, %40160%</w:t>
            </w:r>
          </w:p>
          <w:p w:rsidR="00767405" w:rsidRPr="00A1781D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 ф. 0503169 по дебиторской задолженности)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603" w:type="dxa"/>
            <w:shd w:val="clear" w:color="auto" w:fill="auto"/>
          </w:tcPr>
          <w:p w:rsidR="00767405" w:rsidRPr="00FD1FC9" w:rsidRDefault="00767405" w:rsidP="006A3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6A33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ф. 0503169 по дебиторской задолженности наличие показателей по счетам  %40140%, %40160%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10.1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611BE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1302хх000,</w:t>
            </w:r>
          </w:p>
          <w:p w:rsidR="00767405" w:rsidRPr="00A1781D" w:rsidRDefault="00767405" w:rsidP="008C14F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1206хх000,</w:t>
            </w:r>
          </w:p>
          <w:p w:rsidR="00767405" w:rsidRPr="00A1781D" w:rsidRDefault="00767405" w:rsidP="00C125FF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1304хх000</w:t>
            </w:r>
            <w:r w:rsidRPr="00A1781D">
              <w:rPr>
                <w:rStyle w:val="afe"/>
                <w:sz w:val="18"/>
                <w:szCs w:val="18"/>
              </w:rPr>
              <w:footnoteReference w:id="8"/>
            </w:r>
            <w:r w:rsidRPr="00A1781D">
              <w:rPr>
                <w:sz w:val="16"/>
                <w:szCs w:val="16"/>
              </w:rPr>
              <w:t>(кроме счета 130406000)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9407EA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9407EA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9407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* (кроме граф </w:t>
            </w:r>
            <w:r w:rsidRPr="00A1781D">
              <w:rPr>
                <w:sz w:val="18"/>
                <w:szCs w:val="18"/>
                <w:lang w:val="en-US"/>
              </w:rPr>
              <w:t>5-8</w:t>
            </w:r>
            <w:r w:rsidRPr="00A1781D">
              <w:rPr>
                <w:sz w:val="18"/>
                <w:szCs w:val="18"/>
              </w:rPr>
              <w:t>) (Раздел 1)</w:t>
            </w: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C125F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задолженности со знаком минус по счетам 1206хх000,1302хх000, 1304хх000, - недопустимо</w:t>
            </w:r>
            <w:r w:rsidRPr="00A1781D">
              <w:rPr>
                <w:sz w:val="16"/>
                <w:szCs w:val="16"/>
              </w:rPr>
              <w:t>, за исключением счета  130406000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6A33E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 по счетам %140140%, %140160%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6A33EA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FD1FC9" w:rsidRDefault="00767405" w:rsidP="006A33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6A33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задолженности со знаком минус по счетам</w:t>
            </w:r>
            <w:r>
              <w:rPr>
                <w:sz w:val="18"/>
                <w:szCs w:val="18"/>
              </w:rPr>
              <w:t xml:space="preserve"> %140140%, %40160%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8C14F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долгосрочной задолженности превышает показатель «задолженность всего» –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8C14F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E01F0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B77D02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E01F0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357" w:type="dxa"/>
            <w:shd w:val="clear" w:color="auto" w:fill="auto"/>
          </w:tcPr>
          <w:p w:rsidR="00767405" w:rsidRPr="00A1781D" w:rsidRDefault="00767405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просроченной задолженности превышает показатель «задолженность всего» – недопустимо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767405" w:rsidRDefault="00767405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767405" w:rsidRPr="00A1781D" w:rsidTr="00A9655A">
        <w:tc>
          <w:tcPr>
            <w:tcW w:w="455" w:type="dxa"/>
            <w:shd w:val="clear" w:color="auto" w:fill="auto"/>
          </w:tcPr>
          <w:p w:rsidR="00767405" w:rsidRPr="00A1781D" w:rsidRDefault="00767405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767405" w:rsidRPr="00A1781D" w:rsidRDefault="00767405" w:rsidP="00A339F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счетам %20511%</w:t>
            </w:r>
            <w:ins w:id="383" w:author="Зайцев Павел Борисович" w:date="2019-06-03T10:39:00Z">
              <w:r w:rsidR="00EA329C">
                <w:rPr>
                  <w:sz w:val="18"/>
                  <w:szCs w:val="18"/>
                </w:rPr>
                <w:t xml:space="preserve"> - </w:t>
              </w:r>
              <w:r w:rsidR="00EA329C" w:rsidRPr="00A1781D">
                <w:rPr>
                  <w:sz w:val="18"/>
                  <w:szCs w:val="18"/>
                </w:rPr>
                <w:t>%2051</w:t>
              </w:r>
              <w:r w:rsidR="00EA329C">
                <w:rPr>
                  <w:sz w:val="18"/>
                  <w:szCs w:val="18"/>
                </w:rPr>
                <w:t>4</w:t>
              </w:r>
              <w:r w:rsidR="00EA329C" w:rsidRPr="00A1781D">
                <w:rPr>
                  <w:sz w:val="18"/>
                  <w:szCs w:val="18"/>
                </w:rPr>
                <w:t>%</w:t>
              </w:r>
            </w:ins>
            <w:r w:rsidRPr="00A1781D">
              <w:rPr>
                <w:sz w:val="18"/>
                <w:szCs w:val="18"/>
              </w:rPr>
              <w:t>, %20521%</w:t>
            </w:r>
            <w:ins w:id="384" w:author="Зайцев Павел Борисович" w:date="2019-06-03T10:38:00Z">
              <w:r w:rsidR="00EA329C">
                <w:rPr>
                  <w:sz w:val="18"/>
                  <w:szCs w:val="18"/>
                </w:rPr>
                <w:t xml:space="preserve"> - </w:t>
              </w:r>
            </w:ins>
            <w:del w:id="385" w:author="Зайцев Павел Борисович" w:date="2019-06-03T10:38:00Z">
              <w:r w:rsidRPr="00A1781D" w:rsidDel="00EA329C">
                <w:rPr>
                  <w:sz w:val="18"/>
                  <w:szCs w:val="18"/>
                </w:rPr>
                <w:delText xml:space="preserve">, %20522%, %20523%, %20524%, %20526%, %20527%, %20528%, </w:delText>
              </w:r>
            </w:del>
            <w:r w:rsidRPr="00A1781D">
              <w:rPr>
                <w:sz w:val="18"/>
                <w:szCs w:val="18"/>
              </w:rPr>
              <w:t>%</w:t>
            </w:r>
            <w:del w:id="386" w:author="Зайцев Павел Борисович" w:date="2019-06-03T10:40:00Z">
              <w:r w:rsidRPr="00A1781D" w:rsidDel="00EA329C">
                <w:rPr>
                  <w:sz w:val="18"/>
                  <w:szCs w:val="18"/>
                </w:rPr>
                <w:delText>20529</w:delText>
              </w:r>
            </w:del>
            <w:ins w:id="387" w:author="Зайцев Павел Борисович" w:date="2019-06-03T10:40:00Z">
              <w:r w:rsidR="00EA329C" w:rsidRPr="00A1781D">
                <w:rPr>
                  <w:sz w:val="18"/>
                  <w:szCs w:val="18"/>
                </w:rPr>
                <w:t>2052</w:t>
              </w:r>
              <w:r w:rsidR="00EA329C">
                <w:rPr>
                  <w:sz w:val="18"/>
                  <w:szCs w:val="18"/>
                </w:rPr>
                <w:t>К</w:t>
              </w:r>
            </w:ins>
            <w:r w:rsidRPr="00A1781D">
              <w:rPr>
                <w:sz w:val="18"/>
                <w:szCs w:val="18"/>
              </w:rPr>
              <w:t>%</w:t>
            </w:r>
            <w:ins w:id="388" w:author="Зайцев Павел Борисович" w:date="2019-06-03T10:38:00Z">
              <w:r w:rsidR="00EA329C">
                <w:rPr>
                  <w:sz w:val="18"/>
                  <w:szCs w:val="18"/>
                </w:rPr>
                <w:t>,</w:t>
              </w:r>
            </w:ins>
            <w:r w:rsidRPr="00A1781D">
              <w:rPr>
                <w:sz w:val="18"/>
                <w:szCs w:val="18"/>
              </w:rPr>
              <w:t xml:space="preserve"> %20531%</w:t>
            </w:r>
            <w:del w:id="389" w:author="Зайцев Павел Борисович" w:date="2019-06-03T10:38:00Z">
              <w:r w:rsidRPr="00A1781D" w:rsidDel="00EA329C">
                <w:rPr>
                  <w:sz w:val="18"/>
                  <w:szCs w:val="18"/>
                </w:rPr>
                <w:delText xml:space="preserve">, %20532%, </w:delText>
              </w:r>
            </w:del>
            <w:ins w:id="390" w:author="Зайцев Павел Борисович" w:date="2019-06-03T10:38:00Z">
              <w:r w:rsidR="00EA329C">
                <w:rPr>
                  <w:sz w:val="18"/>
                  <w:szCs w:val="18"/>
                </w:rPr>
                <w:t xml:space="preserve"> - </w:t>
              </w:r>
            </w:ins>
            <w:r w:rsidRPr="00A1781D">
              <w:rPr>
                <w:sz w:val="18"/>
                <w:szCs w:val="18"/>
              </w:rPr>
              <w:t xml:space="preserve">%20533%, %20535%, %20541%, </w:t>
            </w:r>
          </w:p>
          <w:p w:rsidR="00767405" w:rsidRPr="00A1781D" w:rsidRDefault="00767405" w:rsidP="00EA329C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%20544%, % 20545%, %20551% - %</w:t>
            </w:r>
            <w:del w:id="391" w:author="Зайцев Павел Борисович" w:date="2019-06-03T10:39:00Z">
              <w:r w:rsidRPr="00A1781D" w:rsidDel="00EA329C">
                <w:rPr>
                  <w:sz w:val="18"/>
                  <w:szCs w:val="18"/>
                </w:rPr>
                <w:delText>20553</w:delText>
              </w:r>
            </w:del>
            <w:ins w:id="392" w:author="Зайцев Павел Борисович" w:date="2019-06-03T10:39:00Z">
              <w:r w:rsidR="00EA329C" w:rsidRPr="00A1781D">
                <w:rPr>
                  <w:sz w:val="18"/>
                  <w:szCs w:val="18"/>
                </w:rPr>
                <w:t>2055</w:t>
              </w:r>
              <w:r w:rsidR="00EA329C">
                <w:rPr>
                  <w:sz w:val="18"/>
                  <w:szCs w:val="18"/>
                </w:rPr>
                <w:t>8</w:t>
              </w:r>
            </w:ins>
            <w:r w:rsidRPr="00A1781D">
              <w:rPr>
                <w:sz w:val="18"/>
                <w:szCs w:val="18"/>
              </w:rPr>
              <w:t>%, %20561%</w:t>
            </w:r>
            <w:ins w:id="393" w:author="Зайцев Павел Борисович" w:date="2019-06-03T10:40:00Z">
              <w:r w:rsidR="00EA329C">
                <w:rPr>
                  <w:sz w:val="18"/>
                  <w:szCs w:val="18"/>
                </w:rPr>
                <w:t xml:space="preserve"> - </w:t>
              </w:r>
              <w:r w:rsidR="00EA329C" w:rsidRPr="00A1781D">
                <w:rPr>
                  <w:sz w:val="18"/>
                  <w:szCs w:val="18"/>
                </w:rPr>
                <w:t>%2056</w:t>
              </w:r>
              <w:r w:rsidR="00EA329C">
                <w:rPr>
                  <w:sz w:val="18"/>
                  <w:szCs w:val="18"/>
                </w:rPr>
                <w:t>8</w:t>
              </w:r>
              <w:r w:rsidR="00EA329C" w:rsidRPr="00A1781D">
                <w:rPr>
                  <w:sz w:val="18"/>
                  <w:szCs w:val="18"/>
                </w:rPr>
                <w:t>%</w:t>
              </w:r>
            </w:ins>
            <w:r w:rsidRPr="00A1781D">
              <w:rPr>
                <w:sz w:val="18"/>
                <w:szCs w:val="18"/>
              </w:rPr>
              <w:t xml:space="preserve">, %20571% - %20575%, %20581%, </w:t>
            </w:r>
            <w:del w:id="394" w:author="Зайцев Павел Борисович" w:date="2019-06-03T10:41:00Z">
              <w:r w:rsidRPr="00A1781D" w:rsidDel="00EA329C">
                <w:rPr>
                  <w:sz w:val="18"/>
                  <w:szCs w:val="18"/>
                </w:rPr>
                <w:delText xml:space="preserve">%%, </w:delText>
              </w:r>
            </w:del>
            <w:r w:rsidRPr="00A1781D">
              <w:rPr>
                <w:sz w:val="18"/>
                <w:szCs w:val="18"/>
              </w:rPr>
              <w:t>%20589% (по главе 182, 153)</w:t>
            </w:r>
          </w:p>
        </w:tc>
        <w:tc>
          <w:tcPr>
            <w:tcW w:w="636" w:type="dxa"/>
            <w:shd w:val="clear" w:color="auto" w:fill="auto"/>
          </w:tcPr>
          <w:p w:rsidR="00767405" w:rsidRPr="00A1781D" w:rsidRDefault="00767405" w:rsidP="00526FE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767405" w:rsidRPr="00A1781D" w:rsidRDefault="00767405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≥ 500 000 000,00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767405" w:rsidRPr="00A1781D" w:rsidRDefault="00767405" w:rsidP="00526FE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  <w:shd w:val="clear" w:color="auto" w:fill="auto"/>
          </w:tcPr>
          <w:p w:rsidR="00767405" w:rsidRPr="00A1781D" w:rsidRDefault="00767405" w:rsidP="00526FE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357" w:type="dxa"/>
            <w:shd w:val="clear" w:color="auto" w:fill="auto"/>
          </w:tcPr>
          <w:p w:rsidR="00767405" w:rsidRPr="00A1781D" w:rsidRDefault="004278A0" w:rsidP="00A339F1">
            <w:pPr>
              <w:rPr>
                <w:sz w:val="18"/>
                <w:szCs w:val="18"/>
              </w:rPr>
            </w:pPr>
            <w:hyperlink r:id="rId13" w:history="1">
              <w:r w:rsidR="00767405" w:rsidRPr="00A1781D">
                <w:rPr>
                  <w:sz w:val="18"/>
                  <w:szCs w:val="18"/>
                </w:rPr>
                <w:t>Раздел 2</w:t>
              </w:r>
            </w:hyperlink>
            <w:r w:rsidR="00767405" w:rsidRPr="00A1781D">
              <w:rPr>
                <w:sz w:val="18"/>
                <w:szCs w:val="18"/>
              </w:rPr>
              <w:t xml:space="preserve"> Сведений ф. 0503169 заполняется в разрезе контрагентов по показателям свыше 500 млн. руб. в части доходов бюджета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A339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767405" w:rsidRPr="00A1781D" w:rsidRDefault="00767405" w:rsidP="00A339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</w:tr>
      <w:tr w:rsidR="00A778B7" w:rsidRPr="00A1781D" w:rsidTr="00A9655A">
        <w:tc>
          <w:tcPr>
            <w:tcW w:w="455" w:type="dxa"/>
            <w:shd w:val="clear" w:color="auto" w:fill="auto"/>
          </w:tcPr>
          <w:p w:rsidR="00A778B7" w:rsidRPr="00A1781D" w:rsidRDefault="00A778B7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1827" w:type="dxa"/>
            <w:gridSpan w:val="2"/>
            <w:shd w:val="clear" w:color="auto" w:fill="auto"/>
          </w:tcPr>
          <w:p w:rsidR="00A778B7" w:rsidRPr="00A1781D" w:rsidRDefault="00A778B7" w:rsidP="002E673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30402</w:t>
            </w:r>
            <w:ins w:id="395" w:author="Зайцев Павел Борисович" w:date="2019-06-03T10:36:00Z">
              <w:r w:rsidR="00EA329C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(в разделе 1)</w:t>
            </w:r>
          </w:p>
        </w:tc>
        <w:tc>
          <w:tcPr>
            <w:tcW w:w="636" w:type="dxa"/>
            <w:shd w:val="clear" w:color="auto" w:fill="auto"/>
          </w:tcPr>
          <w:p w:rsidR="00A778B7" w:rsidRPr="00A1781D" w:rsidRDefault="00A778B7" w:rsidP="00C6324A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4,11, 14</w:t>
            </w:r>
          </w:p>
        </w:tc>
        <w:tc>
          <w:tcPr>
            <w:tcW w:w="603" w:type="dxa"/>
            <w:shd w:val="clear" w:color="auto" w:fill="auto"/>
          </w:tcPr>
          <w:p w:rsidR="00A778B7" w:rsidRPr="00A1781D" w:rsidRDefault="00A778B7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shd w:val="clear" w:color="auto" w:fill="auto"/>
          </w:tcPr>
          <w:p w:rsidR="00A778B7" w:rsidRPr="00A1781D" w:rsidRDefault="00A778B7" w:rsidP="00526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  <w:shd w:val="clear" w:color="auto" w:fill="auto"/>
          </w:tcPr>
          <w:p w:rsidR="00A778B7" w:rsidRPr="00A1781D" w:rsidRDefault="00A778B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shd w:val="clear" w:color="auto" w:fill="auto"/>
          </w:tcPr>
          <w:p w:rsidR="00A778B7" w:rsidRPr="00A1781D" w:rsidRDefault="00A778B7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Отражение просроченной задолженности по счету 30402 недопустимо</w:t>
            </w:r>
          </w:p>
        </w:tc>
        <w:tc>
          <w:tcPr>
            <w:tcW w:w="812" w:type="dxa"/>
            <w:gridSpan w:val="2"/>
          </w:tcPr>
          <w:p w:rsidR="00A778B7" w:rsidRDefault="00A778B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A778B7" w:rsidRDefault="00A778B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A778B7" w:rsidRDefault="00A778B7" w:rsidP="002E67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102D37" w:rsidRPr="00A1781D" w:rsidTr="00A9655A">
        <w:tc>
          <w:tcPr>
            <w:tcW w:w="455" w:type="dxa"/>
          </w:tcPr>
          <w:p w:rsidR="00102D37" w:rsidRPr="00A1781D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  <w:r w:rsidRPr="00A1781D">
              <w:rPr>
                <w:rStyle w:val="afe"/>
                <w:sz w:val="18"/>
                <w:szCs w:val="18"/>
              </w:rPr>
              <w:footnoteReference w:id="9"/>
            </w:r>
          </w:p>
        </w:tc>
        <w:tc>
          <w:tcPr>
            <w:tcW w:w="1827" w:type="dxa"/>
            <w:gridSpan w:val="2"/>
          </w:tcPr>
          <w:p w:rsidR="00102D37" w:rsidRPr="00A1781D" w:rsidRDefault="00102D37" w:rsidP="003456D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*(раздел 1)</w:t>
            </w:r>
          </w:p>
        </w:tc>
        <w:tc>
          <w:tcPr>
            <w:tcW w:w="636" w:type="dxa"/>
          </w:tcPr>
          <w:p w:rsidR="00102D37" w:rsidRPr="00A1781D" w:rsidRDefault="00102D37" w:rsidP="00526FE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03" w:type="dxa"/>
          </w:tcPr>
          <w:p w:rsidR="00102D37" w:rsidRPr="00A1781D" w:rsidRDefault="00102D37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976" w:type="dxa"/>
            <w:gridSpan w:val="2"/>
          </w:tcPr>
          <w:p w:rsidR="00102D37" w:rsidRPr="00A1781D" w:rsidRDefault="00102D37" w:rsidP="003456D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20" w:type="dxa"/>
          </w:tcPr>
          <w:p w:rsidR="00102D37" w:rsidRPr="00A1781D" w:rsidRDefault="00102D37" w:rsidP="008831F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2+5-7</w:t>
            </w:r>
          </w:p>
        </w:tc>
        <w:tc>
          <w:tcPr>
            <w:tcW w:w="2357" w:type="dxa"/>
          </w:tcPr>
          <w:p w:rsidR="00102D37" w:rsidRPr="00A1781D" w:rsidRDefault="00102D37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9 &lt;&gt;  гр.2+гр.5-гр.7- - недопустимо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102D37" w:rsidRDefault="00102D37" w:rsidP="00883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EA329C" w:rsidRPr="00A2741F" w:rsidTr="00A9655A">
        <w:tc>
          <w:tcPr>
            <w:tcW w:w="455" w:type="dxa"/>
          </w:tcPr>
          <w:p w:rsidR="00102D37" w:rsidRPr="00A2741F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34</w:t>
            </w:r>
          </w:p>
        </w:tc>
        <w:tc>
          <w:tcPr>
            <w:tcW w:w="1827" w:type="dxa"/>
            <w:gridSpan w:val="2"/>
          </w:tcPr>
          <w:p w:rsidR="00102D37" w:rsidRPr="00A2741F" w:rsidRDefault="00102D37" w:rsidP="0052335E">
            <w:pPr>
              <w:jc w:val="center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Показатель по счетам ххххххххх58980%20651000%, ххххххххх58980%30</w:t>
            </w:r>
            <w:r w:rsidRPr="00A2741F">
              <w:rPr>
                <w:sz w:val="18"/>
                <w:szCs w:val="18"/>
              </w:rPr>
              <w:lastRenderedPageBreak/>
              <w:t>251000%,</w:t>
            </w:r>
          </w:p>
        </w:tc>
        <w:tc>
          <w:tcPr>
            <w:tcW w:w="636" w:type="dxa"/>
          </w:tcPr>
          <w:p w:rsidR="00102D37" w:rsidRPr="00A2741F" w:rsidRDefault="00102D37" w:rsidP="00526FEE">
            <w:pPr>
              <w:jc w:val="center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603" w:type="dxa"/>
          </w:tcPr>
          <w:p w:rsidR="00102D37" w:rsidRPr="00A2741F" w:rsidRDefault="00102D37" w:rsidP="002352E6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102D37" w:rsidRPr="00A2741F" w:rsidRDefault="00102D37" w:rsidP="00345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102D37" w:rsidRPr="00A2741F" w:rsidRDefault="00102D3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2741F" w:rsidRDefault="00102D37" w:rsidP="009219CD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 xml:space="preserve">Показатель задолженности по межбюджетным трансфертам по коду направления 58980 в целевой статье - </w:t>
            </w:r>
            <w:r w:rsidRPr="00A2741F">
              <w:rPr>
                <w:sz w:val="18"/>
                <w:szCs w:val="18"/>
              </w:rPr>
              <w:lastRenderedPageBreak/>
              <w:t>недопустимо</w:t>
            </w:r>
          </w:p>
        </w:tc>
        <w:tc>
          <w:tcPr>
            <w:tcW w:w="812" w:type="dxa"/>
            <w:gridSpan w:val="2"/>
          </w:tcPr>
          <w:p w:rsidR="00102D37" w:rsidRPr="00A2741F" w:rsidRDefault="00102D37" w:rsidP="000C019E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lastRenderedPageBreak/>
              <w:t>Б</w:t>
            </w:r>
          </w:p>
        </w:tc>
        <w:tc>
          <w:tcPr>
            <w:tcW w:w="812" w:type="dxa"/>
            <w:gridSpan w:val="2"/>
          </w:tcPr>
          <w:p w:rsidR="00102D37" w:rsidRPr="00A2741F" w:rsidRDefault="00102D37" w:rsidP="000C019E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ПБС,</w:t>
            </w:r>
          </w:p>
          <w:p w:rsidR="00102D37" w:rsidRPr="00A2741F" w:rsidRDefault="00102D37" w:rsidP="003456D2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 xml:space="preserve">РБС, ГРБС </w:t>
            </w:r>
          </w:p>
        </w:tc>
      </w:tr>
      <w:tr w:rsidR="00EA329C" w:rsidRPr="00A2741F" w:rsidTr="00A9655A">
        <w:tc>
          <w:tcPr>
            <w:tcW w:w="455" w:type="dxa"/>
          </w:tcPr>
          <w:p w:rsidR="00102D37" w:rsidRPr="00A2741F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1827" w:type="dxa"/>
            <w:gridSpan w:val="2"/>
          </w:tcPr>
          <w:p w:rsidR="00102D37" w:rsidRPr="00A2741F" w:rsidRDefault="00102D37" w:rsidP="0052335E">
            <w:pPr>
              <w:jc w:val="center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Показатель по счетам ххххххххх58000%20651000%, ххххххххх58000%30251000%,</w:t>
            </w:r>
          </w:p>
        </w:tc>
        <w:tc>
          <w:tcPr>
            <w:tcW w:w="636" w:type="dxa"/>
          </w:tcPr>
          <w:p w:rsidR="00102D37" w:rsidRPr="00A2741F" w:rsidRDefault="00102D37" w:rsidP="00526FEE">
            <w:pPr>
              <w:jc w:val="center"/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*</w:t>
            </w:r>
          </w:p>
        </w:tc>
        <w:tc>
          <w:tcPr>
            <w:tcW w:w="603" w:type="dxa"/>
          </w:tcPr>
          <w:p w:rsidR="00102D37" w:rsidRPr="00A2741F" w:rsidRDefault="00102D37" w:rsidP="002352E6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102D37" w:rsidRPr="00A2741F" w:rsidRDefault="00102D37" w:rsidP="00345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102D37" w:rsidRPr="00A2741F" w:rsidRDefault="00102D3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2741F" w:rsidRDefault="00102D37" w:rsidP="0052335E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Показатель задолженности по межбюджетным трансфертам по коду направления 58000 в целевой статье – требует пояснения</w:t>
            </w:r>
          </w:p>
        </w:tc>
        <w:tc>
          <w:tcPr>
            <w:tcW w:w="812" w:type="dxa"/>
            <w:gridSpan w:val="2"/>
          </w:tcPr>
          <w:p w:rsidR="00102D37" w:rsidRPr="00A2741F" w:rsidRDefault="00102D37" w:rsidP="0052335E">
            <w:pPr>
              <w:rPr>
                <w:sz w:val="18"/>
                <w:szCs w:val="18"/>
              </w:rPr>
            </w:pPr>
            <w:proofErr w:type="gramStart"/>
            <w:r w:rsidRPr="00A2741F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812" w:type="dxa"/>
            <w:gridSpan w:val="2"/>
          </w:tcPr>
          <w:p w:rsidR="00102D37" w:rsidRPr="00A2741F" w:rsidRDefault="00102D37" w:rsidP="000C019E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>ПБС,</w:t>
            </w:r>
          </w:p>
          <w:p w:rsidR="00102D37" w:rsidRPr="00A2741F" w:rsidRDefault="00102D37" w:rsidP="0052335E">
            <w:pPr>
              <w:rPr>
                <w:sz w:val="18"/>
                <w:szCs w:val="18"/>
              </w:rPr>
            </w:pPr>
            <w:r w:rsidRPr="00A2741F">
              <w:rPr>
                <w:sz w:val="18"/>
                <w:szCs w:val="18"/>
              </w:rPr>
              <w:t xml:space="preserve">РБС, ГРБС </w:t>
            </w:r>
          </w:p>
        </w:tc>
      </w:tr>
      <w:tr w:rsidR="00102D37" w:rsidRPr="00A1781D" w:rsidTr="00A9655A">
        <w:tc>
          <w:tcPr>
            <w:tcW w:w="455" w:type="dxa"/>
          </w:tcPr>
          <w:p w:rsidR="00102D37" w:rsidRPr="00A1781D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36</w:t>
            </w:r>
          </w:p>
        </w:tc>
        <w:tc>
          <w:tcPr>
            <w:tcW w:w="1827" w:type="dxa"/>
            <w:gridSpan w:val="2"/>
          </w:tcPr>
          <w:p w:rsidR="00102D37" w:rsidRPr="00A1781D" w:rsidRDefault="00102D37" w:rsidP="006357C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КБК 1170101001х000180</w:t>
            </w:r>
          </w:p>
          <w:p w:rsidR="00102D37" w:rsidRPr="00A1781D" w:rsidRDefault="00102D37" w:rsidP="006357C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(кроме отчета главы 100)</w:t>
            </w:r>
          </w:p>
        </w:tc>
        <w:tc>
          <w:tcPr>
            <w:tcW w:w="636" w:type="dxa"/>
          </w:tcPr>
          <w:p w:rsidR="00102D37" w:rsidRPr="00A1781D" w:rsidRDefault="00102D37" w:rsidP="00526FE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03" w:type="dxa"/>
          </w:tcPr>
          <w:p w:rsidR="00102D37" w:rsidRPr="00A1781D" w:rsidRDefault="00102D37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102D37" w:rsidRPr="00A1781D" w:rsidRDefault="00102D37" w:rsidP="00345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102D37" w:rsidRPr="00A1781D" w:rsidRDefault="00102D3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1781D" w:rsidRDefault="00102D37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НВС допустим только в отчетности Федерального казначейства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102D37" w:rsidRDefault="00102D37" w:rsidP="00F12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102D37" w:rsidRPr="00A1781D" w:rsidTr="00A9655A">
        <w:tc>
          <w:tcPr>
            <w:tcW w:w="455" w:type="dxa"/>
          </w:tcPr>
          <w:p w:rsidR="00102D37" w:rsidRPr="00A1781D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37</w:t>
            </w:r>
          </w:p>
        </w:tc>
        <w:tc>
          <w:tcPr>
            <w:tcW w:w="1827" w:type="dxa"/>
            <w:gridSpan w:val="2"/>
          </w:tcPr>
          <w:p w:rsidR="00102D37" w:rsidRPr="00A1781D" w:rsidRDefault="00102D37" w:rsidP="00F12F6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по счету </w:t>
            </w:r>
            <w:r>
              <w:rPr>
                <w:sz w:val="18"/>
                <w:szCs w:val="18"/>
              </w:rPr>
              <w:t>120581000</w:t>
            </w:r>
          </w:p>
          <w:p w:rsidR="00102D37" w:rsidRPr="00A1781D" w:rsidRDefault="00102D37" w:rsidP="00F12F6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(кроме отчета главы 100)</w:t>
            </w:r>
          </w:p>
        </w:tc>
        <w:tc>
          <w:tcPr>
            <w:tcW w:w="636" w:type="dxa"/>
          </w:tcPr>
          <w:p w:rsidR="00102D37" w:rsidRPr="00A1781D" w:rsidRDefault="00102D37" w:rsidP="00526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</w:tcPr>
          <w:p w:rsidR="00102D37" w:rsidRPr="00A1781D" w:rsidRDefault="00102D37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</w:tcPr>
          <w:p w:rsidR="00102D37" w:rsidRPr="00A1781D" w:rsidRDefault="00102D37" w:rsidP="003456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</w:tcPr>
          <w:p w:rsidR="00102D37" w:rsidRPr="00A1781D" w:rsidRDefault="00102D3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1781D" w:rsidRDefault="00102D37" w:rsidP="009219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НВС допустим только в отчетности Федерального </w:t>
            </w:r>
            <w:proofErr w:type="spellStart"/>
            <w:r w:rsidRPr="00A1781D">
              <w:rPr>
                <w:sz w:val="18"/>
                <w:szCs w:val="18"/>
              </w:rPr>
              <w:t>казначейства</w:t>
            </w:r>
            <w:r w:rsidRPr="00A1781D">
              <w:rPr>
                <w:sz w:val="18"/>
                <w:szCs w:val="18"/>
              </w:rPr>
              <w:fldChar w:fldCharType="begin"/>
            </w:r>
            <w:r w:rsidRPr="00A1781D">
              <w:rPr>
                <w:sz w:val="18"/>
                <w:szCs w:val="18"/>
              </w:rPr>
              <w:instrText xml:space="preserve"> NOTEREF _Ref518984624 \f \h </w:instrText>
            </w:r>
            <w:r>
              <w:rPr>
                <w:sz w:val="18"/>
                <w:szCs w:val="18"/>
              </w:rPr>
              <w:instrText xml:space="preserve"> \* MERGEFORMAT </w:instrText>
            </w:r>
            <w:r w:rsidRPr="00A1781D">
              <w:rPr>
                <w:sz w:val="18"/>
                <w:szCs w:val="18"/>
              </w:rPr>
            </w:r>
            <w:r w:rsidRPr="00A1781D">
              <w:rPr>
                <w:sz w:val="18"/>
                <w:szCs w:val="18"/>
              </w:rPr>
              <w:fldChar w:fldCharType="separate"/>
            </w:r>
            <w:ins w:id="396" w:author="Зайцев Павел Борисович" w:date="2019-06-19T18:01:00Z">
              <w:r w:rsidR="00FA5EB6" w:rsidRPr="00FA5EB6">
                <w:rPr>
                  <w:rStyle w:val="aff1"/>
                  <w:rPrChange w:id="397" w:author="Зайцев Павел Борисович" w:date="2019-06-19T18:01:00Z">
                    <w:rPr>
                      <w:sz w:val="18"/>
                      <w:szCs w:val="18"/>
                    </w:rPr>
                  </w:rPrChange>
                </w:rPr>
                <w:t>I</w:t>
              </w:r>
            </w:ins>
            <w:proofErr w:type="spellEnd"/>
            <w:del w:id="398" w:author="Зайцев Павел Борисович" w:date="2019-06-19T18:01:00Z">
              <w:r w:rsidR="000C1712" w:rsidRPr="000C1712" w:rsidDel="00FA5EB6">
                <w:rPr>
                  <w:rStyle w:val="aff1"/>
                </w:rPr>
                <w:delText>I</w:delText>
              </w:r>
            </w:del>
            <w:r w:rsidRPr="00A1781D">
              <w:rPr>
                <w:sz w:val="18"/>
                <w:szCs w:val="18"/>
              </w:rPr>
              <w:fldChar w:fldCharType="end"/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102D37" w:rsidRDefault="00102D37" w:rsidP="00F12F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102D37" w:rsidRPr="00A1781D" w:rsidTr="00A9655A">
        <w:trPr>
          <w:gridAfter w:val="1"/>
          <w:wAfter w:w="14" w:type="dxa"/>
        </w:trPr>
        <w:tc>
          <w:tcPr>
            <w:tcW w:w="455" w:type="dxa"/>
          </w:tcPr>
          <w:p w:rsidR="00102D37" w:rsidRPr="00A1781D" w:rsidRDefault="00102D37" w:rsidP="00526FE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38</w:t>
            </w:r>
          </w:p>
        </w:tc>
        <w:tc>
          <w:tcPr>
            <w:tcW w:w="1827" w:type="dxa"/>
            <w:gridSpan w:val="2"/>
          </w:tcPr>
          <w:p w:rsidR="00102D37" w:rsidRPr="00A1781D" w:rsidRDefault="00102D37" w:rsidP="00BF266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счету 1170101001х00018012058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000</w:t>
            </w:r>
          </w:p>
          <w:p w:rsidR="00102D37" w:rsidRPr="00A1781D" w:rsidRDefault="00102D37" w:rsidP="00F12F6D">
            <w:pPr>
              <w:jc w:val="center"/>
              <w:rPr>
                <w:sz w:val="18"/>
                <w:szCs w:val="18"/>
              </w:rPr>
            </w:pPr>
          </w:p>
          <w:p w:rsidR="00102D37" w:rsidRPr="00A1781D" w:rsidRDefault="00102D37" w:rsidP="00F12F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6" w:type="dxa"/>
          </w:tcPr>
          <w:p w:rsidR="00102D37" w:rsidRPr="00A1781D" w:rsidRDefault="00102D37" w:rsidP="00526F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</w:tcPr>
          <w:p w:rsidR="00102D37" w:rsidRPr="00A1781D" w:rsidRDefault="00102D37" w:rsidP="002352E6">
            <w:pPr>
              <w:rPr>
                <w:sz w:val="18"/>
                <w:szCs w:val="18"/>
              </w:rPr>
            </w:pPr>
          </w:p>
        </w:tc>
        <w:tc>
          <w:tcPr>
            <w:tcW w:w="1976" w:type="dxa"/>
            <w:gridSpan w:val="2"/>
          </w:tcPr>
          <w:p w:rsidR="00102D37" w:rsidRPr="00A1781D" w:rsidRDefault="00102D37" w:rsidP="009443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Итого по коду счета 1 205 81 00</w:t>
            </w:r>
          </w:p>
        </w:tc>
        <w:tc>
          <w:tcPr>
            <w:tcW w:w="620" w:type="dxa"/>
          </w:tcPr>
          <w:p w:rsidR="00102D37" w:rsidRPr="00A1781D" w:rsidRDefault="00102D37" w:rsidP="00526FEE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1781D" w:rsidRDefault="00102D37" w:rsidP="00BF2668">
            <w:pPr>
              <w:jc w:val="center"/>
              <w:rPr>
                <w:sz w:val="18"/>
                <w:szCs w:val="18"/>
              </w:rPr>
            </w:pPr>
            <w:del w:id="399" w:author="Зайцев Павел Борисович" w:date="2019-06-11T14:30:00Z">
              <w:r w:rsidRPr="00A1781D" w:rsidDel="00C125FF">
                <w:rPr>
                  <w:sz w:val="18"/>
                  <w:szCs w:val="18"/>
                </w:rPr>
                <w:delText>0</w:delText>
              </w:r>
            </w:del>
            <w:r>
              <w:rPr>
                <w:sz w:val="18"/>
                <w:szCs w:val="18"/>
              </w:rPr>
              <w:t xml:space="preserve">Показатель по счету </w:t>
            </w:r>
            <w:r w:rsidRPr="00A1781D">
              <w:rPr>
                <w:sz w:val="18"/>
                <w:szCs w:val="18"/>
              </w:rPr>
              <w:t>1170101001х00018012058</w:t>
            </w:r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>000</w:t>
            </w:r>
          </w:p>
          <w:p w:rsidR="00102D37" w:rsidRPr="00A1781D" w:rsidRDefault="00102D37" w:rsidP="00BC6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Не </w:t>
            </w:r>
            <w:proofErr w:type="gramStart"/>
            <w:r>
              <w:rPr>
                <w:sz w:val="18"/>
                <w:szCs w:val="18"/>
              </w:rPr>
              <w:t>равен</w:t>
            </w:r>
            <w:proofErr w:type="gramEnd"/>
            <w:r>
              <w:rPr>
                <w:sz w:val="18"/>
                <w:szCs w:val="18"/>
              </w:rPr>
              <w:t xml:space="preserve"> сумме показателя по строке «Итого по коду счета 1 205 81 00»- недопустимо</w:t>
            </w:r>
          </w:p>
          <w:p w:rsidR="00102D37" w:rsidRPr="00A1781D" w:rsidRDefault="00102D37" w:rsidP="00F12F6D">
            <w:pPr>
              <w:rPr>
                <w:sz w:val="18"/>
                <w:szCs w:val="18"/>
              </w:rPr>
            </w:pPr>
          </w:p>
        </w:tc>
        <w:tc>
          <w:tcPr>
            <w:tcW w:w="798" w:type="dxa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</w:tcPr>
          <w:p w:rsidR="00102D37" w:rsidRDefault="00102D37" w:rsidP="000C01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102D37" w:rsidRDefault="00102D37" w:rsidP="00BC6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A21B10" w:rsidRPr="00A1781D" w:rsidTr="00A21B10">
        <w:trPr>
          <w:gridAfter w:val="1"/>
          <w:wAfter w:w="14" w:type="dxa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39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счетам, не равным 206, 302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7B2056" w:rsidRDefault="00A21B10" w:rsidP="00A21B10">
            <w:pPr>
              <w:rPr>
                <w:sz w:val="18"/>
                <w:szCs w:val="18"/>
              </w:rPr>
            </w:pPr>
            <w:r w:rsidRPr="007B2056">
              <w:rPr>
                <w:sz w:val="18"/>
                <w:szCs w:val="18"/>
              </w:rPr>
              <w:t>=0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rPr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Pr="00A1781D" w:rsidRDefault="00A21B10" w:rsidP="00A21B10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в графе 6, 8 отражаются только по счетам 206, 302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Default="00A21B10" w:rsidP="00A21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B10" w:rsidRDefault="00A21B10" w:rsidP="00A21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</w:t>
            </w:r>
          </w:p>
          <w:p w:rsidR="00A21B10" w:rsidRDefault="00A21B10" w:rsidP="00A21B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РБС, ГРБС </w:t>
            </w:r>
          </w:p>
        </w:tc>
      </w:tr>
      <w:tr w:rsidR="00433AE3" w:rsidRPr="00A1781D" w:rsidDel="00433AE3" w:rsidTr="00433AE3">
        <w:trPr>
          <w:gridAfter w:val="1"/>
          <w:wAfter w:w="14" w:type="dxa"/>
          <w:del w:id="400" w:author="Зайцев Павел Борисович" w:date="2019-06-17T16:54:00Z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1B2DE6">
            <w:pPr>
              <w:spacing w:line="360" w:lineRule="auto"/>
              <w:rPr>
                <w:del w:id="401" w:author="Зайцев Павел Борисович" w:date="2019-06-17T16:54:00Z"/>
                <w:sz w:val="18"/>
                <w:szCs w:val="18"/>
              </w:rPr>
            </w:pPr>
            <w:del w:id="402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40</w:delText>
              </w:r>
            </w:del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433AE3">
            <w:pPr>
              <w:jc w:val="center"/>
              <w:rPr>
                <w:del w:id="403" w:author="Зайцев Павел Борисович" w:date="2019-06-17T16:54:00Z"/>
                <w:sz w:val="18"/>
                <w:szCs w:val="18"/>
              </w:rPr>
            </w:pPr>
            <w:del w:id="404" w:author="Зайцев Павел Борисович" w:date="2019-06-17T16:54:00Z">
              <w:r w:rsidRPr="00A1781D" w:rsidDel="00433AE3">
                <w:rPr>
                  <w:sz w:val="18"/>
                  <w:szCs w:val="18"/>
                </w:rPr>
                <w:delText xml:space="preserve">Показатели по счетам </w:delText>
              </w:r>
              <w:r w:rsidDel="00433AE3">
                <w:rPr>
                  <w:sz w:val="18"/>
                  <w:szCs w:val="18"/>
                </w:rPr>
                <w:delText>30241 раздела КЗ</w:delText>
              </w:r>
            </w:del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1B2DE6">
            <w:pPr>
              <w:jc w:val="center"/>
              <w:rPr>
                <w:del w:id="405" w:author="Зайцев Павел Борисович" w:date="2019-06-17T16:54:00Z"/>
                <w:sz w:val="18"/>
                <w:szCs w:val="18"/>
              </w:rPr>
            </w:pPr>
            <w:del w:id="406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7</w:delText>
              </w:r>
            </w:del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7B2056" w:rsidDel="00433AE3" w:rsidRDefault="00433AE3" w:rsidP="001B2DE6">
            <w:pPr>
              <w:rPr>
                <w:del w:id="407" w:author="Зайцев Павел Борисович" w:date="2019-06-17T16:54:00Z"/>
                <w:sz w:val="18"/>
                <w:szCs w:val="18"/>
              </w:rPr>
            </w:pPr>
            <w:del w:id="408" w:author="Зайцев Павел Борисович" w:date="2019-06-17T16:54:00Z">
              <w:r w:rsidRPr="007B2056" w:rsidDel="00433AE3">
                <w:rPr>
                  <w:sz w:val="18"/>
                  <w:szCs w:val="18"/>
                </w:rPr>
                <w:delText>=</w:delText>
              </w:r>
              <w:r w:rsidDel="00433AE3">
                <w:rPr>
                  <w:sz w:val="18"/>
                  <w:szCs w:val="18"/>
                </w:rPr>
                <w:delText>графа8</w:delText>
              </w:r>
            </w:del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1B2DE6">
            <w:pPr>
              <w:jc w:val="center"/>
              <w:rPr>
                <w:del w:id="409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1B2DE6">
            <w:pPr>
              <w:rPr>
                <w:del w:id="410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Del="00433AE3" w:rsidRDefault="00433AE3" w:rsidP="001B2DE6">
            <w:pPr>
              <w:jc w:val="center"/>
              <w:rPr>
                <w:del w:id="411" w:author="Зайцев Павел Борисович" w:date="2019-06-17T16:54:00Z"/>
                <w:sz w:val="18"/>
                <w:szCs w:val="18"/>
              </w:rPr>
            </w:pPr>
            <w:del w:id="412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Денежные расчеты по перечислению субсидии по счету 30241 недопустимы</w:delText>
              </w:r>
            </w:del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Del="00433AE3" w:rsidRDefault="00433AE3" w:rsidP="001B2DE6">
            <w:pPr>
              <w:rPr>
                <w:del w:id="413" w:author="Зайцев Павел Борисович" w:date="2019-06-17T16:54:00Z"/>
                <w:sz w:val="18"/>
                <w:szCs w:val="18"/>
              </w:rPr>
            </w:pPr>
            <w:del w:id="414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Б</w:delText>
              </w:r>
            </w:del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Del="00433AE3" w:rsidRDefault="00433AE3" w:rsidP="001B2DE6">
            <w:pPr>
              <w:rPr>
                <w:del w:id="415" w:author="Зайцев Павел Борисович" w:date="2019-06-17T16:54:00Z"/>
                <w:sz w:val="18"/>
                <w:szCs w:val="18"/>
              </w:rPr>
            </w:pPr>
            <w:del w:id="416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ПБС,</w:delText>
              </w:r>
            </w:del>
          </w:p>
          <w:p w:rsidR="00433AE3" w:rsidDel="00433AE3" w:rsidRDefault="00433AE3" w:rsidP="00433AE3">
            <w:pPr>
              <w:rPr>
                <w:del w:id="417" w:author="Зайцев Павел Борисович" w:date="2019-06-17T16:54:00Z"/>
                <w:sz w:val="18"/>
                <w:szCs w:val="18"/>
              </w:rPr>
            </w:pPr>
            <w:del w:id="418" w:author="Зайцев Павел Борисович" w:date="2019-06-17T16:54:00Z">
              <w:r w:rsidDel="00433AE3">
                <w:rPr>
                  <w:sz w:val="18"/>
                  <w:szCs w:val="18"/>
                </w:rPr>
                <w:delText xml:space="preserve">РБС, ГРБС </w:delText>
              </w:r>
            </w:del>
          </w:p>
        </w:tc>
      </w:tr>
      <w:tr w:rsidR="00102D37" w:rsidRPr="00A1781D" w:rsidDel="00433AE3" w:rsidTr="00A9655A">
        <w:trPr>
          <w:del w:id="419" w:author="Зайцев Павел Борисович" w:date="2019-06-17T16:54:00Z"/>
        </w:trPr>
        <w:tc>
          <w:tcPr>
            <w:tcW w:w="455" w:type="dxa"/>
          </w:tcPr>
          <w:p w:rsidR="00102D37" w:rsidRPr="00A1781D" w:rsidDel="00433AE3" w:rsidRDefault="00A21B10" w:rsidP="00526FEE">
            <w:pPr>
              <w:spacing w:line="360" w:lineRule="auto"/>
              <w:rPr>
                <w:del w:id="420" w:author="Зайцев Павел Борисович" w:date="2019-06-17T16:54:00Z"/>
                <w:sz w:val="18"/>
                <w:szCs w:val="18"/>
              </w:rPr>
            </w:pPr>
            <w:del w:id="421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40</w:delText>
              </w:r>
            </w:del>
          </w:p>
        </w:tc>
        <w:tc>
          <w:tcPr>
            <w:tcW w:w="1827" w:type="dxa"/>
            <w:gridSpan w:val="2"/>
          </w:tcPr>
          <w:p w:rsidR="00102D37" w:rsidRPr="00A1781D" w:rsidDel="00433AE3" w:rsidRDefault="00102D37" w:rsidP="00433AE3">
            <w:pPr>
              <w:jc w:val="center"/>
              <w:rPr>
                <w:del w:id="422" w:author="Зайцев Павел Борисович" w:date="2019-06-17T16:54:00Z"/>
                <w:sz w:val="18"/>
                <w:szCs w:val="18"/>
              </w:rPr>
            </w:pPr>
            <w:del w:id="423" w:author="Зайцев Павел Борисович" w:date="2019-06-17T16:54:00Z">
              <w:r w:rsidRPr="00A1781D" w:rsidDel="00433AE3">
                <w:rPr>
                  <w:sz w:val="18"/>
                  <w:szCs w:val="18"/>
                </w:rPr>
                <w:delText>Показатели по счетам</w:delText>
              </w:r>
              <w:r w:rsidR="00A21B10" w:rsidDel="00433AE3">
                <w:rPr>
                  <w:sz w:val="18"/>
                  <w:szCs w:val="18"/>
                </w:rPr>
                <w:delText xml:space="preserve"> 30281</w:delText>
              </w:r>
              <w:r w:rsidR="00433AE3" w:rsidDel="00433AE3">
                <w:rPr>
                  <w:sz w:val="18"/>
                  <w:szCs w:val="18"/>
                </w:rPr>
                <w:delText xml:space="preserve"> раздела КЗ</w:delText>
              </w:r>
            </w:del>
          </w:p>
        </w:tc>
        <w:tc>
          <w:tcPr>
            <w:tcW w:w="636" w:type="dxa"/>
          </w:tcPr>
          <w:p w:rsidR="00102D37" w:rsidRPr="00A1781D" w:rsidDel="00433AE3" w:rsidRDefault="00433AE3" w:rsidP="00526FEE">
            <w:pPr>
              <w:jc w:val="center"/>
              <w:rPr>
                <w:del w:id="424" w:author="Зайцев Павел Борисович" w:date="2019-06-17T16:54:00Z"/>
                <w:sz w:val="18"/>
                <w:szCs w:val="18"/>
              </w:rPr>
            </w:pPr>
            <w:del w:id="425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7</w:delText>
              </w:r>
            </w:del>
          </w:p>
        </w:tc>
        <w:tc>
          <w:tcPr>
            <w:tcW w:w="603" w:type="dxa"/>
          </w:tcPr>
          <w:p w:rsidR="00102D37" w:rsidRPr="007B2056" w:rsidDel="00433AE3" w:rsidRDefault="00102D37" w:rsidP="00433AE3">
            <w:pPr>
              <w:rPr>
                <w:del w:id="426" w:author="Зайцев Павел Борисович" w:date="2019-06-17T16:54:00Z"/>
                <w:sz w:val="18"/>
                <w:szCs w:val="18"/>
              </w:rPr>
            </w:pPr>
            <w:del w:id="427" w:author="Зайцев Павел Борисович" w:date="2019-06-17T16:54:00Z">
              <w:r w:rsidRPr="007B2056" w:rsidDel="00433AE3">
                <w:rPr>
                  <w:sz w:val="18"/>
                  <w:szCs w:val="18"/>
                </w:rPr>
                <w:delText>=</w:delText>
              </w:r>
              <w:r w:rsidR="00433AE3" w:rsidDel="00433AE3">
                <w:rPr>
                  <w:sz w:val="18"/>
                  <w:szCs w:val="18"/>
                </w:rPr>
                <w:delText>графа8</w:delText>
              </w:r>
            </w:del>
          </w:p>
        </w:tc>
        <w:tc>
          <w:tcPr>
            <w:tcW w:w="1976" w:type="dxa"/>
            <w:gridSpan w:val="2"/>
          </w:tcPr>
          <w:p w:rsidR="00102D37" w:rsidRPr="00A1781D" w:rsidDel="00433AE3" w:rsidRDefault="00102D37" w:rsidP="003456D2">
            <w:pPr>
              <w:jc w:val="center"/>
              <w:rPr>
                <w:del w:id="428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20" w:type="dxa"/>
          </w:tcPr>
          <w:p w:rsidR="00102D37" w:rsidRPr="00A1781D" w:rsidDel="00433AE3" w:rsidRDefault="00102D37" w:rsidP="00526FEE">
            <w:pPr>
              <w:rPr>
                <w:del w:id="429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2357" w:type="dxa"/>
          </w:tcPr>
          <w:p w:rsidR="00102D37" w:rsidRPr="00A1781D" w:rsidDel="00433AE3" w:rsidRDefault="00433AE3" w:rsidP="009219CD">
            <w:pPr>
              <w:jc w:val="center"/>
              <w:rPr>
                <w:del w:id="430" w:author="Зайцев Павел Борисович" w:date="2019-06-17T16:54:00Z"/>
                <w:sz w:val="18"/>
                <w:szCs w:val="18"/>
              </w:rPr>
            </w:pPr>
            <w:del w:id="431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Денежные расчеты по перечислению субсидии по счету 30241 недопустимы</w:delText>
              </w:r>
            </w:del>
          </w:p>
        </w:tc>
        <w:tc>
          <w:tcPr>
            <w:tcW w:w="812" w:type="dxa"/>
            <w:gridSpan w:val="2"/>
          </w:tcPr>
          <w:p w:rsidR="00102D37" w:rsidDel="00433AE3" w:rsidRDefault="00102D37" w:rsidP="000C019E">
            <w:pPr>
              <w:rPr>
                <w:del w:id="432" w:author="Зайцев Павел Борисович" w:date="2019-06-17T16:54:00Z"/>
                <w:sz w:val="18"/>
                <w:szCs w:val="18"/>
              </w:rPr>
            </w:pPr>
            <w:del w:id="433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Б</w:delText>
              </w:r>
            </w:del>
          </w:p>
        </w:tc>
        <w:tc>
          <w:tcPr>
            <w:tcW w:w="812" w:type="dxa"/>
            <w:gridSpan w:val="2"/>
          </w:tcPr>
          <w:p w:rsidR="00102D37" w:rsidDel="00433AE3" w:rsidRDefault="00102D37" w:rsidP="000C019E">
            <w:pPr>
              <w:rPr>
                <w:del w:id="434" w:author="Зайцев Павел Борисович" w:date="2019-06-17T16:54:00Z"/>
                <w:sz w:val="18"/>
                <w:szCs w:val="18"/>
              </w:rPr>
            </w:pPr>
            <w:del w:id="435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ПБС,</w:delText>
              </w:r>
            </w:del>
          </w:p>
          <w:p w:rsidR="00102D37" w:rsidDel="00433AE3" w:rsidRDefault="00102D37" w:rsidP="00745346">
            <w:pPr>
              <w:jc w:val="center"/>
              <w:rPr>
                <w:del w:id="436" w:author="Зайцев Павел Борисович" w:date="2019-06-17T16:54:00Z"/>
                <w:sz w:val="18"/>
                <w:szCs w:val="18"/>
              </w:rPr>
            </w:pPr>
            <w:del w:id="437" w:author="Зайцев Павел Борисович" w:date="2019-06-17T16:54:00Z">
              <w:r w:rsidDel="00433AE3">
                <w:rPr>
                  <w:sz w:val="18"/>
                  <w:szCs w:val="18"/>
                </w:rPr>
                <w:delText xml:space="preserve">РБС, ГРБС </w:delText>
              </w:r>
            </w:del>
          </w:p>
        </w:tc>
      </w:tr>
      <w:tr w:rsidR="00433AE3" w:rsidRPr="00A1781D" w:rsidTr="001B2DE6">
        <w:trPr>
          <w:gridAfter w:val="1"/>
          <w:wAfter w:w="14" w:type="dxa"/>
          <w:ins w:id="438" w:author="Зайцев Павел Борисович" w:date="2019-06-17T16:54:00Z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433AE3" w:rsidP="001B2DE6">
            <w:pPr>
              <w:spacing w:line="360" w:lineRule="auto"/>
              <w:rPr>
                <w:ins w:id="439" w:author="Зайцев Павел Борисович" w:date="2019-06-17T16:54:00Z"/>
                <w:sz w:val="18"/>
                <w:szCs w:val="18"/>
              </w:rPr>
            </w:pPr>
            <w:ins w:id="440" w:author="Зайцев Павел Борисович" w:date="2019-06-17T16:54:00Z">
              <w:r>
                <w:rPr>
                  <w:sz w:val="18"/>
                  <w:szCs w:val="18"/>
                </w:rPr>
                <w:t>40</w:t>
              </w:r>
            </w:ins>
          </w:p>
        </w:tc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433AE3" w:rsidP="001B2DE6">
            <w:pPr>
              <w:jc w:val="center"/>
              <w:rPr>
                <w:ins w:id="441" w:author="Зайцев Павел Борисович" w:date="2019-06-17T16:54:00Z"/>
                <w:sz w:val="18"/>
                <w:szCs w:val="18"/>
              </w:rPr>
            </w:pPr>
            <w:ins w:id="442" w:author="Зайцев Павел Борисович" w:date="2019-06-17T16:54:00Z">
              <w:r w:rsidRPr="00A1781D">
                <w:rPr>
                  <w:sz w:val="18"/>
                  <w:szCs w:val="18"/>
                </w:rPr>
                <w:t xml:space="preserve">Показатели по счетам </w:t>
              </w:r>
            </w:ins>
            <w:ins w:id="443" w:author="Зайцев Павел Борисович" w:date="2019-06-18T15:08:00Z">
              <w:r w:rsidR="006410F0">
                <w:rPr>
                  <w:sz w:val="18"/>
                  <w:szCs w:val="18"/>
                </w:rPr>
                <w:t>1</w:t>
              </w:r>
            </w:ins>
            <w:ins w:id="444" w:author="Зайцев Павел Борисович" w:date="2019-06-17T16:54:00Z">
              <w:r>
                <w:rPr>
                  <w:sz w:val="18"/>
                  <w:szCs w:val="18"/>
                </w:rPr>
                <w:t>30241</w:t>
              </w:r>
            </w:ins>
            <w:ins w:id="445" w:author="Кривенец Анна Николаевна" w:date="2019-06-17T20:31:00Z">
              <w:r w:rsidR="00A2741F">
                <w:rPr>
                  <w:sz w:val="18"/>
                  <w:szCs w:val="18"/>
                </w:rPr>
                <w:t>, КВР = 611, 621, 612, 622</w:t>
              </w:r>
            </w:ins>
            <w:ins w:id="446" w:author="Кривенец Анна Николаевна" w:date="2019-06-17T20:32:00Z">
              <w:r w:rsidR="00351A47">
                <w:rPr>
                  <w:sz w:val="18"/>
                  <w:szCs w:val="18"/>
                </w:rPr>
                <w:t xml:space="preserve">, </w:t>
              </w:r>
            </w:ins>
            <w:ins w:id="447" w:author="Кривенец Анна Николаевна" w:date="2019-06-17T20:36:00Z">
              <w:r w:rsidR="00351A47">
                <w:rPr>
                  <w:sz w:val="18"/>
                  <w:szCs w:val="18"/>
                </w:rPr>
                <w:t xml:space="preserve">812,813, </w:t>
              </w:r>
            </w:ins>
            <w:ins w:id="448" w:author="Зайцев Павел Борисович" w:date="2019-06-17T16:54:00Z">
              <w:r>
                <w:rPr>
                  <w:sz w:val="18"/>
                  <w:szCs w:val="18"/>
                </w:rPr>
                <w:t xml:space="preserve"> раздела </w:t>
              </w:r>
              <w:proofErr w:type="gramStart"/>
              <w:r>
                <w:rPr>
                  <w:sz w:val="18"/>
                  <w:szCs w:val="18"/>
                </w:rPr>
                <w:t>КЗ</w:t>
              </w:r>
              <w:proofErr w:type="gramEnd"/>
            </w:ins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433AE3" w:rsidP="001B2DE6">
            <w:pPr>
              <w:jc w:val="center"/>
              <w:rPr>
                <w:ins w:id="449" w:author="Зайцев Павел Борисович" w:date="2019-06-17T16:54:00Z"/>
                <w:sz w:val="18"/>
                <w:szCs w:val="18"/>
              </w:rPr>
            </w:pPr>
            <w:ins w:id="450" w:author="Зайцев Павел Борисович" w:date="2019-06-17T16:54:00Z">
              <w:r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7B2056" w:rsidRDefault="00433AE3">
            <w:pPr>
              <w:rPr>
                <w:ins w:id="451" w:author="Зайцев Павел Борисович" w:date="2019-06-17T16:54:00Z"/>
                <w:sz w:val="18"/>
                <w:szCs w:val="18"/>
              </w:rPr>
            </w:pPr>
            <w:ins w:id="452" w:author="Зайцев Павел Борисович" w:date="2019-06-17T16:54:00Z">
              <w:r w:rsidRPr="007B2056">
                <w:rPr>
                  <w:sz w:val="18"/>
                  <w:szCs w:val="18"/>
                </w:rPr>
                <w:t>=</w:t>
              </w:r>
            </w:ins>
            <w:ins w:id="453" w:author="Кривенец Анна Николаевна" w:date="2019-06-17T20:29:00Z">
              <w:r w:rsidR="00A2741F"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433AE3" w:rsidP="001B2DE6">
            <w:pPr>
              <w:jc w:val="center"/>
              <w:rPr>
                <w:ins w:id="454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A2741F" w:rsidP="001B2DE6">
            <w:pPr>
              <w:rPr>
                <w:ins w:id="455" w:author="Зайцев Павел Борисович" w:date="2019-06-17T16:54:00Z"/>
                <w:sz w:val="18"/>
                <w:szCs w:val="18"/>
              </w:rPr>
            </w:pPr>
            <w:ins w:id="456" w:author="Кривенец Анна Николаевна" w:date="2019-06-17T20:30:00Z">
              <w:r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Pr="00A1781D" w:rsidRDefault="00433AE3" w:rsidP="001B2DE6">
            <w:pPr>
              <w:jc w:val="center"/>
              <w:rPr>
                <w:ins w:id="457" w:author="Зайцев Павел Борисович" w:date="2019-06-17T16:54:00Z"/>
                <w:sz w:val="18"/>
                <w:szCs w:val="18"/>
              </w:rPr>
            </w:pPr>
            <w:ins w:id="458" w:author="Зайцев Павел Борисович" w:date="2019-06-17T16:54:00Z">
              <w:r>
                <w:rPr>
                  <w:sz w:val="18"/>
                  <w:szCs w:val="18"/>
                </w:rPr>
                <w:t>Денежные расчеты по перечислению субсидии по счету 30241 недопустимы</w:t>
              </w:r>
            </w:ins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Default="00433AE3" w:rsidP="001B2DE6">
            <w:pPr>
              <w:rPr>
                <w:ins w:id="459" w:author="Зайцев Павел Борисович" w:date="2019-06-17T16:54:00Z"/>
                <w:sz w:val="18"/>
                <w:szCs w:val="18"/>
              </w:rPr>
            </w:pPr>
            <w:ins w:id="460" w:author="Зайцев Павел Борисович" w:date="2019-06-17T16:54:00Z">
              <w:r>
                <w:rPr>
                  <w:sz w:val="18"/>
                  <w:szCs w:val="18"/>
                </w:rPr>
                <w:t>Б</w:t>
              </w:r>
            </w:ins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AE3" w:rsidRDefault="00433AE3" w:rsidP="001B2DE6">
            <w:pPr>
              <w:rPr>
                <w:ins w:id="461" w:author="Зайцев Павел Борисович" w:date="2019-06-17T16:54:00Z"/>
                <w:sz w:val="18"/>
                <w:szCs w:val="18"/>
              </w:rPr>
            </w:pPr>
            <w:ins w:id="462" w:author="Зайцев Павел Борисович" w:date="2019-06-17T16:54:00Z">
              <w:r>
                <w:rPr>
                  <w:sz w:val="18"/>
                  <w:szCs w:val="18"/>
                </w:rPr>
                <w:t>ПБС,</w:t>
              </w:r>
            </w:ins>
          </w:p>
          <w:p w:rsidR="00433AE3" w:rsidRDefault="00433AE3" w:rsidP="001B2DE6">
            <w:pPr>
              <w:rPr>
                <w:ins w:id="463" w:author="Зайцев Павел Борисович" w:date="2019-06-17T16:54:00Z"/>
                <w:sz w:val="18"/>
                <w:szCs w:val="18"/>
              </w:rPr>
            </w:pPr>
            <w:ins w:id="464" w:author="Зайцев Павел Борисович" w:date="2019-06-17T16:54:00Z">
              <w:r>
                <w:rPr>
                  <w:sz w:val="18"/>
                  <w:szCs w:val="18"/>
                </w:rPr>
                <w:t xml:space="preserve">РБС, ГРБС </w:t>
              </w:r>
            </w:ins>
          </w:p>
        </w:tc>
      </w:tr>
      <w:tr w:rsidR="00433AE3" w:rsidRPr="00A1781D" w:rsidTr="001B2DE6">
        <w:trPr>
          <w:ins w:id="465" w:author="Зайцев Павел Борисович" w:date="2019-06-17T16:54:00Z"/>
        </w:trPr>
        <w:tc>
          <w:tcPr>
            <w:tcW w:w="455" w:type="dxa"/>
          </w:tcPr>
          <w:p w:rsidR="00433AE3" w:rsidRPr="00A1781D" w:rsidRDefault="00433AE3" w:rsidP="001B2DE6">
            <w:pPr>
              <w:spacing w:line="360" w:lineRule="auto"/>
              <w:rPr>
                <w:ins w:id="466" w:author="Зайцев Павел Борисович" w:date="2019-06-17T16:54:00Z"/>
                <w:sz w:val="18"/>
                <w:szCs w:val="18"/>
              </w:rPr>
            </w:pPr>
            <w:ins w:id="467" w:author="Зайцев Павел Борисович" w:date="2019-06-17T16:54:00Z">
              <w:r>
                <w:rPr>
                  <w:sz w:val="18"/>
                  <w:szCs w:val="18"/>
                </w:rPr>
                <w:t>40.1</w:t>
              </w:r>
            </w:ins>
          </w:p>
        </w:tc>
        <w:tc>
          <w:tcPr>
            <w:tcW w:w="1827" w:type="dxa"/>
            <w:gridSpan w:val="2"/>
          </w:tcPr>
          <w:p w:rsidR="00433AE3" w:rsidRPr="00A1781D" w:rsidRDefault="00433AE3">
            <w:pPr>
              <w:jc w:val="center"/>
              <w:rPr>
                <w:ins w:id="468" w:author="Зайцев Павел Борисович" w:date="2019-06-17T16:54:00Z"/>
                <w:sz w:val="18"/>
                <w:szCs w:val="18"/>
              </w:rPr>
            </w:pPr>
            <w:ins w:id="469" w:author="Зайцев Павел Борисович" w:date="2019-06-17T16:54:00Z">
              <w:r w:rsidRPr="00A1781D">
                <w:rPr>
                  <w:sz w:val="18"/>
                  <w:szCs w:val="18"/>
                </w:rPr>
                <w:t>Показатели по счетам</w:t>
              </w:r>
              <w:r>
                <w:rPr>
                  <w:sz w:val="18"/>
                  <w:szCs w:val="18"/>
                </w:rPr>
                <w:t xml:space="preserve"> </w:t>
              </w:r>
            </w:ins>
            <w:ins w:id="470" w:author="Зайцев Павел Борисович" w:date="2019-06-18T15:08:00Z">
              <w:r w:rsidR="006410F0">
                <w:rPr>
                  <w:sz w:val="18"/>
                  <w:szCs w:val="18"/>
                </w:rPr>
                <w:t>1</w:t>
              </w:r>
            </w:ins>
            <w:ins w:id="471" w:author="Зайцев Павел Борисович" w:date="2019-06-17T16:54:00Z">
              <w:r>
                <w:rPr>
                  <w:sz w:val="18"/>
                  <w:szCs w:val="18"/>
                </w:rPr>
                <w:t>30281</w:t>
              </w:r>
            </w:ins>
            <w:ins w:id="472" w:author="Кривенец Анна Николаевна" w:date="2019-06-17T20:37:00Z">
              <w:r w:rsidR="00351A47">
                <w:rPr>
                  <w:sz w:val="18"/>
                  <w:szCs w:val="18"/>
                </w:rPr>
                <w:t xml:space="preserve">, КВР = </w:t>
              </w:r>
            </w:ins>
            <w:ins w:id="473" w:author="Зайцев Павел Борисович" w:date="2019-06-17T16:54:00Z">
              <w:r>
                <w:rPr>
                  <w:sz w:val="18"/>
                  <w:szCs w:val="18"/>
                </w:rPr>
                <w:t xml:space="preserve"> </w:t>
              </w:r>
            </w:ins>
            <w:ins w:id="474" w:author="Кривенец Анна Николаевна" w:date="2019-06-17T20:37:00Z">
              <w:r w:rsidR="00351A47">
                <w:rPr>
                  <w:sz w:val="18"/>
                  <w:szCs w:val="18"/>
                </w:rPr>
                <w:t xml:space="preserve"> 612, 622, 812,813,  </w:t>
              </w:r>
            </w:ins>
            <w:ins w:id="475" w:author="Зайцев Павел Борисович" w:date="2019-06-17T16:54:00Z">
              <w:r>
                <w:rPr>
                  <w:sz w:val="18"/>
                  <w:szCs w:val="18"/>
                </w:rPr>
                <w:t xml:space="preserve">раздела </w:t>
              </w:r>
              <w:proofErr w:type="gramStart"/>
              <w:r>
                <w:rPr>
                  <w:sz w:val="18"/>
                  <w:szCs w:val="18"/>
                </w:rPr>
                <w:t>КЗ</w:t>
              </w:r>
              <w:proofErr w:type="gramEnd"/>
            </w:ins>
          </w:p>
        </w:tc>
        <w:tc>
          <w:tcPr>
            <w:tcW w:w="636" w:type="dxa"/>
          </w:tcPr>
          <w:p w:rsidR="00433AE3" w:rsidRPr="00A1781D" w:rsidRDefault="00433AE3" w:rsidP="001B2DE6">
            <w:pPr>
              <w:jc w:val="center"/>
              <w:rPr>
                <w:ins w:id="476" w:author="Зайцев Павел Борисович" w:date="2019-06-17T16:54:00Z"/>
                <w:sz w:val="18"/>
                <w:szCs w:val="18"/>
              </w:rPr>
            </w:pPr>
            <w:ins w:id="477" w:author="Зайцев Павел Борисович" w:date="2019-06-17T16:54:00Z">
              <w:r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603" w:type="dxa"/>
          </w:tcPr>
          <w:p w:rsidR="00433AE3" w:rsidRPr="007B2056" w:rsidRDefault="00433AE3" w:rsidP="00A2741F">
            <w:pPr>
              <w:rPr>
                <w:ins w:id="478" w:author="Зайцев Павел Борисович" w:date="2019-06-17T16:54:00Z"/>
                <w:sz w:val="18"/>
                <w:szCs w:val="18"/>
              </w:rPr>
            </w:pPr>
            <w:ins w:id="479" w:author="Зайцев Павел Борисович" w:date="2019-06-17T16:54:00Z">
              <w:r w:rsidRPr="007B2056">
                <w:rPr>
                  <w:sz w:val="18"/>
                  <w:szCs w:val="18"/>
                </w:rPr>
                <w:t>=</w:t>
              </w:r>
            </w:ins>
            <w:ins w:id="480" w:author="Кривенец Анна Николаевна" w:date="2019-06-17T20:29:00Z">
              <w:r w:rsidR="00A2741F"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976" w:type="dxa"/>
            <w:gridSpan w:val="2"/>
          </w:tcPr>
          <w:p w:rsidR="00433AE3" w:rsidRPr="00A1781D" w:rsidRDefault="00433AE3" w:rsidP="001B2DE6">
            <w:pPr>
              <w:jc w:val="center"/>
              <w:rPr>
                <w:ins w:id="481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20" w:type="dxa"/>
          </w:tcPr>
          <w:p w:rsidR="00433AE3" w:rsidRPr="00A1781D" w:rsidRDefault="00A2741F" w:rsidP="001B2DE6">
            <w:pPr>
              <w:rPr>
                <w:ins w:id="482" w:author="Зайцев Павел Борисович" w:date="2019-06-17T16:54:00Z"/>
                <w:sz w:val="18"/>
                <w:szCs w:val="18"/>
              </w:rPr>
            </w:pPr>
            <w:ins w:id="483" w:author="Кривенец Анна Николаевна" w:date="2019-06-17T20:30:00Z">
              <w:r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2357" w:type="dxa"/>
          </w:tcPr>
          <w:p w:rsidR="00433AE3" w:rsidRPr="00A1781D" w:rsidRDefault="00433AE3" w:rsidP="00E43007">
            <w:pPr>
              <w:jc w:val="center"/>
              <w:rPr>
                <w:ins w:id="484" w:author="Зайцев Павел Борисович" w:date="2019-06-17T16:54:00Z"/>
                <w:sz w:val="18"/>
                <w:szCs w:val="18"/>
              </w:rPr>
            </w:pPr>
            <w:ins w:id="485" w:author="Зайцев Павел Борисович" w:date="2019-06-17T16:54:00Z">
              <w:r>
                <w:rPr>
                  <w:sz w:val="18"/>
                  <w:szCs w:val="18"/>
                </w:rPr>
                <w:t>Денежные расчеты по перечислению субсидии по счету 302</w:t>
              </w:r>
            </w:ins>
            <w:ins w:id="486" w:author="Зайцев Павел Борисович" w:date="2019-06-18T10:46:00Z">
              <w:r w:rsidR="00E43007">
                <w:rPr>
                  <w:sz w:val="18"/>
                  <w:szCs w:val="18"/>
                </w:rPr>
                <w:t>8</w:t>
              </w:r>
            </w:ins>
            <w:ins w:id="487" w:author="Зайцев Павел Борисович" w:date="2019-06-17T16:54:00Z">
              <w:r>
                <w:rPr>
                  <w:sz w:val="18"/>
                  <w:szCs w:val="18"/>
                </w:rPr>
                <w:t>1 недопустимы</w:t>
              </w:r>
            </w:ins>
          </w:p>
        </w:tc>
        <w:tc>
          <w:tcPr>
            <w:tcW w:w="812" w:type="dxa"/>
            <w:gridSpan w:val="2"/>
          </w:tcPr>
          <w:p w:rsidR="00433AE3" w:rsidRDefault="00433AE3" w:rsidP="001B2DE6">
            <w:pPr>
              <w:rPr>
                <w:ins w:id="488" w:author="Зайцев Павел Борисович" w:date="2019-06-17T16:54:00Z"/>
                <w:sz w:val="18"/>
                <w:szCs w:val="18"/>
              </w:rPr>
            </w:pPr>
            <w:ins w:id="489" w:author="Зайцев Павел Борисович" w:date="2019-06-17T16:54:00Z">
              <w:r>
                <w:rPr>
                  <w:sz w:val="18"/>
                  <w:szCs w:val="18"/>
                </w:rPr>
                <w:t>Б</w:t>
              </w:r>
            </w:ins>
          </w:p>
        </w:tc>
        <w:tc>
          <w:tcPr>
            <w:tcW w:w="812" w:type="dxa"/>
            <w:gridSpan w:val="2"/>
          </w:tcPr>
          <w:p w:rsidR="00433AE3" w:rsidRDefault="00433AE3" w:rsidP="001B2DE6">
            <w:pPr>
              <w:rPr>
                <w:ins w:id="490" w:author="Зайцев Павел Борисович" w:date="2019-06-17T16:54:00Z"/>
                <w:sz w:val="18"/>
                <w:szCs w:val="18"/>
              </w:rPr>
            </w:pPr>
            <w:ins w:id="491" w:author="Зайцев Павел Борисович" w:date="2019-06-17T16:54:00Z">
              <w:r>
                <w:rPr>
                  <w:sz w:val="18"/>
                  <w:szCs w:val="18"/>
                </w:rPr>
                <w:t>ПБС,</w:t>
              </w:r>
            </w:ins>
          </w:p>
          <w:p w:rsidR="00433AE3" w:rsidRDefault="00433AE3" w:rsidP="001B2DE6">
            <w:pPr>
              <w:jc w:val="center"/>
              <w:rPr>
                <w:ins w:id="492" w:author="Зайцев Павел Борисович" w:date="2019-06-17T16:54:00Z"/>
                <w:sz w:val="18"/>
                <w:szCs w:val="18"/>
              </w:rPr>
            </w:pPr>
            <w:ins w:id="493" w:author="Зайцев Павел Борисович" w:date="2019-06-17T16:54:00Z">
              <w:r>
                <w:rPr>
                  <w:sz w:val="18"/>
                  <w:szCs w:val="18"/>
                </w:rPr>
                <w:t xml:space="preserve">РБС, ГРБС </w:t>
              </w:r>
            </w:ins>
          </w:p>
        </w:tc>
      </w:tr>
      <w:tr w:rsidR="00BC17CD" w:rsidRPr="00A1781D" w:rsidTr="00BC17CD">
        <w:trPr>
          <w:ins w:id="494" w:author="Зайцев Павел Борисович" w:date="2019-06-18T10:41:00Z"/>
        </w:trPr>
        <w:tc>
          <w:tcPr>
            <w:tcW w:w="455" w:type="dxa"/>
          </w:tcPr>
          <w:p w:rsidR="00BC17CD" w:rsidRPr="00A1781D" w:rsidRDefault="00BC17CD" w:rsidP="00BC17CD">
            <w:pPr>
              <w:spacing w:line="360" w:lineRule="auto"/>
              <w:rPr>
                <w:ins w:id="495" w:author="Зайцев Павел Борисович" w:date="2019-06-18T10:41:00Z"/>
                <w:sz w:val="18"/>
                <w:szCs w:val="18"/>
              </w:rPr>
            </w:pPr>
            <w:ins w:id="496" w:author="Зайцев Павел Борисович" w:date="2019-06-18T10:41:00Z">
              <w:r>
                <w:rPr>
                  <w:sz w:val="18"/>
                  <w:szCs w:val="18"/>
                </w:rPr>
                <w:t>42</w:t>
              </w:r>
            </w:ins>
          </w:p>
        </w:tc>
        <w:tc>
          <w:tcPr>
            <w:tcW w:w="1827" w:type="dxa"/>
            <w:gridSpan w:val="2"/>
          </w:tcPr>
          <w:p w:rsidR="00BC17CD" w:rsidRPr="00A1781D" w:rsidRDefault="00E43007" w:rsidP="00BC17CD">
            <w:pPr>
              <w:jc w:val="center"/>
              <w:rPr>
                <w:ins w:id="497" w:author="Зайцев Павел Борисович" w:date="2019-06-18T10:41:00Z"/>
                <w:sz w:val="18"/>
                <w:szCs w:val="18"/>
              </w:rPr>
            </w:pPr>
            <w:ins w:id="498" w:author="Зайцев Павел Борисович" w:date="2019-06-18T10:43:00Z">
              <w:r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636" w:type="dxa"/>
          </w:tcPr>
          <w:p w:rsidR="00BC17CD" w:rsidRPr="00A1781D" w:rsidRDefault="00BC17CD" w:rsidP="00BC17CD">
            <w:pPr>
              <w:jc w:val="center"/>
              <w:rPr>
                <w:ins w:id="499" w:author="Зайцев Павел Борисович" w:date="2019-06-18T10:41:00Z"/>
                <w:sz w:val="18"/>
                <w:szCs w:val="18"/>
              </w:rPr>
            </w:pPr>
            <w:ins w:id="500" w:author="Зайцев Павел Борисович" w:date="2019-06-18T10:41:00Z">
              <w:r>
                <w:rPr>
                  <w:sz w:val="18"/>
                  <w:szCs w:val="18"/>
                </w:rPr>
                <w:t>5,6,7,8</w:t>
              </w:r>
            </w:ins>
          </w:p>
        </w:tc>
        <w:tc>
          <w:tcPr>
            <w:tcW w:w="603" w:type="dxa"/>
          </w:tcPr>
          <w:p w:rsidR="00BC17CD" w:rsidRPr="007B2056" w:rsidRDefault="00BC17CD" w:rsidP="00BC17CD">
            <w:pPr>
              <w:rPr>
                <w:ins w:id="501" w:author="Зайцев Павел Борисович" w:date="2019-06-18T10:41:00Z"/>
                <w:sz w:val="18"/>
                <w:szCs w:val="18"/>
              </w:rPr>
            </w:pPr>
            <w:ins w:id="502" w:author="Зайцев Павел Борисович" w:date="2019-06-18T10:41:00Z">
              <w:r>
                <w:rPr>
                  <w:sz w:val="18"/>
                  <w:szCs w:val="18"/>
                  <w:lang w:val="en-US"/>
                </w:rPr>
                <w:t>&gt;</w:t>
              </w:r>
              <w:r w:rsidRPr="007B2056">
                <w:rPr>
                  <w:sz w:val="18"/>
                  <w:szCs w:val="18"/>
                </w:rPr>
                <w:t>=</w:t>
              </w:r>
              <w:r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976" w:type="dxa"/>
            <w:gridSpan w:val="2"/>
          </w:tcPr>
          <w:p w:rsidR="00BC17CD" w:rsidRPr="00A1781D" w:rsidRDefault="00BC17CD" w:rsidP="00BC17CD">
            <w:pPr>
              <w:jc w:val="center"/>
              <w:rPr>
                <w:ins w:id="503" w:author="Зайцев Павел Борисович" w:date="2019-06-18T10:41:00Z"/>
                <w:sz w:val="18"/>
                <w:szCs w:val="18"/>
              </w:rPr>
            </w:pPr>
            <w:ins w:id="504" w:author="Зайцев Павел Борисович" w:date="2019-06-18T10:4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620" w:type="dxa"/>
          </w:tcPr>
          <w:p w:rsidR="00BC17CD" w:rsidRPr="00A1781D" w:rsidRDefault="00BC17CD" w:rsidP="00BC17CD">
            <w:pPr>
              <w:rPr>
                <w:ins w:id="505" w:author="Зайцев Павел Борисович" w:date="2019-06-18T10:41:00Z"/>
                <w:sz w:val="18"/>
                <w:szCs w:val="18"/>
              </w:rPr>
            </w:pPr>
          </w:p>
        </w:tc>
        <w:tc>
          <w:tcPr>
            <w:tcW w:w="2357" w:type="dxa"/>
          </w:tcPr>
          <w:p w:rsidR="00BC17CD" w:rsidRPr="00A1781D" w:rsidRDefault="00BC17CD" w:rsidP="00BC17CD">
            <w:pPr>
              <w:jc w:val="center"/>
              <w:rPr>
                <w:ins w:id="506" w:author="Зайцев Павел Борисович" w:date="2019-06-18T10:41:00Z"/>
                <w:sz w:val="18"/>
                <w:szCs w:val="18"/>
              </w:rPr>
            </w:pPr>
            <w:ins w:id="507" w:author="Зайцев Павел Борисович" w:date="2019-06-18T10:42:00Z">
              <w:r>
                <w:rPr>
                  <w:sz w:val="18"/>
                  <w:szCs w:val="18"/>
                </w:rPr>
                <w:t>Показатели по графам 5-8 должны</w:t>
              </w:r>
            </w:ins>
            <w:ins w:id="508" w:author="Зайцев Павел Борисович" w:date="2019-06-18T10:43:00Z">
              <w:r>
                <w:rPr>
                  <w:sz w:val="18"/>
                  <w:szCs w:val="18"/>
                </w:rPr>
                <w:t xml:space="preserve"> отражаться в положительном значении, иначе требуются пояснения</w:t>
              </w:r>
            </w:ins>
          </w:p>
        </w:tc>
        <w:tc>
          <w:tcPr>
            <w:tcW w:w="812" w:type="dxa"/>
            <w:gridSpan w:val="2"/>
          </w:tcPr>
          <w:p w:rsidR="00BC17CD" w:rsidRDefault="00BC17CD" w:rsidP="00BC17CD">
            <w:pPr>
              <w:rPr>
                <w:ins w:id="509" w:author="Зайцев Павел Борисович" w:date="2019-06-18T10:41:00Z"/>
                <w:sz w:val="18"/>
                <w:szCs w:val="18"/>
              </w:rPr>
            </w:pPr>
            <w:proofErr w:type="gramStart"/>
            <w:ins w:id="510" w:author="Зайцев Павел Борисович" w:date="2019-06-18T10:42:00Z">
              <w:r>
                <w:rPr>
                  <w:sz w:val="18"/>
                  <w:szCs w:val="18"/>
                </w:rPr>
                <w:t>П</w:t>
              </w:r>
            </w:ins>
            <w:proofErr w:type="gramEnd"/>
          </w:p>
        </w:tc>
        <w:tc>
          <w:tcPr>
            <w:tcW w:w="812" w:type="dxa"/>
            <w:gridSpan w:val="2"/>
          </w:tcPr>
          <w:p w:rsidR="00BC17CD" w:rsidRDefault="00BC17CD" w:rsidP="00BC17CD">
            <w:pPr>
              <w:rPr>
                <w:ins w:id="511" w:author="Зайцев Павел Борисович" w:date="2019-06-18T10:41:00Z"/>
                <w:sz w:val="18"/>
                <w:szCs w:val="18"/>
              </w:rPr>
            </w:pPr>
            <w:ins w:id="512" w:author="Зайцев Павел Борисович" w:date="2019-06-18T10:41:00Z">
              <w:r>
                <w:rPr>
                  <w:sz w:val="18"/>
                  <w:szCs w:val="18"/>
                </w:rPr>
                <w:t>ПБС,</w:t>
              </w:r>
            </w:ins>
          </w:p>
          <w:p w:rsidR="00BC17CD" w:rsidRDefault="00BC17CD" w:rsidP="00BC17CD">
            <w:pPr>
              <w:jc w:val="center"/>
              <w:rPr>
                <w:ins w:id="513" w:author="Зайцев Павел Борисович" w:date="2019-06-18T10:41:00Z"/>
                <w:sz w:val="18"/>
                <w:szCs w:val="18"/>
              </w:rPr>
            </w:pPr>
            <w:ins w:id="514" w:author="Зайцев Павел Борисович" w:date="2019-06-18T10:41:00Z">
              <w:r>
                <w:rPr>
                  <w:sz w:val="18"/>
                  <w:szCs w:val="18"/>
                </w:rPr>
                <w:t xml:space="preserve">РБС, ГРБС </w:t>
              </w:r>
            </w:ins>
          </w:p>
        </w:tc>
      </w:tr>
      <w:tr w:rsidR="003827BB" w:rsidRPr="00A1781D" w:rsidTr="00AC468A">
        <w:tc>
          <w:tcPr>
            <w:tcW w:w="455" w:type="dxa"/>
          </w:tcPr>
          <w:p w:rsidR="003827BB" w:rsidRDefault="003827BB" w:rsidP="00526FE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9643" w:type="dxa"/>
            <w:gridSpan w:val="12"/>
          </w:tcPr>
          <w:p w:rsidR="003827BB" w:rsidRDefault="003827BB" w:rsidP="00425A5F">
            <w:pPr>
              <w:jc w:val="center"/>
              <w:rPr>
                <w:sz w:val="18"/>
                <w:szCs w:val="18"/>
              </w:rPr>
            </w:pPr>
            <w:bookmarkStart w:id="515" w:name="_Toc506456073"/>
            <w:r w:rsidRPr="00425A5F">
              <w:rPr>
                <w:sz w:val="18"/>
                <w:szCs w:val="18"/>
              </w:rPr>
              <w:t xml:space="preserve">Таблица допустимости показателей КБК в 1-17 </w:t>
            </w:r>
            <w:ins w:id="516" w:author="Зайцев Павел Борисович" w:date="2019-06-11T09:27:00Z">
              <w:r w:rsidR="00003CE0">
                <w:rPr>
                  <w:sz w:val="18"/>
                  <w:szCs w:val="18"/>
                </w:rPr>
                <w:t xml:space="preserve">и 14-26 </w:t>
              </w:r>
            </w:ins>
            <w:r w:rsidRPr="00425A5F">
              <w:rPr>
                <w:sz w:val="18"/>
                <w:szCs w:val="18"/>
              </w:rPr>
              <w:t>разрядах номеров счетов Отчета ф. 0503169</w:t>
            </w:r>
            <w:bookmarkEnd w:id="515"/>
          </w:p>
        </w:tc>
      </w:tr>
      <w:tr w:rsidR="00640CA5" w:rsidRPr="00A1781D" w:rsidTr="00640CA5">
        <w:tblPrEx>
          <w:tblW w:w="10098" w:type="dxa"/>
          <w:tblInd w:w="-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517" w:author="Зайцев Павел Борисович" w:date="2019-06-04T14:01:00Z">
            <w:tblPrEx>
              <w:tblW w:w="10098" w:type="dxa"/>
              <w:tblInd w:w="-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ins w:id="518" w:author="Зайцев Павел Борисович" w:date="2019-06-04T14:00:00Z"/>
          <w:trPrChange w:id="519" w:author="Зайцев Павел Борисович" w:date="2019-06-04T14:01:00Z">
            <w:trPr>
              <w:gridBefore w:val="5"/>
            </w:trPr>
          </w:trPrChange>
        </w:trPr>
        <w:tc>
          <w:tcPr>
            <w:tcW w:w="455" w:type="dxa"/>
            <w:tcPrChange w:id="520" w:author="Зайцев Павел Борисович" w:date="2019-06-04T14:01:00Z">
              <w:tcPr>
                <w:tcW w:w="455" w:type="dxa"/>
                <w:gridSpan w:val="3"/>
              </w:tcPr>
            </w:tcPrChange>
          </w:tcPr>
          <w:p w:rsidR="00640CA5" w:rsidRDefault="00640CA5" w:rsidP="00526FEE">
            <w:pPr>
              <w:spacing w:line="360" w:lineRule="auto"/>
              <w:rPr>
                <w:ins w:id="521" w:author="Зайцев Павел Борисович" w:date="2019-06-04T14:00:00Z"/>
                <w:sz w:val="18"/>
                <w:szCs w:val="18"/>
              </w:rPr>
            </w:pPr>
          </w:p>
        </w:tc>
        <w:tc>
          <w:tcPr>
            <w:tcW w:w="1730" w:type="dxa"/>
            <w:tcPrChange w:id="522" w:author="Зайцев Павел Борисович" w:date="2019-06-04T14:01:00Z">
              <w:tcPr>
                <w:tcW w:w="1533" w:type="dxa"/>
                <w:gridSpan w:val="2"/>
              </w:tcPr>
            </w:tcPrChange>
          </w:tcPr>
          <w:p w:rsidR="00640CA5" w:rsidRPr="00425A5F" w:rsidRDefault="008E258D" w:rsidP="00425A5F">
            <w:pPr>
              <w:jc w:val="center"/>
              <w:rPr>
                <w:ins w:id="523" w:author="Зайцев Павел Борисович" w:date="2019-06-04T14:00:00Z"/>
                <w:sz w:val="18"/>
                <w:szCs w:val="18"/>
              </w:rPr>
            </w:pPr>
            <w:ins w:id="524" w:author="Зайцев Павел Борисович" w:date="2019-06-11T09:14:00Z">
              <w:r>
                <w:rPr>
                  <w:sz w:val="18"/>
                  <w:szCs w:val="18"/>
                </w:rPr>
                <w:t>Раздел</w:t>
              </w:r>
            </w:ins>
          </w:p>
        </w:tc>
        <w:tc>
          <w:tcPr>
            <w:tcW w:w="1984" w:type="dxa"/>
            <w:gridSpan w:val="4"/>
            <w:tcPrChange w:id="525" w:author="Зайцев Павел Борисович" w:date="2019-06-04T14:01:00Z">
              <w:tcPr>
                <w:tcW w:w="1533" w:type="dxa"/>
                <w:gridSpan w:val="5"/>
              </w:tcPr>
            </w:tcPrChange>
          </w:tcPr>
          <w:p w:rsidR="00640CA5" w:rsidRPr="00425A5F" w:rsidRDefault="008E258D" w:rsidP="00425A5F">
            <w:pPr>
              <w:jc w:val="center"/>
              <w:rPr>
                <w:ins w:id="526" w:author="Зайцев Павел Борисович" w:date="2019-06-04T14:00:00Z"/>
                <w:sz w:val="18"/>
                <w:szCs w:val="18"/>
              </w:rPr>
            </w:pPr>
            <w:ins w:id="527" w:author="Зайцев Павел Борисович" w:date="2019-06-11T09:15:00Z">
              <w:r>
                <w:rPr>
                  <w:sz w:val="18"/>
                  <w:szCs w:val="18"/>
                </w:rPr>
                <w:t>Код счета</w:t>
              </w:r>
            </w:ins>
          </w:p>
        </w:tc>
        <w:tc>
          <w:tcPr>
            <w:tcW w:w="5929" w:type="dxa"/>
            <w:gridSpan w:val="7"/>
            <w:tcPrChange w:id="528" w:author="Зайцев Павел Борисович" w:date="2019-06-04T14:01:00Z">
              <w:tcPr>
                <w:tcW w:w="6577" w:type="dxa"/>
                <w:gridSpan w:val="8"/>
              </w:tcPr>
            </w:tcPrChange>
          </w:tcPr>
          <w:p w:rsidR="00640CA5" w:rsidRPr="00003CE0" w:rsidRDefault="008E258D" w:rsidP="00425A5F">
            <w:pPr>
              <w:jc w:val="center"/>
              <w:rPr>
                <w:ins w:id="529" w:author="Зайцев Павел Борисович" w:date="2019-06-04T14:00:00Z"/>
                <w:color w:val="FF0000"/>
                <w:sz w:val="18"/>
                <w:szCs w:val="18"/>
                <w:rPrChange w:id="530" w:author="Зайцев Павел Борисович" w:date="2019-06-11T09:24:00Z">
                  <w:rPr>
                    <w:ins w:id="531" w:author="Зайцев Павел Борисович" w:date="2019-06-04T14:00:00Z"/>
                    <w:color w:val="FF0000"/>
                    <w:sz w:val="18"/>
                    <w:szCs w:val="18"/>
                    <w:highlight w:val="yellow"/>
                  </w:rPr>
                </w:rPrChange>
              </w:rPr>
            </w:pPr>
            <w:ins w:id="532" w:author="Зайцев Павел Борисович" w:date="2019-06-11T09:15:00Z">
              <w:r w:rsidRPr="00003CE0">
                <w:rPr>
                  <w:color w:val="FF0000"/>
                  <w:sz w:val="18"/>
                  <w:szCs w:val="18"/>
                  <w:rPrChange w:id="533" w:author="Зайцев Павел Борисович" w:date="2019-06-11T09:24:00Z">
                    <w:rPr>
                      <w:color w:val="FF0000"/>
                      <w:sz w:val="18"/>
                      <w:szCs w:val="18"/>
                      <w:highlight w:val="yellow"/>
                    </w:rPr>
                  </w:rPrChange>
                </w:rPr>
                <w:t>КБК</w:t>
              </w:r>
            </w:ins>
          </w:p>
        </w:tc>
      </w:tr>
      <w:tr w:rsidR="008E258D" w:rsidRPr="00A1781D" w:rsidTr="008E258D">
        <w:tblPrEx>
          <w:tblW w:w="10098" w:type="dxa"/>
          <w:tblInd w:w="-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534" w:author="Зайцев Павел Борисович" w:date="2019-06-11T09:13:00Z">
            <w:tblPrEx>
              <w:tblW w:w="10098" w:type="dxa"/>
              <w:tblInd w:w="-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PrChange w:id="535" w:author="Зайцев Павел Борисович" w:date="2019-06-11T09:13:00Z">
            <w:trPr>
              <w:gridBefore w:val="4"/>
              <w:gridAfter w:val="0"/>
            </w:trPr>
          </w:trPrChange>
        </w:trPr>
        <w:tc>
          <w:tcPr>
            <w:tcW w:w="455" w:type="dxa"/>
            <w:tcPrChange w:id="536" w:author="Зайцев Павел Борисович" w:date="2019-06-11T09:13:00Z">
              <w:tcPr>
                <w:tcW w:w="455" w:type="dxa"/>
                <w:gridSpan w:val="2"/>
              </w:tcPr>
            </w:tcPrChange>
          </w:tcPr>
          <w:p w:rsidR="008E258D" w:rsidRPr="00A1781D" w:rsidRDefault="008E258D" w:rsidP="00526FE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730" w:type="dxa"/>
            <w:tcPrChange w:id="537" w:author="Зайцев Павел Борисович" w:date="2019-06-11T09:13:00Z">
              <w:tcPr>
                <w:tcW w:w="1533" w:type="dxa"/>
                <w:gridSpan w:val="3"/>
              </w:tcPr>
            </w:tcPrChange>
          </w:tcPr>
          <w:p w:rsidR="008E258D" w:rsidRPr="00425A5F" w:rsidRDefault="008E258D" w:rsidP="00425A5F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ins w:id="538" w:author="Зайцев Павел Борисович" w:date="2019-06-11T09:14:00Z">
              <w:r>
                <w:rPr>
                  <w:sz w:val="18"/>
                  <w:szCs w:val="18"/>
                </w:rPr>
                <w:t>КЗ</w:t>
              </w:r>
            </w:ins>
            <w:proofErr w:type="gramEnd"/>
            <w:del w:id="539" w:author="Зайцев Павел Борисович" w:date="2019-06-11T09:12:00Z">
              <w:r w:rsidRPr="00425A5F" w:rsidDel="008E258D">
                <w:rPr>
                  <w:sz w:val="18"/>
                  <w:szCs w:val="18"/>
                </w:rPr>
                <w:delText>1.401.40</w:delText>
              </w:r>
              <w:r w:rsidDel="008E258D">
                <w:rPr>
                  <w:sz w:val="18"/>
                  <w:szCs w:val="18"/>
                </w:rPr>
                <w:delText xml:space="preserve"> </w:delText>
              </w:r>
              <w:r w:rsidDel="008E258D">
                <w:rPr>
                  <w:sz w:val="18"/>
                  <w:szCs w:val="18"/>
                  <w:lang w:val="en-US"/>
                </w:rPr>
                <w:delText>1XX</w:delText>
              </w:r>
            </w:del>
          </w:p>
        </w:tc>
        <w:tc>
          <w:tcPr>
            <w:tcW w:w="1984" w:type="dxa"/>
            <w:gridSpan w:val="4"/>
            <w:tcPrChange w:id="540" w:author="Зайцев Павел Борисович" w:date="2019-06-11T09:13:00Z">
              <w:tcPr>
                <w:tcW w:w="1533" w:type="dxa"/>
                <w:gridSpan w:val="5"/>
              </w:tcPr>
            </w:tcPrChange>
          </w:tcPr>
          <w:p w:rsidR="008E258D" w:rsidRPr="00425A5F" w:rsidRDefault="008E258D" w:rsidP="00425A5F">
            <w:pPr>
              <w:jc w:val="center"/>
              <w:rPr>
                <w:sz w:val="18"/>
                <w:szCs w:val="18"/>
                <w:lang w:val="en-US"/>
              </w:rPr>
            </w:pPr>
            <w:ins w:id="541" w:author="Зайцев Павел Борисович" w:date="2019-06-11T09:12:00Z">
              <w:r w:rsidRPr="00425A5F">
                <w:rPr>
                  <w:sz w:val="18"/>
                  <w:szCs w:val="18"/>
                </w:rPr>
                <w:t>1.401.40</w:t>
              </w:r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  <w:lang w:val="en-US"/>
                </w:rPr>
                <w:t>1XX</w:t>
              </w:r>
            </w:ins>
          </w:p>
        </w:tc>
        <w:tc>
          <w:tcPr>
            <w:tcW w:w="5929" w:type="dxa"/>
            <w:gridSpan w:val="7"/>
            <w:tcPrChange w:id="542" w:author="Зайцев Павел Борисович" w:date="2019-06-11T09:13:00Z">
              <w:tcPr>
                <w:tcW w:w="6577" w:type="dxa"/>
                <w:gridSpan w:val="8"/>
              </w:tcPr>
            </w:tcPrChange>
          </w:tcPr>
          <w:p w:rsidR="008E258D" w:rsidRDefault="008E258D" w:rsidP="00425A5F">
            <w:pPr>
              <w:jc w:val="center"/>
              <w:rPr>
                <w:sz w:val="18"/>
                <w:szCs w:val="18"/>
              </w:rPr>
            </w:pPr>
            <w:r w:rsidRPr="00561185">
              <w:rPr>
                <w:sz w:val="18"/>
                <w:szCs w:val="18"/>
              </w:rPr>
              <w:t>Х ХХ 00000 00 0000 000</w:t>
            </w:r>
          </w:p>
        </w:tc>
      </w:tr>
      <w:tr w:rsidR="008E258D" w:rsidRPr="00A1781D" w:rsidTr="008E258D">
        <w:tblPrEx>
          <w:tblW w:w="10098" w:type="dxa"/>
          <w:tblInd w:w="-9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543" w:author="Зайцев Павел Борисович" w:date="2019-06-11T09:14:00Z">
            <w:tblPrEx>
              <w:tblW w:w="10098" w:type="dxa"/>
              <w:tblInd w:w="-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PrChange w:id="544" w:author="Зайцев Павел Борисович" w:date="2019-06-11T09:14:00Z">
            <w:trPr>
              <w:gridBefore w:val="4"/>
              <w:gridAfter w:val="0"/>
            </w:trPr>
          </w:trPrChange>
        </w:trPr>
        <w:tc>
          <w:tcPr>
            <w:tcW w:w="455" w:type="dxa"/>
            <w:tcPrChange w:id="545" w:author="Зайцев Павел Борисович" w:date="2019-06-11T09:14:00Z">
              <w:tcPr>
                <w:tcW w:w="455" w:type="dxa"/>
                <w:gridSpan w:val="2"/>
              </w:tcPr>
            </w:tcPrChange>
          </w:tcPr>
          <w:p w:rsidR="008E258D" w:rsidRPr="00A1781D" w:rsidRDefault="008E258D" w:rsidP="00526FEE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730" w:type="dxa"/>
            <w:tcPrChange w:id="546" w:author="Зайцев Павел Борисович" w:date="2019-06-11T09:14:00Z">
              <w:tcPr>
                <w:tcW w:w="1857" w:type="dxa"/>
                <w:gridSpan w:val="5"/>
              </w:tcPr>
            </w:tcPrChange>
          </w:tcPr>
          <w:p w:rsidR="008E258D" w:rsidRPr="00425A5F" w:rsidRDefault="008E258D" w:rsidP="00425A5F">
            <w:pPr>
              <w:jc w:val="center"/>
              <w:rPr>
                <w:sz w:val="18"/>
                <w:szCs w:val="18"/>
                <w:lang w:val="en-US"/>
              </w:rPr>
            </w:pPr>
            <w:proofErr w:type="gramStart"/>
            <w:ins w:id="547" w:author="Зайцев Павел Борисович" w:date="2019-06-11T09:14:00Z">
              <w:r>
                <w:rPr>
                  <w:sz w:val="18"/>
                  <w:szCs w:val="18"/>
                </w:rPr>
                <w:t>КЗ</w:t>
              </w:r>
            </w:ins>
            <w:proofErr w:type="gramEnd"/>
            <w:del w:id="548" w:author="Зайцев Павел Борисович" w:date="2019-06-11T09:14:00Z">
              <w:r w:rsidRPr="00425A5F" w:rsidDel="008E258D">
                <w:rPr>
                  <w:sz w:val="18"/>
                  <w:szCs w:val="18"/>
                </w:rPr>
                <w:delText>1.401.60</w:delText>
              </w:r>
              <w:r w:rsidDel="008E258D">
                <w:rPr>
                  <w:sz w:val="18"/>
                  <w:szCs w:val="18"/>
                  <w:lang w:val="en-US"/>
                </w:rPr>
                <w:delText xml:space="preserve"> XXX</w:delText>
              </w:r>
            </w:del>
          </w:p>
        </w:tc>
        <w:tc>
          <w:tcPr>
            <w:tcW w:w="1984" w:type="dxa"/>
            <w:gridSpan w:val="4"/>
            <w:tcPrChange w:id="549" w:author="Зайцев Павел Борисович" w:date="2019-06-11T09:14:00Z">
              <w:tcPr>
                <w:tcW w:w="1857" w:type="dxa"/>
                <w:gridSpan w:val="5"/>
              </w:tcPr>
            </w:tcPrChange>
          </w:tcPr>
          <w:p w:rsidR="008E258D" w:rsidRPr="00425A5F" w:rsidRDefault="008E258D" w:rsidP="00425A5F">
            <w:pPr>
              <w:jc w:val="center"/>
              <w:rPr>
                <w:sz w:val="18"/>
                <w:szCs w:val="18"/>
                <w:lang w:val="en-US"/>
              </w:rPr>
            </w:pPr>
            <w:ins w:id="550" w:author="Зайцев Павел Борисович" w:date="2019-06-11T09:14:00Z">
              <w:r w:rsidRPr="00425A5F">
                <w:rPr>
                  <w:sz w:val="18"/>
                  <w:szCs w:val="18"/>
                </w:rPr>
                <w:t>1.401.60</w:t>
              </w:r>
              <w:r>
                <w:rPr>
                  <w:sz w:val="18"/>
                  <w:szCs w:val="18"/>
                  <w:lang w:val="en-US"/>
                </w:rPr>
                <w:t xml:space="preserve"> XXX</w:t>
              </w:r>
            </w:ins>
          </w:p>
        </w:tc>
        <w:tc>
          <w:tcPr>
            <w:tcW w:w="5929" w:type="dxa"/>
            <w:gridSpan w:val="7"/>
            <w:tcPrChange w:id="551" w:author="Зайцев Павел Борисович" w:date="2019-06-11T09:14:00Z">
              <w:tcPr>
                <w:tcW w:w="5929" w:type="dxa"/>
                <w:gridSpan w:val="6"/>
              </w:tcPr>
            </w:tcPrChange>
          </w:tcPr>
          <w:p w:rsidR="008E258D" w:rsidRDefault="008E258D" w:rsidP="00425A5F">
            <w:pPr>
              <w:jc w:val="center"/>
              <w:rPr>
                <w:sz w:val="18"/>
                <w:szCs w:val="18"/>
              </w:rPr>
            </w:pPr>
            <w:r w:rsidRPr="00425A5F">
              <w:rPr>
                <w:sz w:val="18"/>
                <w:szCs w:val="18"/>
              </w:rPr>
              <w:t>ХХ </w:t>
            </w:r>
            <w:proofErr w:type="spellStart"/>
            <w:r w:rsidRPr="00425A5F">
              <w:rPr>
                <w:sz w:val="18"/>
                <w:szCs w:val="18"/>
              </w:rPr>
              <w:t>ХХ</w:t>
            </w:r>
            <w:proofErr w:type="spellEnd"/>
            <w:r w:rsidRPr="00425A5F">
              <w:rPr>
                <w:sz w:val="18"/>
                <w:szCs w:val="18"/>
              </w:rPr>
              <w:t> 00000 00000 ХХХ</w:t>
            </w:r>
          </w:p>
        </w:tc>
      </w:tr>
    </w:tbl>
    <w:p w:rsidR="008F09CD" w:rsidRPr="00A1781D" w:rsidRDefault="008F09CD" w:rsidP="00A13998">
      <w:pPr>
        <w:rPr>
          <w:sz w:val="18"/>
          <w:szCs w:val="18"/>
        </w:rPr>
      </w:pPr>
    </w:p>
    <w:p w:rsidR="007419D8" w:rsidRPr="00A1781D" w:rsidRDefault="007419D8" w:rsidP="00A13998">
      <w:pPr>
        <w:rPr>
          <w:sz w:val="18"/>
          <w:szCs w:val="18"/>
        </w:rPr>
      </w:pPr>
      <w:proofErr w:type="spellStart"/>
      <w:r w:rsidRPr="00A1781D">
        <w:rPr>
          <w:sz w:val="18"/>
          <w:szCs w:val="18"/>
        </w:rPr>
        <w:t>Междокументальные</w:t>
      </w:r>
      <w:proofErr w:type="spellEnd"/>
      <w:r w:rsidRPr="00A1781D">
        <w:rPr>
          <w:sz w:val="18"/>
          <w:szCs w:val="18"/>
        </w:rPr>
        <w:t xml:space="preserve"> контрольные соотношения </w:t>
      </w:r>
      <w:r w:rsidR="00435518" w:rsidRPr="00A1781D">
        <w:rPr>
          <w:sz w:val="18"/>
          <w:szCs w:val="18"/>
        </w:rPr>
        <w:t>для ежек</w:t>
      </w:r>
      <w:r w:rsidR="00B77D02" w:rsidRPr="00A1781D">
        <w:rPr>
          <w:sz w:val="18"/>
          <w:szCs w:val="18"/>
        </w:rPr>
        <w:t>вартальных Сведений ф. 0503169</w:t>
      </w:r>
      <w:r w:rsidR="001821BE" w:rsidRPr="00A1781D">
        <w:rPr>
          <w:sz w:val="18"/>
          <w:szCs w:val="18"/>
        </w:rPr>
        <w:t xml:space="preserve"> (при проведении контролей в подсистеме Учет и отчетность ГИИС Электронный бюджет применяются, начиная с отчетности на 01.01.201</w:t>
      </w:r>
      <w:r w:rsidR="006F7DC4" w:rsidRPr="00A1781D">
        <w:rPr>
          <w:sz w:val="18"/>
          <w:szCs w:val="18"/>
        </w:rPr>
        <w:t>8</w:t>
      </w:r>
      <w:r w:rsidR="001821BE" w:rsidRPr="00A1781D">
        <w:rPr>
          <w:sz w:val="18"/>
          <w:szCs w:val="18"/>
        </w:rPr>
        <w:t>)</w:t>
      </w:r>
    </w:p>
    <w:p w:rsidR="008F09CD" w:rsidRPr="00A1781D" w:rsidRDefault="008F09CD" w:rsidP="00A13998">
      <w:pPr>
        <w:rPr>
          <w:sz w:val="18"/>
          <w:szCs w:val="18"/>
        </w:rPr>
      </w:pPr>
    </w:p>
    <w:tbl>
      <w:tblPr>
        <w:tblW w:w="102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PrChange w:id="552" w:author="Зайцев Павел Борисович" w:date="2019-07-05T16:31:00Z">
          <w:tblPr>
            <w:tblW w:w="10228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1E0" w:firstRow="1" w:lastRow="1" w:firstColumn="1" w:lastColumn="1" w:noHBand="0" w:noVBand="0"/>
          </w:tblPr>
        </w:tblPrChange>
      </w:tblPr>
      <w:tblGrid>
        <w:gridCol w:w="396"/>
        <w:gridCol w:w="880"/>
        <w:gridCol w:w="1276"/>
        <w:gridCol w:w="425"/>
        <w:gridCol w:w="567"/>
        <w:gridCol w:w="1134"/>
        <w:gridCol w:w="1418"/>
        <w:gridCol w:w="567"/>
        <w:gridCol w:w="567"/>
        <w:gridCol w:w="2998"/>
        <w:tblGridChange w:id="553">
          <w:tblGrid>
            <w:gridCol w:w="396"/>
            <w:gridCol w:w="880"/>
            <w:gridCol w:w="851"/>
            <w:gridCol w:w="708"/>
            <w:gridCol w:w="426"/>
            <w:gridCol w:w="1134"/>
            <w:gridCol w:w="1701"/>
            <w:gridCol w:w="567"/>
            <w:gridCol w:w="567"/>
            <w:gridCol w:w="2998"/>
          </w:tblGrid>
        </w:tblGridChange>
      </w:tblGrid>
      <w:tr w:rsidR="00357EB9" w:rsidRPr="00A1781D" w:rsidTr="00357EB9">
        <w:trPr>
          <w:trHeight w:val="617"/>
          <w:trPrChange w:id="554" w:author="Зайцев Павел Борисович" w:date="2019-07-05T16:31:00Z">
            <w:trPr>
              <w:trHeight w:val="617"/>
            </w:trPr>
          </w:trPrChange>
        </w:trPr>
        <w:tc>
          <w:tcPr>
            <w:tcW w:w="396" w:type="dxa"/>
            <w:tcPrChange w:id="555" w:author="Зайцев Павел Борисович" w:date="2019-07-05T16:31:00Z">
              <w:tcPr>
                <w:tcW w:w="396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  <w:tcPrChange w:id="556" w:author="Зайцев Павел Борисович" w:date="2019-07-05T16:31:00Z">
              <w:tcPr>
                <w:tcW w:w="880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1276" w:type="dxa"/>
            <w:tcPrChange w:id="557" w:author="Зайцев Павел Борисович" w:date="2019-07-05T16:31:00Z">
              <w:tcPr>
                <w:tcW w:w="851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425" w:type="dxa"/>
            <w:tcPrChange w:id="558" w:author="Зайцев Павел Борисович" w:date="2019-07-05T16:31:00Z">
              <w:tcPr>
                <w:tcW w:w="708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PrChange w:id="559" w:author="Зайцев Павел Борисович" w:date="2019-07-05T16:31:00Z">
              <w:tcPr>
                <w:tcW w:w="426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Соотношение </w:t>
            </w:r>
          </w:p>
        </w:tc>
        <w:tc>
          <w:tcPr>
            <w:tcW w:w="1134" w:type="dxa"/>
            <w:tcPrChange w:id="560" w:author="Зайцев Павел Борисович" w:date="2019-07-05T16:31:00Z">
              <w:tcPr>
                <w:tcW w:w="1134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418" w:type="dxa"/>
            <w:tcPrChange w:id="561" w:author="Зайцев Павел Борисович" w:date="2019-07-05T16:31:00Z">
              <w:tcPr>
                <w:tcW w:w="1701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  <w:tcPrChange w:id="562" w:author="Зайцев Павел Борисович" w:date="2019-07-05T16:31:00Z">
              <w:tcPr>
                <w:tcW w:w="567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tcPrChange w:id="563" w:author="Зайцев Павел Борисович" w:date="2019-07-05T16:31:00Z">
              <w:tcPr>
                <w:tcW w:w="567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998" w:type="dxa"/>
            <w:tcPrChange w:id="564" w:author="Зайцев Павел Борисович" w:date="2019-07-05T16:31:00Z">
              <w:tcPr>
                <w:tcW w:w="2998" w:type="dxa"/>
              </w:tcPr>
            </w:tcPrChange>
          </w:tcPr>
          <w:p w:rsidR="00435518" w:rsidRPr="00A1781D" w:rsidRDefault="00435518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357EB9" w:rsidRPr="00A1781D" w:rsidTr="00357EB9">
        <w:trPr>
          <w:trHeight w:val="1240"/>
          <w:trPrChange w:id="565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PrChange w:id="566" w:author="Зайцев Павел Борисович" w:date="2019-07-05T16:31:00Z">
              <w:tcPr>
                <w:tcW w:w="396" w:type="dxa"/>
              </w:tcPr>
            </w:tcPrChange>
          </w:tcPr>
          <w:p w:rsidR="00435518" w:rsidRPr="00A1781D" w:rsidRDefault="00435518" w:rsidP="008C52EA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ins w:id="567" w:author="Зайцев Павел Борисович" w:date="2019-07-05T16:15:00Z">
              <w:r w:rsidR="00B60DA1">
                <w:rPr>
                  <w:sz w:val="18"/>
                  <w:szCs w:val="18"/>
                </w:rPr>
                <w:t>*</w:t>
              </w:r>
            </w:ins>
          </w:p>
          <w:p w:rsidR="00435518" w:rsidRPr="00A1781D" w:rsidRDefault="00435518" w:rsidP="008C52E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PrChange w:id="568" w:author="Зайцев Павел Борисович" w:date="2019-07-05T16:31:00Z">
              <w:tcPr>
                <w:tcW w:w="880" w:type="dxa"/>
              </w:tcPr>
            </w:tcPrChange>
          </w:tcPr>
          <w:p w:rsidR="00435518" w:rsidRPr="00A1781D" w:rsidRDefault="00435518" w:rsidP="0043551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  <w:r w:rsidR="004156CF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(предыдущий финансовый год)</w:t>
            </w:r>
          </w:p>
        </w:tc>
        <w:tc>
          <w:tcPr>
            <w:tcW w:w="1276" w:type="dxa"/>
            <w:tcPrChange w:id="569" w:author="Зайцев Павел Борисович" w:date="2019-07-05T16:31:00Z">
              <w:tcPr>
                <w:tcW w:w="851" w:type="dxa"/>
              </w:tcPr>
            </w:tcPrChange>
          </w:tcPr>
          <w:p w:rsidR="00435518" w:rsidRPr="00A1781D" w:rsidRDefault="00357EB9" w:rsidP="008C52EA">
            <w:pPr>
              <w:rPr>
                <w:sz w:val="18"/>
                <w:szCs w:val="18"/>
              </w:rPr>
            </w:pPr>
            <w:ins w:id="570" w:author="Зайцев Павел Борисович" w:date="2019-07-05T16:30:00Z">
              <w:r w:rsidRPr="00A1781D">
                <w:rPr>
                  <w:sz w:val="18"/>
                  <w:szCs w:val="18"/>
                </w:rPr>
                <w:t>По всем счетам, включенным в Сведения ф. 0503169 по строкам «Итого по номеру счета»</w:t>
              </w:r>
            </w:ins>
          </w:p>
        </w:tc>
        <w:tc>
          <w:tcPr>
            <w:tcW w:w="425" w:type="dxa"/>
            <w:tcPrChange w:id="571" w:author="Зайцев Павел Борисович" w:date="2019-07-05T16:31:00Z">
              <w:tcPr>
                <w:tcW w:w="708" w:type="dxa"/>
              </w:tcPr>
            </w:tcPrChange>
          </w:tcPr>
          <w:p w:rsidR="00435518" w:rsidRPr="00A1781D" w:rsidRDefault="00C7490E" w:rsidP="0093419F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PrChange w:id="572" w:author="Зайцев Павел Борисович" w:date="2019-07-05T16:31:00Z">
              <w:tcPr>
                <w:tcW w:w="426" w:type="dxa"/>
              </w:tcPr>
            </w:tcPrChange>
          </w:tcPr>
          <w:p w:rsidR="00435518" w:rsidRPr="00A1781D" w:rsidRDefault="00435518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573" w:author="Зайцев Павел Борисович" w:date="2019-07-05T16:31:00Z">
              <w:tcPr>
                <w:tcW w:w="1134" w:type="dxa"/>
              </w:tcPr>
            </w:tcPrChange>
          </w:tcPr>
          <w:p w:rsidR="00435518" w:rsidRPr="00A1781D" w:rsidRDefault="00435518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574" w:author="Зайцев Павел Борисович" w:date="2019-07-05T16:31:00Z">
              <w:tcPr>
                <w:tcW w:w="1701" w:type="dxa"/>
              </w:tcPr>
            </w:tcPrChange>
          </w:tcPr>
          <w:p w:rsidR="00435518" w:rsidRPr="00A1781D" w:rsidRDefault="00435518" w:rsidP="00643FB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всем счетам, включенным в Сведения ф. 0503169 по строкам «Итого по номеру счета»</w:t>
            </w:r>
          </w:p>
        </w:tc>
        <w:tc>
          <w:tcPr>
            <w:tcW w:w="567" w:type="dxa"/>
            <w:tcPrChange w:id="575" w:author="Зайцев Павел Борисович" w:date="2019-07-05T16:31:00Z">
              <w:tcPr>
                <w:tcW w:w="567" w:type="dxa"/>
              </w:tcPr>
            </w:tcPrChange>
          </w:tcPr>
          <w:p w:rsidR="00435518" w:rsidRPr="00A1781D" w:rsidRDefault="00435518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576" w:author="Зайцев Павел Борисович" w:date="2019-07-05T16:31:00Z">
              <w:tcPr>
                <w:tcW w:w="567" w:type="dxa"/>
              </w:tcPr>
            </w:tcPrChange>
          </w:tcPr>
          <w:p w:rsidR="00435518" w:rsidRPr="00A1781D" w:rsidRDefault="00435518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998" w:type="dxa"/>
            <w:tcPrChange w:id="577" w:author="Зайцев Павел Борисович" w:date="2019-07-05T16:31:00Z">
              <w:tcPr>
                <w:tcW w:w="2998" w:type="dxa"/>
              </w:tcPr>
            </w:tcPrChange>
          </w:tcPr>
          <w:p w:rsidR="00435518" w:rsidRPr="00A1781D" w:rsidRDefault="00435518" w:rsidP="00762C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(кредиторской) задолженности на конец предыдущего отчетного </w:t>
            </w:r>
            <w:r w:rsidR="00762CD1" w:rsidRPr="00A1781D">
              <w:rPr>
                <w:sz w:val="18"/>
                <w:szCs w:val="18"/>
              </w:rPr>
              <w:t xml:space="preserve">года </w:t>
            </w:r>
            <w:r w:rsidRPr="00A1781D">
              <w:rPr>
                <w:sz w:val="18"/>
                <w:szCs w:val="18"/>
              </w:rPr>
              <w:t xml:space="preserve">не соответствует показателю ежеквартальных Сведений </w:t>
            </w:r>
            <w:ins w:id="578" w:author="Зайцев Павел Борисович" w:date="2019-06-03T11:44:00Z">
              <w:r w:rsidR="00F14A5B">
                <w:rPr>
                  <w:sz w:val="18"/>
                  <w:szCs w:val="18"/>
                </w:rPr>
                <w:br/>
              </w:r>
            </w:ins>
            <w:r w:rsidRPr="00A1781D">
              <w:rPr>
                <w:sz w:val="18"/>
                <w:szCs w:val="18"/>
              </w:rPr>
              <w:t>ф. 0503169</w:t>
            </w:r>
            <w:r w:rsidR="00762CD1" w:rsidRPr="00A1781D">
              <w:rPr>
                <w:sz w:val="18"/>
                <w:szCs w:val="18"/>
              </w:rPr>
              <w:t xml:space="preserve"> на начало года</w:t>
            </w:r>
            <w:r w:rsidRPr="00A1781D">
              <w:rPr>
                <w:sz w:val="18"/>
                <w:szCs w:val="18"/>
              </w:rPr>
              <w:t xml:space="preserve"> – требуются пояснения </w:t>
            </w:r>
          </w:p>
        </w:tc>
      </w:tr>
      <w:tr w:rsidR="00357EB9" w:rsidRPr="00A1781D" w:rsidTr="00357EB9">
        <w:trPr>
          <w:trHeight w:val="1240"/>
          <w:trPrChange w:id="579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PrChange w:id="580" w:author="Зайцев Павел Борисович" w:date="2019-07-05T16:31:00Z">
              <w:tcPr>
                <w:tcW w:w="396" w:type="dxa"/>
              </w:tcPr>
            </w:tcPrChange>
          </w:tcPr>
          <w:p w:rsidR="004156CF" w:rsidRPr="00A1781D" w:rsidRDefault="004156CF" w:rsidP="003804A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2</w:t>
            </w:r>
            <w:ins w:id="581" w:author="Зайцев Павел Борисович" w:date="2019-07-05T16:15:00Z">
              <w:r w:rsidR="00B60DA1">
                <w:rPr>
                  <w:sz w:val="18"/>
                  <w:szCs w:val="18"/>
                </w:rPr>
                <w:t>*</w:t>
              </w:r>
            </w:ins>
          </w:p>
          <w:p w:rsidR="004156CF" w:rsidRPr="00A1781D" w:rsidRDefault="004156CF" w:rsidP="003804A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PrChange w:id="582" w:author="Зайцев Павел Борисович" w:date="2019-07-05T16:31:00Z">
              <w:tcPr>
                <w:tcW w:w="880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(предыдущий финансовый год)</w:t>
            </w:r>
          </w:p>
        </w:tc>
        <w:tc>
          <w:tcPr>
            <w:tcW w:w="1276" w:type="dxa"/>
            <w:tcPrChange w:id="583" w:author="Зайцев Павел Борисович" w:date="2019-07-05T16:31:00Z">
              <w:tcPr>
                <w:tcW w:w="851" w:type="dxa"/>
              </w:tcPr>
            </w:tcPrChange>
          </w:tcPr>
          <w:p w:rsidR="004156CF" w:rsidRPr="00A1781D" w:rsidRDefault="00357EB9" w:rsidP="003804AD">
            <w:pPr>
              <w:rPr>
                <w:sz w:val="18"/>
                <w:szCs w:val="18"/>
              </w:rPr>
            </w:pPr>
            <w:ins w:id="584" w:author="Зайцев Павел Борисович" w:date="2019-07-05T16:30:00Z">
              <w:r w:rsidRPr="00A1781D">
                <w:rPr>
                  <w:sz w:val="18"/>
                  <w:szCs w:val="18"/>
                </w:rPr>
                <w:t>По всем счетам, включенным в Сведения ф. 0503169 по строкам «Итого по номеру счета»</w:t>
              </w:r>
            </w:ins>
          </w:p>
        </w:tc>
        <w:tc>
          <w:tcPr>
            <w:tcW w:w="425" w:type="dxa"/>
            <w:tcPrChange w:id="585" w:author="Зайцев Павел Борисович" w:date="2019-07-05T16:31:00Z">
              <w:tcPr>
                <w:tcW w:w="708" w:type="dxa"/>
              </w:tcPr>
            </w:tcPrChange>
          </w:tcPr>
          <w:p w:rsidR="004156CF" w:rsidRPr="00A1781D" w:rsidRDefault="00C7490E" w:rsidP="003804AD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PrChange w:id="586" w:author="Зайцев Павел Борисович" w:date="2019-07-05T16:31:00Z">
              <w:tcPr>
                <w:tcW w:w="426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587" w:author="Зайцев Павел Борисович" w:date="2019-07-05T16:31:00Z">
              <w:tcPr>
                <w:tcW w:w="1134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588" w:author="Зайцев Павел Борисович" w:date="2019-07-05T16:31:00Z">
              <w:tcPr>
                <w:tcW w:w="1701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всем счетам, включенным в Сведения ф. 0503169 по строкам «Итого по номеру счета»</w:t>
            </w:r>
          </w:p>
        </w:tc>
        <w:tc>
          <w:tcPr>
            <w:tcW w:w="567" w:type="dxa"/>
            <w:tcPrChange w:id="589" w:author="Зайцев Павел Борисович" w:date="2019-07-05T16:31:00Z">
              <w:tcPr>
                <w:tcW w:w="567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590" w:author="Зайцев Павел Борисович" w:date="2019-07-05T16:31:00Z">
              <w:tcPr>
                <w:tcW w:w="567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2998" w:type="dxa"/>
            <w:tcPrChange w:id="591" w:author="Зайцев Павел Борисович" w:date="2019-07-05T16:31:00Z">
              <w:tcPr>
                <w:tcW w:w="2998" w:type="dxa"/>
              </w:tcPr>
            </w:tcPrChange>
          </w:tcPr>
          <w:p w:rsidR="004156CF" w:rsidRPr="00A1781D" w:rsidRDefault="004156CF" w:rsidP="00762C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</w:t>
            </w:r>
            <w:r w:rsidR="0045008B" w:rsidRPr="00A1781D">
              <w:rPr>
                <w:sz w:val="18"/>
                <w:szCs w:val="18"/>
              </w:rPr>
              <w:t xml:space="preserve">долгосрочной </w:t>
            </w:r>
            <w:r w:rsidRPr="00A1781D">
              <w:rPr>
                <w:sz w:val="18"/>
                <w:szCs w:val="18"/>
              </w:rPr>
              <w:t xml:space="preserve">дебиторской (кредиторской) задолженности на конец предыдущего отчетного </w:t>
            </w:r>
            <w:r w:rsidR="00762CD1" w:rsidRPr="00A1781D">
              <w:rPr>
                <w:sz w:val="18"/>
                <w:szCs w:val="18"/>
              </w:rPr>
              <w:t xml:space="preserve">года </w:t>
            </w:r>
            <w:r w:rsidRPr="00A1781D">
              <w:rPr>
                <w:sz w:val="18"/>
                <w:szCs w:val="18"/>
              </w:rPr>
              <w:t xml:space="preserve">не соответствует показателю ежеквартальных Сведений ф. 0503169 </w:t>
            </w:r>
            <w:r w:rsidR="00762CD1" w:rsidRPr="00A1781D">
              <w:rPr>
                <w:sz w:val="18"/>
                <w:szCs w:val="18"/>
              </w:rPr>
              <w:t xml:space="preserve">на начало года </w:t>
            </w:r>
            <w:r w:rsidRPr="00A1781D">
              <w:rPr>
                <w:sz w:val="18"/>
                <w:szCs w:val="18"/>
              </w:rPr>
              <w:t xml:space="preserve">– требуются пояснения </w:t>
            </w:r>
          </w:p>
        </w:tc>
      </w:tr>
      <w:tr w:rsidR="00357EB9" w:rsidRPr="00A1781D" w:rsidTr="00357EB9">
        <w:trPr>
          <w:trHeight w:val="1240"/>
          <w:trPrChange w:id="592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PrChange w:id="593" w:author="Зайцев Павел Борисович" w:date="2019-07-05T16:31:00Z">
              <w:tcPr>
                <w:tcW w:w="396" w:type="dxa"/>
              </w:tcPr>
            </w:tcPrChange>
          </w:tcPr>
          <w:p w:rsidR="004156CF" w:rsidRPr="00A1781D" w:rsidRDefault="004156CF" w:rsidP="003804AD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  <w:ins w:id="594" w:author="Зайцев Павел Борисович" w:date="2019-07-05T16:15:00Z">
              <w:r w:rsidR="00B60DA1">
                <w:rPr>
                  <w:sz w:val="18"/>
                  <w:szCs w:val="18"/>
                </w:rPr>
                <w:t>*</w:t>
              </w:r>
            </w:ins>
          </w:p>
          <w:p w:rsidR="004156CF" w:rsidRPr="00A1781D" w:rsidRDefault="004156CF" w:rsidP="003804A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tcPrChange w:id="595" w:author="Зайцев Павел Борисович" w:date="2019-07-05T16:31:00Z">
              <w:tcPr>
                <w:tcW w:w="880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(предыдущий финансовый год)</w:t>
            </w:r>
          </w:p>
        </w:tc>
        <w:tc>
          <w:tcPr>
            <w:tcW w:w="1276" w:type="dxa"/>
            <w:tcPrChange w:id="596" w:author="Зайцев Павел Борисович" w:date="2019-07-05T16:31:00Z">
              <w:tcPr>
                <w:tcW w:w="851" w:type="dxa"/>
              </w:tcPr>
            </w:tcPrChange>
          </w:tcPr>
          <w:p w:rsidR="004156CF" w:rsidRPr="00A1781D" w:rsidRDefault="00357EB9" w:rsidP="003804AD">
            <w:pPr>
              <w:rPr>
                <w:sz w:val="18"/>
                <w:szCs w:val="18"/>
              </w:rPr>
            </w:pPr>
            <w:ins w:id="597" w:author="Зайцев Павел Борисович" w:date="2019-07-05T16:30:00Z">
              <w:r w:rsidRPr="00A1781D">
                <w:rPr>
                  <w:sz w:val="18"/>
                  <w:szCs w:val="18"/>
                </w:rPr>
                <w:t>По всем счетам, включенным в Сведения ф. 0503169 по строкам «Итого по номеру счета»</w:t>
              </w:r>
            </w:ins>
          </w:p>
        </w:tc>
        <w:tc>
          <w:tcPr>
            <w:tcW w:w="425" w:type="dxa"/>
            <w:tcPrChange w:id="598" w:author="Зайцев Павел Борисович" w:date="2019-07-05T16:31:00Z">
              <w:tcPr>
                <w:tcW w:w="708" w:type="dxa"/>
              </w:tcPr>
            </w:tcPrChange>
          </w:tcPr>
          <w:p w:rsidR="004156CF" w:rsidRPr="00A1781D" w:rsidRDefault="00C7490E" w:rsidP="003804AD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PrChange w:id="599" w:author="Зайцев Павел Борисович" w:date="2019-07-05T16:31:00Z">
              <w:tcPr>
                <w:tcW w:w="426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600" w:author="Зайцев Павел Борисович" w:date="2019-07-05T16:31:00Z">
              <w:tcPr>
                <w:tcW w:w="1134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601" w:author="Зайцев Павел Борисович" w:date="2019-07-05T16:31:00Z">
              <w:tcPr>
                <w:tcW w:w="1701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всем счетам, включенным в Сведения ф. 0503169 по строкам «Итого по номеру счета»</w:t>
            </w:r>
          </w:p>
        </w:tc>
        <w:tc>
          <w:tcPr>
            <w:tcW w:w="567" w:type="dxa"/>
            <w:tcPrChange w:id="602" w:author="Зайцев Павел Борисович" w:date="2019-07-05T16:31:00Z">
              <w:tcPr>
                <w:tcW w:w="567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603" w:author="Зайцев Павел Борисович" w:date="2019-07-05T16:31:00Z">
              <w:tcPr>
                <w:tcW w:w="567" w:type="dxa"/>
              </w:tcPr>
            </w:tcPrChange>
          </w:tcPr>
          <w:p w:rsidR="004156CF" w:rsidRPr="00A1781D" w:rsidRDefault="004156CF" w:rsidP="003804A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998" w:type="dxa"/>
            <w:tcPrChange w:id="604" w:author="Зайцев Павел Борисович" w:date="2019-07-05T16:31:00Z">
              <w:tcPr>
                <w:tcW w:w="2998" w:type="dxa"/>
              </w:tcPr>
            </w:tcPrChange>
          </w:tcPr>
          <w:p w:rsidR="004156CF" w:rsidRPr="00A1781D" w:rsidRDefault="004156CF" w:rsidP="00762C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</w:t>
            </w:r>
            <w:r w:rsidR="0045008B" w:rsidRPr="00A1781D">
              <w:rPr>
                <w:sz w:val="18"/>
                <w:szCs w:val="18"/>
              </w:rPr>
              <w:t xml:space="preserve">просроченной </w:t>
            </w:r>
            <w:r w:rsidRPr="00A1781D">
              <w:rPr>
                <w:sz w:val="18"/>
                <w:szCs w:val="18"/>
              </w:rPr>
              <w:t xml:space="preserve">дебиторской (кредиторской) задолженности на конец предыдущего отчетного </w:t>
            </w:r>
            <w:r w:rsidR="00762CD1" w:rsidRPr="00A1781D">
              <w:rPr>
                <w:sz w:val="18"/>
                <w:szCs w:val="18"/>
              </w:rPr>
              <w:t xml:space="preserve">года </w:t>
            </w:r>
            <w:r w:rsidRPr="00A1781D">
              <w:rPr>
                <w:sz w:val="18"/>
                <w:szCs w:val="18"/>
              </w:rPr>
              <w:t xml:space="preserve">не соответствует показателю ежеквартальных Сведений ф. 0503169 </w:t>
            </w:r>
            <w:r w:rsidR="00762CD1" w:rsidRPr="00A1781D">
              <w:rPr>
                <w:sz w:val="18"/>
                <w:szCs w:val="18"/>
              </w:rPr>
              <w:t xml:space="preserve">на начало года </w:t>
            </w:r>
            <w:r w:rsidRPr="00A1781D">
              <w:rPr>
                <w:sz w:val="18"/>
                <w:szCs w:val="18"/>
              </w:rPr>
              <w:t xml:space="preserve">– требуются пояснения </w:t>
            </w:r>
          </w:p>
        </w:tc>
      </w:tr>
      <w:tr w:rsidR="00357EB9" w:rsidRPr="00A1781D" w:rsidTr="00357EB9">
        <w:trPr>
          <w:trHeight w:val="1240"/>
          <w:ins w:id="605" w:author="Зайцев Павел Борисович" w:date="2019-07-05T16:14:00Z"/>
          <w:trPrChange w:id="606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07" w:author="Зайцев Павел Борисович" w:date="2019-07-05T16:31:00Z">
              <w:tcPr>
                <w:tcW w:w="3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jc w:val="center"/>
              <w:rPr>
                <w:ins w:id="608" w:author="Зайцев Павел Борисович" w:date="2019-07-05T16:14:00Z"/>
                <w:sz w:val="18"/>
                <w:szCs w:val="18"/>
              </w:rPr>
            </w:pPr>
            <w:ins w:id="609" w:author="Зайцев Павел Борисович" w:date="2019-07-05T16:14:00Z">
              <w:r w:rsidRPr="00A1781D">
                <w:rPr>
                  <w:sz w:val="18"/>
                  <w:szCs w:val="18"/>
                </w:rPr>
                <w:t>1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B60DA1" w:rsidRPr="00A1781D" w:rsidRDefault="00B60DA1" w:rsidP="00B60DA1">
            <w:pPr>
              <w:jc w:val="center"/>
              <w:rPr>
                <w:ins w:id="610" w:author="Зайцев Павел Борисович" w:date="2019-07-05T16:14:00Z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1" w:author="Зайцев Павел Борисович" w:date="2019-07-05T16:31:00Z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12" w:author="Зайцев Павел Борисович" w:date="2019-07-05T16:14:00Z"/>
                <w:sz w:val="18"/>
                <w:szCs w:val="18"/>
              </w:rPr>
            </w:pPr>
            <w:ins w:id="613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(предыдущий финансовый год)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4" w:author="Зайцев Павел Борисович" w:date="2019-07-05T16:31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357EB9" w:rsidP="00B60DA1">
            <w:pPr>
              <w:rPr>
                <w:ins w:id="615" w:author="Зайцев Павел Борисович" w:date="2019-07-05T16:14:00Z"/>
                <w:sz w:val="18"/>
                <w:szCs w:val="18"/>
              </w:rPr>
            </w:pPr>
            <w:ins w:id="616" w:author="Зайцев Павел Борисович" w:date="2019-07-05T16:29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17" w:author="Зайцев Павел Борисович" w:date="2019-07-05T16:31:00Z"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spacing w:line="360" w:lineRule="auto"/>
              <w:rPr>
                <w:ins w:id="618" w:author="Зайцев Павел Борисович" w:date="2019-07-05T16:14:00Z"/>
                <w:sz w:val="18"/>
                <w:szCs w:val="18"/>
              </w:rPr>
            </w:pPr>
            <w:ins w:id="619" w:author="Зайцев Павел Борисович" w:date="2019-07-05T16:14:00Z">
              <w:r w:rsidRPr="00A1781D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20" w:author="Зайцев Павел Борисович" w:date="2019-07-05T16:31:00Z"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21" w:author="Зайцев Павел Борисович" w:date="2019-07-05T16:14:00Z"/>
                <w:sz w:val="18"/>
                <w:szCs w:val="18"/>
              </w:rPr>
            </w:pPr>
            <w:ins w:id="622" w:author="Зайцев Павел Борисович" w:date="2019-07-05T16:14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23" w:author="Зайцев Павел Борисович" w:date="2019-07-05T16:31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24" w:author="Зайцев Павел Борисович" w:date="2019-07-05T16:14:00Z"/>
                <w:sz w:val="18"/>
                <w:szCs w:val="18"/>
              </w:rPr>
            </w:pPr>
            <w:ins w:id="625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</w:t>
              </w:r>
              <w:proofErr w:type="gramStart"/>
              <w:r w:rsidRPr="00A1781D">
                <w:rPr>
                  <w:sz w:val="18"/>
                  <w:szCs w:val="18"/>
                </w:rPr>
                <w:t>квартальная</w:t>
              </w:r>
              <w:proofErr w:type="gramEnd"/>
              <w:r w:rsidRPr="00A1781D">
                <w:rPr>
                  <w:sz w:val="18"/>
                  <w:szCs w:val="18"/>
                </w:rPr>
                <w:t>, текущего года)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26" w:author="Зайцев Павел Борисович" w:date="2019-07-05T16:31:00Z"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357EB9" w:rsidP="00B60DA1">
            <w:pPr>
              <w:rPr>
                <w:ins w:id="627" w:author="Зайцев Павел Борисович" w:date="2019-07-05T16:14:00Z"/>
                <w:sz w:val="18"/>
                <w:szCs w:val="18"/>
              </w:rPr>
            </w:pPr>
            <w:ins w:id="628" w:author="Зайцев Павел Борисович" w:date="2019-07-05T16:29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29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30" w:author="Зайцев Павел Борисович" w:date="2019-07-05T16:14:00Z"/>
                <w:sz w:val="18"/>
                <w:szCs w:val="18"/>
              </w:rPr>
            </w:pPr>
            <w:ins w:id="631" w:author="Зайцев Павел Борисович" w:date="2019-07-05T16:1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2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33" w:author="Зайцев Павел Борисович" w:date="2019-07-05T16:14:00Z"/>
                <w:sz w:val="18"/>
                <w:szCs w:val="18"/>
              </w:rPr>
            </w:pPr>
            <w:ins w:id="634" w:author="Зайцев Павел Борисович" w:date="2019-07-05T16:14:00Z">
              <w:r w:rsidRPr="00A1781D">
                <w:rPr>
                  <w:sz w:val="18"/>
                  <w:szCs w:val="18"/>
                </w:rPr>
                <w:t>2</w:t>
              </w:r>
            </w:ins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35" w:author="Зайцев Павел Борисович" w:date="2019-07-05T16:31:00Z">
              <w:tcPr>
                <w:tcW w:w="2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B60DA1" w:rsidRPr="00A1781D" w:rsidRDefault="00B60DA1" w:rsidP="00B60DA1">
            <w:pPr>
              <w:rPr>
                <w:ins w:id="636" w:author="Зайцев Павел Борисович" w:date="2019-07-05T16:14:00Z"/>
                <w:sz w:val="18"/>
                <w:szCs w:val="18"/>
              </w:rPr>
            </w:pPr>
            <w:ins w:id="637" w:author="Зайцев Павел Борисович" w:date="2019-07-05T16:14:00Z">
              <w:r w:rsidRPr="00A1781D">
                <w:rPr>
                  <w:sz w:val="18"/>
                  <w:szCs w:val="18"/>
                </w:rPr>
                <w:t xml:space="preserve">Сумма дебиторской (кредиторской) задолженности на конец предыдущего отчетного года не соответствует показателю ежеквартальных Сведений </w:t>
              </w:r>
              <w:r>
                <w:rPr>
                  <w:sz w:val="18"/>
                  <w:szCs w:val="18"/>
                </w:rPr>
                <w:br/>
              </w:r>
              <w:r w:rsidRPr="00A1781D">
                <w:rPr>
                  <w:sz w:val="18"/>
                  <w:szCs w:val="18"/>
                </w:rPr>
                <w:t xml:space="preserve">ф. 0503169 на начало года – требуются пояснения </w:t>
              </w:r>
            </w:ins>
          </w:p>
        </w:tc>
      </w:tr>
      <w:tr w:rsidR="00357EB9" w:rsidRPr="00A1781D" w:rsidTr="00357EB9">
        <w:trPr>
          <w:trHeight w:val="1240"/>
          <w:ins w:id="638" w:author="Зайцев Павел Борисович" w:date="2019-07-05T16:14:00Z"/>
          <w:trPrChange w:id="639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40" w:author="Зайцев Павел Борисович" w:date="2019-07-05T16:31:00Z">
              <w:tcPr>
                <w:tcW w:w="3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jc w:val="center"/>
              <w:rPr>
                <w:ins w:id="641" w:author="Зайцев Павел Борисович" w:date="2019-07-05T16:14:00Z"/>
                <w:sz w:val="18"/>
                <w:szCs w:val="18"/>
              </w:rPr>
            </w:pPr>
            <w:ins w:id="642" w:author="Зайцев Павел Борисович" w:date="2019-07-05T16:14:00Z">
              <w:r w:rsidRPr="00A1781D">
                <w:rPr>
                  <w:sz w:val="18"/>
                  <w:szCs w:val="18"/>
                </w:rPr>
                <w:t>2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357EB9" w:rsidRPr="00A1781D" w:rsidRDefault="00357EB9" w:rsidP="00B60DA1">
            <w:pPr>
              <w:jc w:val="center"/>
              <w:rPr>
                <w:ins w:id="643" w:author="Зайцев Павел Борисович" w:date="2019-07-05T16:14:00Z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44" w:author="Зайцев Павел Борисович" w:date="2019-07-05T16:31:00Z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45" w:author="Зайцев Павел Борисович" w:date="2019-07-05T16:14:00Z"/>
                <w:sz w:val="18"/>
                <w:szCs w:val="18"/>
              </w:rPr>
            </w:pPr>
            <w:ins w:id="646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(предыдущий финансовый год)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47" w:author="Зайцев Павел Борисович" w:date="2019-07-05T16:31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48" w:author="Зайцев Павел Борисович" w:date="2019-07-05T16:14:00Z"/>
                <w:sz w:val="18"/>
                <w:szCs w:val="18"/>
              </w:rPr>
            </w:pPr>
            <w:ins w:id="649" w:author="Зайцев Павел Борисович" w:date="2019-07-05T16:30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0" w:author="Зайцев Павел Борисович" w:date="2019-07-05T16:31:00Z"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spacing w:line="360" w:lineRule="auto"/>
              <w:rPr>
                <w:ins w:id="651" w:author="Зайцев Павел Борисович" w:date="2019-07-05T16:14:00Z"/>
                <w:sz w:val="18"/>
                <w:szCs w:val="18"/>
              </w:rPr>
            </w:pPr>
            <w:ins w:id="652" w:author="Зайцев Павел Борисович" w:date="2019-07-05T16:14:00Z">
              <w:r w:rsidRPr="00A1781D"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3" w:author="Зайцев Павел Борисович" w:date="2019-07-05T16:31:00Z"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54" w:author="Зайцев Павел Борисович" w:date="2019-07-05T16:14:00Z"/>
                <w:sz w:val="18"/>
                <w:szCs w:val="18"/>
              </w:rPr>
            </w:pPr>
            <w:ins w:id="655" w:author="Зайцев Павел Борисович" w:date="2019-07-05T16:14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6" w:author="Зайцев Павел Борисович" w:date="2019-07-05T16:31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57" w:author="Зайцев Павел Борисович" w:date="2019-07-05T16:14:00Z"/>
                <w:sz w:val="18"/>
                <w:szCs w:val="18"/>
              </w:rPr>
            </w:pPr>
            <w:ins w:id="658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</w:t>
              </w:r>
              <w:proofErr w:type="gramStart"/>
              <w:r w:rsidRPr="00A1781D">
                <w:rPr>
                  <w:sz w:val="18"/>
                  <w:szCs w:val="18"/>
                </w:rPr>
                <w:t>квартальная</w:t>
              </w:r>
              <w:proofErr w:type="gramEnd"/>
              <w:r w:rsidRPr="00A1781D">
                <w:rPr>
                  <w:sz w:val="18"/>
                  <w:szCs w:val="18"/>
                </w:rPr>
                <w:t>, текущего года)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59" w:author="Зайцев Павел Борисович" w:date="2019-07-05T16:31:00Z"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60" w:author="Зайцев Павел Борисович" w:date="2019-07-05T16:14:00Z"/>
                <w:sz w:val="18"/>
                <w:szCs w:val="18"/>
              </w:rPr>
            </w:pPr>
            <w:ins w:id="661" w:author="Зайцев Павел Борисович" w:date="2019-07-05T16:29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62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63" w:author="Зайцев Павел Борисович" w:date="2019-07-05T16:14:00Z"/>
                <w:sz w:val="18"/>
                <w:szCs w:val="18"/>
              </w:rPr>
            </w:pPr>
            <w:ins w:id="664" w:author="Зайцев Павел Борисович" w:date="2019-07-05T16:1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65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66" w:author="Зайцев Павел Борисович" w:date="2019-07-05T16:14:00Z"/>
                <w:sz w:val="18"/>
                <w:szCs w:val="18"/>
              </w:rPr>
            </w:pPr>
            <w:ins w:id="667" w:author="Зайцев Павел Борисович" w:date="2019-07-05T16:14:00Z">
              <w:r w:rsidRPr="00A1781D"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68" w:author="Зайцев Павел Борисович" w:date="2019-07-05T16:31:00Z">
              <w:tcPr>
                <w:tcW w:w="2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69" w:author="Зайцев Павел Борисович" w:date="2019-07-05T16:14:00Z"/>
                <w:sz w:val="18"/>
                <w:szCs w:val="18"/>
              </w:rPr>
            </w:pPr>
            <w:ins w:id="670" w:author="Зайцев Павел Борисович" w:date="2019-07-05T16:14:00Z">
              <w:r w:rsidRPr="00A1781D">
                <w:rPr>
                  <w:sz w:val="18"/>
                  <w:szCs w:val="18"/>
                </w:rPr>
                <w:t xml:space="preserve">Сумма долгосрочной дебиторской (кредиторской) задолженности на конец предыдущего отчетного года не соответствует показателю ежеквартальных Сведений ф. 0503169 на начало года – требуются пояснения </w:t>
              </w:r>
            </w:ins>
          </w:p>
        </w:tc>
      </w:tr>
      <w:tr w:rsidR="00357EB9" w:rsidRPr="00A1781D" w:rsidTr="00357EB9">
        <w:trPr>
          <w:trHeight w:val="1240"/>
          <w:ins w:id="671" w:author="Зайцев Павел Борисович" w:date="2019-07-05T16:14:00Z"/>
          <w:trPrChange w:id="672" w:author="Зайцев Павел Борисович" w:date="2019-07-05T16:31:00Z">
            <w:trPr>
              <w:trHeight w:val="1240"/>
            </w:trPr>
          </w:trPrChange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73" w:author="Зайцев Павел Борисович" w:date="2019-07-05T16:31:00Z">
              <w:tcPr>
                <w:tcW w:w="3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jc w:val="center"/>
              <w:rPr>
                <w:ins w:id="674" w:author="Зайцев Павел Борисович" w:date="2019-07-05T16:14:00Z"/>
                <w:sz w:val="18"/>
                <w:szCs w:val="18"/>
              </w:rPr>
            </w:pPr>
            <w:ins w:id="675" w:author="Зайцев Павел Борисович" w:date="2019-07-05T16:14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357EB9" w:rsidRPr="00A1781D" w:rsidRDefault="00357EB9" w:rsidP="00B60DA1">
            <w:pPr>
              <w:jc w:val="center"/>
              <w:rPr>
                <w:ins w:id="676" w:author="Зайцев Павел Борисович" w:date="2019-07-05T16:14:00Z"/>
                <w:sz w:val="18"/>
                <w:szCs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77" w:author="Зайцев Павел Борисович" w:date="2019-07-05T16:31:00Z">
              <w:tcPr>
                <w:tcW w:w="88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78" w:author="Зайцев Павел Борисович" w:date="2019-07-05T16:14:00Z"/>
                <w:sz w:val="18"/>
                <w:szCs w:val="18"/>
              </w:rPr>
            </w:pPr>
            <w:ins w:id="679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(предыдущий финансовый год)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0" w:author="Зайцев Павел Борисович" w:date="2019-07-05T16:31:00Z"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81" w:author="Зайцев Павел Борисович" w:date="2019-07-05T16:14:00Z"/>
                <w:sz w:val="18"/>
                <w:szCs w:val="18"/>
              </w:rPr>
            </w:pPr>
            <w:ins w:id="682" w:author="Зайцев Павел Борисович" w:date="2019-07-05T16:30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3" w:author="Зайцев Павел Борисович" w:date="2019-07-05T16:31:00Z">
              <w:tcPr>
                <w:tcW w:w="70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spacing w:line="360" w:lineRule="auto"/>
              <w:rPr>
                <w:ins w:id="684" w:author="Зайцев Павел Борисович" w:date="2019-07-05T16:14:00Z"/>
                <w:sz w:val="18"/>
                <w:szCs w:val="18"/>
              </w:rPr>
            </w:pPr>
            <w:ins w:id="685" w:author="Зайцев Павел Борисович" w:date="2019-07-05T16:14:00Z">
              <w:r w:rsidRPr="00A1781D">
                <w:rPr>
                  <w:sz w:val="18"/>
                  <w:szCs w:val="18"/>
                </w:rPr>
                <w:t>11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6" w:author="Зайцев Павел Борисович" w:date="2019-07-05T16:31:00Z">
              <w:tcPr>
                <w:tcW w:w="42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87" w:author="Зайцев Павел Борисович" w:date="2019-07-05T16:14:00Z"/>
                <w:sz w:val="18"/>
                <w:szCs w:val="18"/>
              </w:rPr>
            </w:pPr>
            <w:ins w:id="688" w:author="Зайцев Павел Борисович" w:date="2019-07-05T16:14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89" w:author="Зайцев Павел Борисович" w:date="2019-07-05T16:31:00Z"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90" w:author="Зайцев Павел Борисович" w:date="2019-07-05T16:14:00Z"/>
                <w:sz w:val="18"/>
                <w:szCs w:val="18"/>
              </w:rPr>
            </w:pPr>
            <w:ins w:id="691" w:author="Зайцев Павел Борисович" w:date="2019-07-05T16:14:00Z">
              <w:r w:rsidRPr="00A1781D">
                <w:rPr>
                  <w:sz w:val="18"/>
                  <w:szCs w:val="18"/>
                </w:rPr>
                <w:t>0503169 (</w:t>
              </w:r>
              <w:proofErr w:type="gramStart"/>
              <w:r w:rsidRPr="00A1781D">
                <w:rPr>
                  <w:sz w:val="18"/>
                  <w:szCs w:val="18"/>
                </w:rPr>
                <w:t>квартальная</w:t>
              </w:r>
              <w:proofErr w:type="gramEnd"/>
              <w:r w:rsidRPr="00A1781D">
                <w:rPr>
                  <w:sz w:val="18"/>
                  <w:szCs w:val="18"/>
                </w:rPr>
                <w:t>, текущего года)</w:t>
              </w:r>
            </w:ins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2" w:author="Зайцев Павел Борисович" w:date="2019-07-05T16:31:00Z"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93" w:author="Зайцев Павел Борисович" w:date="2019-07-05T16:14:00Z"/>
                <w:sz w:val="18"/>
                <w:szCs w:val="18"/>
              </w:rPr>
            </w:pPr>
            <w:ins w:id="694" w:author="Зайцев Павел Борисович" w:date="2019-07-05T16:29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5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96" w:author="Зайцев Павел Борисович" w:date="2019-07-05T16:14:00Z"/>
                <w:sz w:val="18"/>
                <w:szCs w:val="18"/>
              </w:rPr>
            </w:pPr>
            <w:ins w:id="697" w:author="Зайцев Павел Борисович" w:date="2019-07-05T16:1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698" w:author="Зайцев Павел Борисович" w:date="2019-07-05T16:31:00Z"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699" w:author="Зайцев Павел Борисович" w:date="2019-07-05T16:14:00Z"/>
                <w:sz w:val="18"/>
                <w:szCs w:val="18"/>
              </w:rPr>
            </w:pPr>
            <w:ins w:id="700" w:author="Зайцев Павел Борисович" w:date="2019-07-05T16:14:00Z">
              <w:r w:rsidRPr="00A1781D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01" w:author="Зайцев Павел Борисович" w:date="2019-07-05T16:31:00Z">
              <w:tcPr>
                <w:tcW w:w="29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:rsidR="00357EB9" w:rsidRPr="00A1781D" w:rsidRDefault="00357EB9" w:rsidP="00B60DA1">
            <w:pPr>
              <w:rPr>
                <w:ins w:id="702" w:author="Зайцев Павел Борисович" w:date="2019-07-05T16:14:00Z"/>
                <w:sz w:val="18"/>
                <w:szCs w:val="18"/>
              </w:rPr>
            </w:pPr>
            <w:ins w:id="703" w:author="Зайцев Павел Борисович" w:date="2019-07-05T16:14:00Z">
              <w:r w:rsidRPr="00A1781D">
                <w:rPr>
                  <w:sz w:val="18"/>
                  <w:szCs w:val="18"/>
                </w:rPr>
                <w:t xml:space="preserve">Сумма просроченной дебиторской (кредиторской) задолженности на конец предыдущего отчетного года не соответствует показателю ежеквартальных Сведений ф. 0503169 на начало года – требуются пояснения </w:t>
              </w:r>
            </w:ins>
          </w:p>
        </w:tc>
      </w:tr>
      <w:tr w:rsidR="00357EB9" w:rsidRPr="00A1781D" w:rsidTr="00357EB9">
        <w:trPr>
          <w:trHeight w:val="1054"/>
          <w:trPrChange w:id="704" w:author="Зайцев Павел Борисович" w:date="2019-07-05T16:31:00Z">
            <w:trPr>
              <w:trHeight w:val="1054"/>
            </w:trPr>
          </w:trPrChange>
        </w:trPr>
        <w:tc>
          <w:tcPr>
            <w:tcW w:w="396" w:type="dxa"/>
            <w:tcPrChange w:id="705" w:author="Зайцев Павел Борисович" w:date="2019-07-05T16:31:00Z">
              <w:tcPr>
                <w:tcW w:w="396" w:type="dxa"/>
              </w:tcPr>
            </w:tcPrChange>
          </w:tcPr>
          <w:p w:rsidR="00357EB9" w:rsidRPr="00A1781D" w:rsidDel="00643FBD" w:rsidRDefault="00357EB9" w:rsidP="00934E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80" w:type="dxa"/>
            <w:tcPrChange w:id="706" w:author="Зайцев Павел Борисович" w:date="2019-07-05T16:31:00Z">
              <w:tcPr>
                <w:tcW w:w="880" w:type="dxa"/>
              </w:tcPr>
            </w:tcPrChange>
          </w:tcPr>
          <w:p w:rsidR="00357EB9" w:rsidRPr="00A1781D" w:rsidDel="00643FBD" w:rsidRDefault="00357EB9" w:rsidP="00643FB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  <w:tcPrChange w:id="707" w:author="Зайцев Павел Борисович" w:date="2019-07-05T16:31:00Z">
              <w:tcPr>
                <w:tcW w:w="851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ins w:id="708" w:author="Зайцев Павел Борисович" w:date="2019-07-05T16:30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PrChange w:id="709" w:author="Зайцев Павел Борисович" w:date="2019-07-05T16:31:00Z">
              <w:tcPr>
                <w:tcW w:w="708" w:type="dxa"/>
              </w:tcPr>
            </w:tcPrChange>
          </w:tcPr>
          <w:p w:rsidR="00357EB9" w:rsidRPr="00A1781D" w:rsidDel="00643FBD" w:rsidRDefault="00357EB9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tcPrChange w:id="710" w:author="Зайцев Павел Борисович" w:date="2019-07-05T16:31:00Z">
              <w:tcPr>
                <w:tcW w:w="426" w:type="dxa"/>
              </w:tcPr>
            </w:tcPrChange>
          </w:tcPr>
          <w:p w:rsidR="00357EB9" w:rsidRPr="00A1781D" w:rsidDel="00643FB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711" w:author="Зайцев Павел Борисович" w:date="2019-07-05T16:31:00Z">
              <w:tcPr>
                <w:tcW w:w="1134" w:type="dxa"/>
              </w:tcPr>
            </w:tcPrChange>
          </w:tcPr>
          <w:p w:rsidR="00357EB9" w:rsidRPr="00A1781D" w:rsidDel="00643FB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712" w:author="Зайцев Павел Борисович" w:date="2019-07-05T16:31:00Z">
              <w:tcPr>
                <w:tcW w:w="1701" w:type="dxa"/>
              </w:tcPr>
            </w:tcPrChange>
          </w:tcPr>
          <w:p w:rsidR="00357EB9" w:rsidRPr="00A1781D" w:rsidDel="00643FBD" w:rsidRDefault="00357EB9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строкам «Итого по синтетическому коду счета»</w:t>
            </w:r>
          </w:p>
        </w:tc>
        <w:tc>
          <w:tcPr>
            <w:tcW w:w="567" w:type="dxa"/>
            <w:tcPrChange w:id="713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Del="00643FB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714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Del="00643FB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2998" w:type="dxa"/>
            <w:tcPrChange w:id="715" w:author="Зайцев Павел Борисович" w:date="2019-07-05T16:31:00Z">
              <w:tcPr>
                <w:tcW w:w="2998" w:type="dxa"/>
              </w:tcPr>
            </w:tcPrChange>
          </w:tcPr>
          <w:p w:rsidR="00357EB9" w:rsidRPr="00A1781D" w:rsidDel="00643FBD" w:rsidRDefault="00357EB9" w:rsidP="00762C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</w:tr>
      <w:tr w:rsidR="00357EB9" w:rsidRPr="00A1781D" w:rsidTr="00357EB9">
        <w:trPr>
          <w:trHeight w:val="1054"/>
          <w:trPrChange w:id="716" w:author="Зайцев Павел Борисович" w:date="2019-07-05T16:31:00Z">
            <w:trPr>
              <w:trHeight w:val="1054"/>
            </w:trPr>
          </w:trPrChange>
        </w:trPr>
        <w:tc>
          <w:tcPr>
            <w:tcW w:w="396" w:type="dxa"/>
            <w:tcPrChange w:id="717" w:author="Зайцев Павел Борисович" w:date="2019-07-05T16:31:00Z">
              <w:tcPr>
                <w:tcW w:w="396" w:type="dxa"/>
              </w:tcPr>
            </w:tcPrChange>
          </w:tcPr>
          <w:p w:rsidR="00357EB9" w:rsidRPr="00A1781D" w:rsidRDefault="00357EB9" w:rsidP="00934E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880" w:type="dxa"/>
            <w:tcPrChange w:id="718" w:author="Зайцев Павел Борисович" w:date="2019-07-05T16:31:00Z">
              <w:tcPr>
                <w:tcW w:w="880" w:type="dxa"/>
              </w:tcPr>
            </w:tcPrChange>
          </w:tcPr>
          <w:p w:rsidR="00357EB9" w:rsidRPr="00A1781D" w:rsidRDefault="00357EB9" w:rsidP="00643FB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  <w:tcPrChange w:id="719" w:author="Зайцев Павел Борисович" w:date="2019-07-05T16:31:00Z">
              <w:tcPr>
                <w:tcW w:w="851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ins w:id="720" w:author="Зайцев Павел Борисович" w:date="2019-07-05T16:30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PrChange w:id="721" w:author="Зайцев Павел Борисович" w:date="2019-07-05T16:31:00Z">
              <w:tcPr>
                <w:tcW w:w="708" w:type="dxa"/>
              </w:tcPr>
            </w:tcPrChange>
          </w:tcPr>
          <w:p w:rsidR="00357EB9" w:rsidRPr="00A1781D" w:rsidRDefault="00357EB9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  <w:tcPrChange w:id="722" w:author="Зайцев Павел Борисович" w:date="2019-07-05T16:31:00Z">
              <w:tcPr>
                <w:tcW w:w="426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723" w:author="Зайцев Павел Борисович" w:date="2019-07-05T16:31:00Z">
              <w:tcPr>
                <w:tcW w:w="1134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724" w:author="Зайцев Павел Борисович" w:date="2019-07-05T16:31:00Z">
              <w:tcPr>
                <w:tcW w:w="1701" w:type="dxa"/>
              </w:tcPr>
            </w:tcPrChange>
          </w:tcPr>
          <w:p w:rsidR="00357EB9" w:rsidRPr="00A1781D" w:rsidRDefault="00357EB9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строкам «Итого по синтетическому коду счета»</w:t>
            </w:r>
          </w:p>
        </w:tc>
        <w:tc>
          <w:tcPr>
            <w:tcW w:w="567" w:type="dxa"/>
            <w:tcPrChange w:id="725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726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</w:t>
            </w:r>
          </w:p>
        </w:tc>
        <w:tc>
          <w:tcPr>
            <w:tcW w:w="2998" w:type="dxa"/>
            <w:tcPrChange w:id="727" w:author="Зайцев Павел Борисович" w:date="2019-07-05T16:31:00Z">
              <w:tcPr>
                <w:tcW w:w="2998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долгосрочной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</w:tr>
      <w:tr w:rsidR="00357EB9" w:rsidRPr="00A1781D" w:rsidTr="00357EB9">
        <w:trPr>
          <w:trHeight w:val="1054"/>
          <w:trPrChange w:id="728" w:author="Зайцев Павел Борисович" w:date="2019-07-05T16:31:00Z">
            <w:trPr>
              <w:trHeight w:val="1054"/>
            </w:trPr>
          </w:trPrChange>
        </w:trPr>
        <w:tc>
          <w:tcPr>
            <w:tcW w:w="396" w:type="dxa"/>
            <w:tcPrChange w:id="729" w:author="Зайцев Павел Борисович" w:date="2019-07-05T16:31:00Z">
              <w:tcPr>
                <w:tcW w:w="396" w:type="dxa"/>
              </w:tcPr>
            </w:tcPrChange>
          </w:tcPr>
          <w:p w:rsidR="00357EB9" w:rsidRPr="00A1781D" w:rsidRDefault="00357EB9" w:rsidP="00934E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80" w:type="dxa"/>
            <w:tcPrChange w:id="730" w:author="Зайцев Павел Борисович" w:date="2019-07-05T16:31:00Z">
              <w:tcPr>
                <w:tcW w:w="880" w:type="dxa"/>
              </w:tcPr>
            </w:tcPrChange>
          </w:tcPr>
          <w:p w:rsidR="00357EB9" w:rsidRPr="00A1781D" w:rsidRDefault="00357EB9" w:rsidP="00643FB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0503169(за аналогичный период прошлого отчетного года)</w:t>
            </w:r>
          </w:p>
        </w:tc>
        <w:tc>
          <w:tcPr>
            <w:tcW w:w="1276" w:type="dxa"/>
            <w:tcPrChange w:id="731" w:author="Зайцев Павел Борисович" w:date="2019-07-05T16:31:00Z">
              <w:tcPr>
                <w:tcW w:w="851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ins w:id="732" w:author="Зайцев Павел Борисович" w:date="2019-07-05T16:30:00Z">
              <w:r w:rsidRPr="00A1781D">
                <w:rPr>
                  <w:sz w:val="18"/>
                  <w:szCs w:val="18"/>
                </w:rPr>
                <w:t>по строкам «Итого по синтетическому коду счета»</w:t>
              </w:r>
            </w:ins>
          </w:p>
        </w:tc>
        <w:tc>
          <w:tcPr>
            <w:tcW w:w="425" w:type="dxa"/>
            <w:tcPrChange w:id="733" w:author="Зайцев Павел Борисович" w:date="2019-07-05T16:31:00Z">
              <w:tcPr>
                <w:tcW w:w="708" w:type="dxa"/>
              </w:tcPr>
            </w:tcPrChange>
          </w:tcPr>
          <w:p w:rsidR="00357EB9" w:rsidRPr="00A1781D" w:rsidRDefault="00357EB9" w:rsidP="008C52EA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  <w:tcPrChange w:id="734" w:author="Зайцев Павел Борисович" w:date="2019-07-05T16:31:00Z">
              <w:tcPr>
                <w:tcW w:w="426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134" w:type="dxa"/>
            <w:tcPrChange w:id="735" w:author="Зайцев Павел Борисович" w:date="2019-07-05T16:31:00Z">
              <w:tcPr>
                <w:tcW w:w="1134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 (</w:t>
            </w:r>
            <w:proofErr w:type="gramStart"/>
            <w:r w:rsidRPr="00A1781D">
              <w:rPr>
                <w:sz w:val="18"/>
                <w:szCs w:val="18"/>
              </w:rPr>
              <w:t>квартальная</w:t>
            </w:r>
            <w:proofErr w:type="gramEnd"/>
            <w:r w:rsidRPr="00A1781D">
              <w:rPr>
                <w:sz w:val="18"/>
                <w:szCs w:val="18"/>
              </w:rPr>
              <w:t>, текущего года)</w:t>
            </w:r>
          </w:p>
        </w:tc>
        <w:tc>
          <w:tcPr>
            <w:tcW w:w="1418" w:type="dxa"/>
            <w:tcPrChange w:id="736" w:author="Зайцев Павел Борисович" w:date="2019-07-05T16:31:00Z">
              <w:tcPr>
                <w:tcW w:w="1701" w:type="dxa"/>
              </w:tcPr>
            </w:tcPrChange>
          </w:tcPr>
          <w:p w:rsidR="00357EB9" w:rsidRPr="00A1781D" w:rsidRDefault="00357EB9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строкам «Итого по синтетическому коду счета»</w:t>
            </w:r>
          </w:p>
        </w:tc>
        <w:tc>
          <w:tcPr>
            <w:tcW w:w="567" w:type="dxa"/>
            <w:tcPrChange w:id="737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PrChange w:id="738" w:author="Зайцев Павел Борисович" w:date="2019-07-05T16:31:00Z">
              <w:tcPr>
                <w:tcW w:w="567" w:type="dxa"/>
              </w:tcPr>
            </w:tcPrChange>
          </w:tcPr>
          <w:p w:rsidR="00357EB9" w:rsidRPr="00A1781D" w:rsidRDefault="00357EB9" w:rsidP="008C52E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2998" w:type="dxa"/>
            <w:tcPrChange w:id="739" w:author="Зайцев Павел Борисович" w:date="2019-07-05T16:31:00Z">
              <w:tcPr>
                <w:tcW w:w="2998" w:type="dxa"/>
              </w:tcPr>
            </w:tcPrChange>
          </w:tcPr>
          <w:p w:rsidR="00357EB9" w:rsidRPr="00A1781D" w:rsidRDefault="00357EB9" w:rsidP="00762CD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просроченной дебиторской (кредиторской) задолженности на конец аналогичного периода прошлого отчетного года не соответствует идентичному показателю ежеквартальных Сведений ф. 0503169 – требуются пояснения </w:t>
            </w:r>
          </w:p>
        </w:tc>
      </w:tr>
    </w:tbl>
    <w:p w:rsidR="00435518" w:rsidRDefault="00B60DA1" w:rsidP="00A13998">
      <w:pPr>
        <w:rPr>
          <w:ins w:id="740" w:author="Зайцев Павел Борисович" w:date="2019-07-05T16:15:00Z"/>
          <w:sz w:val="18"/>
          <w:szCs w:val="18"/>
        </w:rPr>
      </w:pPr>
      <w:ins w:id="741" w:author="Зайцев Павел Борисович" w:date="2019-07-05T16:15:00Z">
        <w:r>
          <w:rPr>
            <w:sz w:val="18"/>
            <w:szCs w:val="18"/>
          </w:rPr>
          <w:t>* - не применяется на отчетные периоды 01.07.2019, 01.10.2019, 01.01.2020</w:t>
        </w:r>
      </w:ins>
    </w:p>
    <w:p w:rsidR="00B60DA1" w:rsidRPr="00A1781D" w:rsidRDefault="00B60DA1" w:rsidP="00A13998">
      <w:pPr>
        <w:rPr>
          <w:sz w:val="18"/>
          <w:szCs w:val="18"/>
        </w:rPr>
      </w:pPr>
    </w:p>
    <w:p w:rsidR="00B44B9E" w:rsidRPr="00A1781D" w:rsidRDefault="00CC5C9A" w:rsidP="00CC5C9A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742" w:name="_Toc506404012"/>
      <w:r w:rsidRPr="00A1781D">
        <w:rPr>
          <w:b/>
          <w:sz w:val="18"/>
          <w:szCs w:val="18"/>
        </w:rPr>
        <w:t>22</w:t>
      </w:r>
      <w:r w:rsidR="00595D24" w:rsidRPr="00A1781D">
        <w:rPr>
          <w:b/>
          <w:sz w:val="18"/>
          <w:szCs w:val="18"/>
        </w:rPr>
        <w:t>. Расшифровка  дебиторской задолженности по расчетам по выданным авансам</w:t>
      </w:r>
      <w:r w:rsidR="00BC475B" w:rsidRPr="00A1781D">
        <w:rPr>
          <w:b/>
          <w:sz w:val="18"/>
          <w:szCs w:val="18"/>
        </w:rPr>
        <w:t xml:space="preserve"> </w:t>
      </w:r>
      <w:r w:rsidR="00B9073A" w:rsidRPr="00A1781D">
        <w:rPr>
          <w:b/>
          <w:sz w:val="18"/>
          <w:szCs w:val="18"/>
        </w:rPr>
        <w:t xml:space="preserve">ф. 0503191 </w:t>
      </w:r>
      <w:r w:rsidR="00BD1BAA" w:rsidRPr="00A1781D">
        <w:rPr>
          <w:b/>
          <w:sz w:val="18"/>
          <w:szCs w:val="18"/>
        </w:rPr>
        <w:t xml:space="preserve">(далее </w:t>
      </w:r>
      <w:r w:rsidR="004D2726" w:rsidRPr="00A1781D">
        <w:rPr>
          <w:b/>
          <w:sz w:val="18"/>
          <w:szCs w:val="18"/>
        </w:rPr>
        <w:t>–</w:t>
      </w:r>
      <w:r w:rsidR="00BD1BAA" w:rsidRPr="00A1781D">
        <w:rPr>
          <w:b/>
          <w:sz w:val="18"/>
          <w:szCs w:val="18"/>
        </w:rPr>
        <w:t xml:space="preserve"> Расшифровка</w:t>
      </w:r>
      <w:r w:rsidR="004D2726" w:rsidRPr="00A1781D">
        <w:rPr>
          <w:b/>
          <w:sz w:val="18"/>
          <w:szCs w:val="18"/>
        </w:rPr>
        <w:t xml:space="preserve"> ф. 0503191</w:t>
      </w:r>
      <w:r w:rsidR="00BD1BAA" w:rsidRPr="00A1781D">
        <w:rPr>
          <w:b/>
          <w:sz w:val="18"/>
          <w:szCs w:val="18"/>
        </w:rPr>
        <w:t>)</w:t>
      </w:r>
      <w:bookmarkEnd w:id="742"/>
    </w:p>
    <w:p w:rsidR="00595D24" w:rsidRPr="00A1781D" w:rsidRDefault="00595D24" w:rsidP="00A13998">
      <w:pPr>
        <w:rPr>
          <w:sz w:val="18"/>
          <w:szCs w:val="18"/>
        </w:rPr>
      </w:pPr>
    </w:p>
    <w:tbl>
      <w:tblPr>
        <w:tblW w:w="1059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693"/>
        <w:gridCol w:w="2160"/>
        <w:gridCol w:w="720"/>
        <w:gridCol w:w="680"/>
        <w:gridCol w:w="2340"/>
        <w:gridCol w:w="700"/>
        <w:gridCol w:w="2800"/>
      </w:tblGrid>
      <w:tr w:rsidR="0060277D" w:rsidRPr="00A1781D" w:rsidTr="00DC58E8">
        <w:trPr>
          <w:trHeight w:val="658"/>
          <w:tblHeader/>
        </w:trPr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учета/строка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34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80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6+7+8+9</w:t>
            </w:r>
          </w:p>
        </w:tc>
        <w:tc>
          <w:tcPr>
            <w:tcW w:w="2800" w:type="dxa"/>
          </w:tcPr>
          <w:p w:rsidR="0060277D" w:rsidRPr="00A1781D" w:rsidRDefault="0060277D" w:rsidP="0022638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просроченной задолженности не соответствует сумме задолженности, детализированной по срокам неисполнения (просрочки), - недопустимо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020+030+040+050 (по итоговым строкам)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00" w:type="dxa"/>
          </w:tcPr>
          <w:p w:rsidR="0060277D" w:rsidRPr="00A1781D" w:rsidRDefault="0060277D" w:rsidP="00370E4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задолженности </w:t>
            </w:r>
            <w:r w:rsidR="00DC58E8" w:rsidRPr="00A1781D">
              <w:rPr>
                <w:sz w:val="18"/>
                <w:szCs w:val="18"/>
              </w:rPr>
              <w:t xml:space="preserve">по счету 120600000 </w:t>
            </w:r>
            <w:r w:rsidRPr="00A1781D">
              <w:rPr>
                <w:sz w:val="18"/>
                <w:szCs w:val="18"/>
              </w:rPr>
              <w:t>не соответствует сумме задолженности, детализированной по объемам финансирования, - недопустимо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 (итоговая)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020 (по счетам учета 1 206 хх 000)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00" w:type="dxa"/>
          </w:tcPr>
          <w:p w:rsidR="0060277D" w:rsidRPr="00A1781D" w:rsidRDefault="0060277D" w:rsidP="00370E4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  по итоговой строке 020 не соответствует сумме по счетам бюджетного учета - недопустимо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030 (итоговая)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60277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030 (по счетам учета 1 206 хх 000)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00" w:type="dxa"/>
          </w:tcPr>
          <w:p w:rsidR="0060277D" w:rsidRPr="00A1781D" w:rsidRDefault="0060277D" w:rsidP="0060277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  по итоговой строке 030 не соответствует сумме по счетам бюджетного учета - недопустимо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040 (итоговая)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60277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040 (по счетам учета 1 206 хх 000)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00" w:type="dxa"/>
          </w:tcPr>
          <w:p w:rsidR="0060277D" w:rsidRPr="00A1781D" w:rsidRDefault="0060277D" w:rsidP="0060277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  по итоговой строке 040 не соответствует сумме по счетам бюджетного учета - недопустимо</w:t>
            </w:r>
          </w:p>
        </w:tc>
      </w:tr>
      <w:tr w:rsidR="0060277D" w:rsidRPr="00A1781D" w:rsidTr="00DC58E8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 (итоговая)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050 (по счетам учета 1 206 хх 000)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2800" w:type="dxa"/>
          </w:tcPr>
          <w:p w:rsidR="0060277D" w:rsidRPr="00A1781D" w:rsidRDefault="0060277D" w:rsidP="00370E4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  по итоговой строке 050 не соответствует сумме по счетам бюджетного учета - недопустимо</w:t>
            </w:r>
          </w:p>
        </w:tc>
      </w:tr>
      <w:tr w:rsidR="0060277D" w:rsidRPr="00A1781D" w:rsidTr="0060277D">
        <w:tc>
          <w:tcPr>
            <w:tcW w:w="500" w:type="dxa"/>
          </w:tcPr>
          <w:p w:rsidR="0060277D" w:rsidRPr="00A1781D" w:rsidRDefault="0060277D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720" w:type="dxa"/>
          </w:tcPr>
          <w:p w:rsidR="0060277D" w:rsidRPr="00A1781D" w:rsidRDefault="0060277D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8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0277D" w:rsidRPr="00A1781D" w:rsidRDefault="0060277D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 (раздел 2)</w:t>
            </w:r>
          </w:p>
        </w:tc>
        <w:tc>
          <w:tcPr>
            <w:tcW w:w="700" w:type="dxa"/>
          </w:tcPr>
          <w:p w:rsidR="0060277D" w:rsidRPr="00A1781D" w:rsidRDefault="0060277D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800" w:type="dxa"/>
          </w:tcPr>
          <w:p w:rsidR="0060277D" w:rsidRPr="00A1781D" w:rsidRDefault="0060277D" w:rsidP="00370E4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задолженности, отраженная в разделе 1, не соответствует сумме задолженности в разделе 2 - недопустимо</w:t>
            </w:r>
          </w:p>
        </w:tc>
      </w:tr>
      <w:tr w:rsidR="007B21AB" w:rsidRPr="00A1781D" w:rsidTr="0060277D">
        <w:tc>
          <w:tcPr>
            <w:tcW w:w="500" w:type="dxa"/>
          </w:tcPr>
          <w:p w:rsidR="007B21AB" w:rsidRPr="00A1781D" w:rsidRDefault="007B21AB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93" w:type="dxa"/>
          </w:tcPr>
          <w:p w:rsidR="007B21AB" w:rsidRPr="00A1781D" w:rsidRDefault="007B21AB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7B21AB" w:rsidRPr="00A1781D" w:rsidRDefault="007B21AB" w:rsidP="007B21AB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020+030+040+050 (по каждому счету аналитического учета 1 206 хх 000)</w:t>
            </w:r>
          </w:p>
        </w:tc>
        <w:tc>
          <w:tcPr>
            <w:tcW w:w="720" w:type="dxa"/>
          </w:tcPr>
          <w:p w:rsidR="007B21AB" w:rsidRPr="00A1781D" w:rsidRDefault="007B21AB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80" w:type="dxa"/>
          </w:tcPr>
          <w:p w:rsidR="007B21AB" w:rsidRPr="00A1781D" w:rsidRDefault="007B21AB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7B21AB" w:rsidRPr="00A1781D" w:rsidRDefault="007B21AB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020+030+040+050 (по каждому счету 1 206 хх 000) (раздел 2)</w:t>
            </w:r>
          </w:p>
        </w:tc>
        <w:tc>
          <w:tcPr>
            <w:tcW w:w="700" w:type="dxa"/>
          </w:tcPr>
          <w:p w:rsidR="007B21AB" w:rsidRPr="00A1781D" w:rsidRDefault="007B21AB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800" w:type="dxa"/>
          </w:tcPr>
          <w:p w:rsidR="007B21AB" w:rsidRPr="00A1781D" w:rsidRDefault="007B21AB" w:rsidP="00370E4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задолженности, отраженная в разделе 1 по соответствующим счетам аналитического учета, не соответствует сумме задолженности в разделе 2 - недопустимо</w:t>
            </w:r>
          </w:p>
        </w:tc>
      </w:tr>
      <w:tr w:rsidR="007B21AB" w:rsidRPr="00A1781D" w:rsidTr="00DC58E8">
        <w:tc>
          <w:tcPr>
            <w:tcW w:w="500" w:type="dxa"/>
          </w:tcPr>
          <w:p w:rsidR="007B21AB" w:rsidRPr="00A1781D" w:rsidRDefault="007B21AB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</w:tcPr>
          <w:p w:rsidR="007B21AB" w:rsidRPr="00A1781D" w:rsidRDefault="007B21AB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7B21AB" w:rsidRPr="00A1781D" w:rsidRDefault="007B21AB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7B21AB" w:rsidRPr="00A1781D" w:rsidRDefault="007B21AB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80" w:type="dxa"/>
          </w:tcPr>
          <w:p w:rsidR="007B21AB" w:rsidRPr="00A1781D" w:rsidRDefault="007B21AB" w:rsidP="004F30C6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2340" w:type="dxa"/>
          </w:tcPr>
          <w:p w:rsidR="007B21AB" w:rsidRPr="00A1781D" w:rsidRDefault="007B21AB" w:rsidP="004F30C6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7B21AB" w:rsidRPr="00A1781D" w:rsidRDefault="007B21AB" w:rsidP="004F30C6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800" w:type="dxa"/>
          </w:tcPr>
          <w:p w:rsidR="007B21AB" w:rsidRPr="00A1781D" w:rsidRDefault="00DC58E8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просроченной задолженности превышает сумму задолженности по выданным авансам - недопустимо</w:t>
            </w:r>
          </w:p>
        </w:tc>
      </w:tr>
      <w:tr w:rsidR="00DC58E8" w:rsidRPr="00A1781D" w:rsidTr="00DC58E8">
        <w:tc>
          <w:tcPr>
            <w:tcW w:w="500" w:type="dxa"/>
          </w:tcPr>
          <w:p w:rsidR="00DC58E8" w:rsidRPr="00A1781D" w:rsidRDefault="00DC58E8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80" w:type="dxa"/>
          </w:tcPr>
          <w:p w:rsidR="00DC58E8" w:rsidRPr="00A1781D" w:rsidRDefault="00DC58E8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2340" w:type="dxa"/>
          </w:tcPr>
          <w:p w:rsidR="00DC58E8" w:rsidRPr="00A1781D" w:rsidRDefault="00DC58E8" w:rsidP="00FF29C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DC58E8" w:rsidRPr="00A1781D" w:rsidRDefault="00DC58E8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2800" w:type="dxa"/>
          </w:tcPr>
          <w:p w:rsidR="00DC58E8" w:rsidRPr="00A1781D" w:rsidRDefault="00DC58E8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обеспечения задолженности </w:t>
            </w:r>
            <w:proofErr w:type="gramStart"/>
            <w:r w:rsidRPr="00A1781D">
              <w:rPr>
                <w:sz w:val="18"/>
                <w:szCs w:val="18"/>
              </w:rPr>
              <w:t xml:space="preserve">превышает сумму просроченной задолженности </w:t>
            </w:r>
            <w:r w:rsidRPr="00A1781D" w:rsidDel="000C0B2A">
              <w:rPr>
                <w:sz w:val="18"/>
                <w:szCs w:val="18"/>
              </w:rPr>
              <w:t>превышает</w:t>
            </w:r>
            <w:proofErr w:type="gramEnd"/>
            <w:r w:rsidRPr="00A1781D" w:rsidDel="000C0B2A">
              <w:rPr>
                <w:sz w:val="18"/>
                <w:szCs w:val="18"/>
              </w:rPr>
              <w:t xml:space="preserve"> сумму обеспечения задолженности </w:t>
            </w:r>
            <w:r w:rsidRPr="00A1781D">
              <w:rPr>
                <w:sz w:val="18"/>
                <w:szCs w:val="18"/>
              </w:rPr>
              <w:t>– недопустимо</w:t>
            </w:r>
          </w:p>
        </w:tc>
      </w:tr>
      <w:tr w:rsidR="00DC58E8" w:rsidRPr="00A1781D" w:rsidTr="00DC58E8">
        <w:tc>
          <w:tcPr>
            <w:tcW w:w="500" w:type="dxa"/>
          </w:tcPr>
          <w:p w:rsidR="00DC58E8" w:rsidRPr="00A1781D" w:rsidRDefault="00DC58E8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  <w:r w:rsidR="00904B41" w:rsidRPr="00A1781D">
              <w:rPr>
                <w:sz w:val="18"/>
                <w:szCs w:val="18"/>
              </w:rPr>
              <w:t>(кроме строки 060)</w:t>
            </w:r>
          </w:p>
        </w:tc>
        <w:tc>
          <w:tcPr>
            <w:tcW w:w="720" w:type="dxa"/>
          </w:tcPr>
          <w:p w:rsidR="00DC58E8" w:rsidRPr="00A1781D" w:rsidRDefault="00DC58E8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80" w:type="dxa"/>
          </w:tcPr>
          <w:p w:rsidR="00DC58E8" w:rsidRPr="00A1781D" w:rsidRDefault="00DC58E8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2340" w:type="dxa"/>
          </w:tcPr>
          <w:p w:rsidR="00DC58E8" w:rsidRPr="00A1781D" w:rsidRDefault="00DC58E8" w:rsidP="00FF29C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  <w:r w:rsidR="00904B41" w:rsidRPr="00A1781D">
              <w:rPr>
                <w:sz w:val="18"/>
                <w:szCs w:val="18"/>
              </w:rPr>
              <w:t>(кроме строки 060)</w:t>
            </w:r>
          </w:p>
        </w:tc>
        <w:tc>
          <w:tcPr>
            <w:tcW w:w="700" w:type="dxa"/>
          </w:tcPr>
          <w:p w:rsidR="00DC58E8" w:rsidRPr="00A1781D" w:rsidRDefault="00DC58E8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800" w:type="dxa"/>
          </w:tcPr>
          <w:p w:rsidR="00DC58E8" w:rsidRPr="00A1781D" w:rsidRDefault="00DC58E8" w:rsidP="00FF29C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задолженности, направленной в суд, превышает сумму просроченной задолженности - недопустимо</w:t>
            </w:r>
          </w:p>
        </w:tc>
      </w:tr>
      <w:tr w:rsidR="00904B41" w:rsidRPr="00A1781D" w:rsidTr="00DC58E8">
        <w:tc>
          <w:tcPr>
            <w:tcW w:w="500" w:type="dxa"/>
          </w:tcPr>
          <w:p w:rsidR="00904B41" w:rsidRPr="00A1781D" w:rsidRDefault="00904B41" w:rsidP="004F30C6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693" w:type="dxa"/>
          </w:tcPr>
          <w:p w:rsidR="00904B41" w:rsidRPr="00A1781D" w:rsidRDefault="00904B41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</w:tcPr>
          <w:p w:rsidR="00904B41" w:rsidRPr="00A1781D" w:rsidRDefault="00904B41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060</w:t>
            </w:r>
          </w:p>
        </w:tc>
        <w:tc>
          <w:tcPr>
            <w:tcW w:w="720" w:type="dxa"/>
          </w:tcPr>
          <w:p w:rsidR="00904B41" w:rsidRPr="00A1781D" w:rsidRDefault="00904B41" w:rsidP="004F30C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80" w:type="dxa"/>
          </w:tcPr>
          <w:p w:rsidR="00904B41" w:rsidRPr="00A1781D" w:rsidRDefault="00904B41" w:rsidP="004F30C6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2340" w:type="dxa"/>
          </w:tcPr>
          <w:p w:rsidR="00904B41" w:rsidRPr="00A1781D" w:rsidRDefault="00904B41" w:rsidP="00FF29C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060</w:t>
            </w:r>
          </w:p>
        </w:tc>
        <w:tc>
          <w:tcPr>
            <w:tcW w:w="700" w:type="dxa"/>
          </w:tcPr>
          <w:p w:rsidR="00904B41" w:rsidRPr="00A1781D" w:rsidRDefault="00904B41" w:rsidP="004F30C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800" w:type="dxa"/>
          </w:tcPr>
          <w:p w:rsidR="00904B41" w:rsidRPr="00A1781D" w:rsidRDefault="00904B41" w:rsidP="00904B4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задолженности, направленной в суд, превышает общую сумму задолженности - недопустимо</w:t>
            </w:r>
          </w:p>
        </w:tc>
      </w:tr>
    </w:tbl>
    <w:p w:rsidR="00226380" w:rsidRPr="00A1781D" w:rsidRDefault="00226380" w:rsidP="00A13998">
      <w:pPr>
        <w:rPr>
          <w:sz w:val="18"/>
          <w:szCs w:val="18"/>
        </w:rPr>
      </w:pPr>
    </w:p>
    <w:p w:rsidR="00226380" w:rsidRPr="00A1781D" w:rsidRDefault="00370E4F" w:rsidP="00A13998">
      <w:pPr>
        <w:rPr>
          <w:sz w:val="18"/>
          <w:szCs w:val="18"/>
        </w:rPr>
      </w:pPr>
      <w:r w:rsidRPr="00A1781D">
        <w:rPr>
          <w:sz w:val="18"/>
          <w:szCs w:val="18"/>
        </w:rPr>
        <w:t>Междокументны</w:t>
      </w:r>
      <w:r w:rsidR="00DC58E8" w:rsidRPr="00A1781D">
        <w:rPr>
          <w:sz w:val="18"/>
          <w:szCs w:val="18"/>
        </w:rPr>
        <w:t>й</w:t>
      </w:r>
      <w:r w:rsidRPr="00A1781D">
        <w:rPr>
          <w:sz w:val="18"/>
          <w:szCs w:val="18"/>
        </w:rPr>
        <w:t xml:space="preserve"> контроль Расшифровки</w:t>
      </w:r>
      <w:r w:rsidR="00DC58E8" w:rsidRPr="00A1781D">
        <w:rPr>
          <w:sz w:val="18"/>
          <w:szCs w:val="18"/>
        </w:rPr>
        <w:t xml:space="preserve"> </w:t>
      </w:r>
      <w:r w:rsidR="00B9073A" w:rsidRPr="00A1781D">
        <w:rPr>
          <w:sz w:val="18"/>
          <w:szCs w:val="18"/>
        </w:rPr>
        <w:t xml:space="preserve">ф. 0503191 </w:t>
      </w:r>
      <w:r w:rsidR="00DC58E8" w:rsidRPr="00A1781D">
        <w:rPr>
          <w:sz w:val="18"/>
          <w:szCs w:val="18"/>
        </w:rPr>
        <w:t xml:space="preserve">(раздел 1)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80"/>
        <w:gridCol w:w="992"/>
        <w:gridCol w:w="567"/>
        <w:gridCol w:w="567"/>
        <w:gridCol w:w="863"/>
        <w:gridCol w:w="950"/>
        <w:gridCol w:w="1559"/>
        <w:gridCol w:w="567"/>
        <w:gridCol w:w="567"/>
        <w:gridCol w:w="2268"/>
      </w:tblGrid>
      <w:tr w:rsidR="00BC475B" w:rsidRPr="00A1781D" w:rsidTr="00BC475B">
        <w:trPr>
          <w:trHeight w:val="617"/>
        </w:trPr>
        <w:tc>
          <w:tcPr>
            <w:tcW w:w="426" w:type="dxa"/>
          </w:tcPr>
          <w:p w:rsidR="000642AC" w:rsidRPr="00A1781D" w:rsidRDefault="000642AC" w:rsidP="00DC58E8">
            <w:pPr>
              <w:ind w:left="-10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</w:tcPr>
          <w:p w:rsidR="000642AC" w:rsidRPr="00A1781D" w:rsidRDefault="000642AC" w:rsidP="00DC58E8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63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950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559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0642AC" w:rsidRPr="00A1781D" w:rsidRDefault="000642AC" w:rsidP="00DC58E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BC475B" w:rsidRPr="00A1781D" w:rsidTr="00BC475B">
        <w:trPr>
          <w:trHeight w:val="1240"/>
        </w:trPr>
        <w:tc>
          <w:tcPr>
            <w:tcW w:w="426" w:type="dxa"/>
          </w:tcPr>
          <w:p w:rsidR="00BC475B" w:rsidRPr="00A1781D" w:rsidRDefault="00BC475B" w:rsidP="00BC475B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1</w:t>
            </w:r>
          </w:p>
          <w:p w:rsidR="00BC475B" w:rsidRPr="00A1781D" w:rsidRDefault="00BC475B" w:rsidP="00362D9A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BC475B" w:rsidRPr="00A1781D" w:rsidRDefault="00BC475B" w:rsidP="00DC58E8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BC475B" w:rsidRPr="00A1781D" w:rsidRDefault="00BC475B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коду счета» по счетам 1206 хх 000</w:t>
            </w:r>
          </w:p>
        </w:tc>
        <w:tc>
          <w:tcPr>
            <w:tcW w:w="567" w:type="dxa"/>
          </w:tcPr>
          <w:p w:rsidR="00BC475B" w:rsidRPr="00A1781D" w:rsidRDefault="00BC475B" w:rsidP="00DC58E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C475B" w:rsidRPr="00A1781D" w:rsidRDefault="008C1FAB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BC475B" w:rsidRPr="00A1781D" w:rsidRDefault="00BC475B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BC475B" w:rsidRPr="00A1781D" w:rsidRDefault="00BC475B" w:rsidP="00BD1BA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BC475B" w:rsidRPr="00A1781D" w:rsidRDefault="00BC475B" w:rsidP="0060277D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C475B" w:rsidRPr="00A1781D" w:rsidRDefault="00BC475B" w:rsidP="00362D9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567" w:type="dxa"/>
          </w:tcPr>
          <w:p w:rsidR="00BC475B" w:rsidRPr="00A1781D" w:rsidRDefault="00BC475B" w:rsidP="00362D9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BC475B" w:rsidRPr="00A1781D" w:rsidRDefault="00BC475B" w:rsidP="00BD1BA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00 000 в Сведениях ф. 0503169 не соответствует данным Расшифровки – </w:t>
            </w:r>
            <w:r w:rsidR="00BD1BAA" w:rsidRPr="00A1781D">
              <w:rPr>
                <w:sz w:val="18"/>
                <w:szCs w:val="18"/>
              </w:rPr>
              <w:t>недопустимо</w:t>
            </w:r>
            <w:r w:rsidRPr="00A1781D">
              <w:rPr>
                <w:sz w:val="18"/>
                <w:szCs w:val="18"/>
              </w:rPr>
              <w:t xml:space="preserve"> </w:t>
            </w:r>
          </w:p>
        </w:tc>
      </w:tr>
      <w:tr w:rsidR="007F17B8" w:rsidRPr="00A1781D" w:rsidTr="00BC475B">
        <w:trPr>
          <w:trHeight w:val="1240"/>
        </w:trPr>
        <w:tc>
          <w:tcPr>
            <w:tcW w:w="426" w:type="dxa"/>
          </w:tcPr>
          <w:p w:rsidR="007F17B8" w:rsidRPr="00A1781D" w:rsidRDefault="007F17B8" w:rsidP="00BC475B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80" w:type="dxa"/>
          </w:tcPr>
          <w:p w:rsidR="007F17B8" w:rsidRPr="00A1781D" w:rsidRDefault="007F17B8" w:rsidP="00BC475B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7F17B8" w:rsidRPr="00A1781D" w:rsidRDefault="007F17B8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«Итого по коду счета» 1206 хх 000 (по каждому счету) </w:t>
            </w:r>
          </w:p>
        </w:tc>
        <w:tc>
          <w:tcPr>
            <w:tcW w:w="567" w:type="dxa"/>
          </w:tcPr>
          <w:p w:rsidR="007F17B8" w:rsidRPr="00A1781D" w:rsidRDefault="007F17B8" w:rsidP="00BC475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F17B8" w:rsidRPr="00A1781D" w:rsidRDefault="008C1FAB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7F17B8" w:rsidRPr="00A1781D" w:rsidRDefault="007F17B8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7F17B8" w:rsidRPr="00A1781D" w:rsidRDefault="007F17B8" w:rsidP="00BD1BA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7F17B8" w:rsidRPr="00A1781D" w:rsidRDefault="007F17B8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каждому аналитическому  счету 1 206 хх 000</w:t>
            </w:r>
          </w:p>
        </w:tc>
        <w:tc>
          <w:tcPr>
            <w:tcW w:w="567" w:type="dxa"/>
          </w:tcPr>
          <w:p w:rsidR="007F17B8" w:rsidRPr="00A1781D" w:rsidRDefault="007F17B8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020+ 030+ 040+ 050</w:t>
            </w:r>
          </w:p>
        </w:tc>
        <w:tc>
          <w:tcPr>
            <w:tcW w:w="567" w:type="dxa"/>
          </w:tcPr>
          <w:p w:rsidR="007F17B8" w:rsidRPr="00A1781D" w:rsidRDefault="007F17B8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7F17B8" w:rsidRPr="00A1781D" w:rsidRDefault="007F17B8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хх 000 в Сведениях ф. 0503169 не соответствует данным Расшифровки – </w:t>
            </w:r>
            <w:r w:rsidR="00BD1BAA" w:rsidRPr="00A1781D">
              <w:rPr>
                <w:sz w:val="18"/>
                <w:szCs w:val="18"/>
              </w:rPr>
              <w:t>недопустимо</w:t>
            </w:r>
          </w:p>
        </w:tc>
      </w:tr>
      <w:tr w:rsidR="00BD1BAA" w:rsidRPr="00A1781D" w:rsidTr="00BC475B">
        <w:trPr>
          <w:trHeight w:val="1054"/>
        </w:trPr>
        <w:tc>
          <w:tcPr>
            <w:tcW w:w="426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880" w:type="dxa"/>
          </w:tcPr>
          <w:p w:rsidR="00BD1BAA" w:rsidRPr="00A1781D" w:rsidRDefault="00BD1BAA" w:rsidP="00DC58E8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коду счета» по счетам 1206 хх 000</w:t>
            </w:r>
          </w:p>
        </w:tc>
        <w:tc>
          <w:tcPr>
            <w:tcW w:w="567" w:type="dxa"/>
          </w:tcPr>
          <w:p w:rsidR="00BD1BAA" w:rsidRPr="00A1781D" w:rsidRDefault="00BD1BAA" w:rsidP="00DC58E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D1BAA" w:rsidRPr="00A1781D" w:rsidRDefault="008C1FAB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BD1BAA" w:rsidRPr="00A1781D" w:rsidRDefault="00BD1BAA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BD1BAA" w:rsidRPr="00A1781D" w:rsidRDefault="00BD1BAA" w:rsidP="007F17B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D1BAA" w:rsidRPr="00A1781D" w:rsidRDefault="00BD1BAA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</w:p>
        </w:tc>
        <w:tc>
          <w:tcPr>
            <w:tcW w:w="567" w:type="dxa"/>
          </w:tcPr>
          <w:p w:rsidR="00BD1BAA" w:rsidRPr="00A1781D" w:rsidRDefault="00BD1BAA" w:rsidP="00362D9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BD1BAA" w:rsidRPr="00A1781D" w:rsidRDefault="00BD1BAA" w:rsidP="00362D9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просроченной дебиторской  задолженности по счету 1 206 00 000 в Сведениях ф. 0503169 не соответствует данным Расшифровки – недопустимо</w:t>
            </w:r>
          </w:p>
        </w:tc>
      </w:tr>
      <w:tr w:rsidR="00BD1BAA" w:rsidRPr="00A1781D" w:rsidTr="00BC475B">
        <w:trPr>
          <w:trHeight w:val="1054"/>
        </w:trPr>
        <w:tc>
          <w:tcPr>
            <w:tcW w:w="426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80" w:type="dxa"/>
          </w:tcPr>
          <w:p w:rsidR="00BD1BAA" w:rsidRPr="00A1781D" w:rsidRDefault="00BD1BAA" w:rsidP="00BC475B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«Итого по коду счета» 1206 хх 000 (по каждому счету) </w:t>
            </w:r>
          </w:p>
        </w:tc>
        <w:tc>
          <w:tcPr>
            <w:tcW w:w="567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D1BAA" w:rsidRPr="00A1781D" w:rsidRDefault="008C1FAB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BD1BAA" w:rsidRPr="00A1781D" w:rsidRDefault="00BD1BAA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BD1BAA" w:rsidRPr="00A1781D" w:rsidRDefault="00BD1BAA" w:rsidP="007F17B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каждому аналитическому  счету 1 206 хх 000</w:t>
            </w:r>
          </w:p>
        </w:tc>
        <w:tc>
          <w:tcPr>
            <w:tcW w:w="567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020+ 030+ 040+ 050</w:t>
            </w:r>
          </w:p>
        </w:tc>
        <w:tc>
          <w:tcPr>
            <w:tcW w:w="567" w:type="dxa"/>
          </w:tcPr>
          <w:p w:rsidR="00BD1BAA" w:rsidRPr="00A1781D" w:rsidRDefault="00BD1BAA" w:rsidP="00BC475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BD1BAA" w:rsidRPr="00A1781D" w:rsidRDefault="00BD1BAA" w:rsidP="00DC58E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просроченной дебиторской  задолженности по счету 1 206 хх 000 в Сведениях ф. 0503169 не соответствует данным Расшифровки – недопустимо</w:t>
            </w:r>
          </w:p>
        </w:tc>
      </w:tr>
    </w:tbl>
    <w:p w:rsidR="00370E4F" w:rsidRPr="00A1781D" w:rsidRDefault="00370E4F" w:rsidP="00A13998">
      <w:pPr>
        <w:rPr>
          <w:sz w:val="18"/>
          <w:szCs w:val="18"/>
        </w:rPr>
      </w:pPr>
    </w:p>
    <w:p w:rsidR="00370E4F" w:rsidRPr="00A1781D" w:rsidRDefault="004D2726" w:rsidP="00CC5C9A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743" w:name="_Toc506404013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3</w:t>
      </w:r>
      <w:r w:rsidR="00004F56" w:rsidRPr="00A1781D">
        <w:rPr>
          <w:b/>
          <w:sz w:val="18"/>
          <w:szCs w:val="18"/>
        </w:rPr>
        <w:t>. Расшифровка дебиторской задолженности по контрактным обязательствам</w:t>
      </w:r>
      <w:r w:rsidR="00B9073A" w:rsidRPr="00A1781D">
        <w:rPr>
          <w:b/>
          <w:sz w:val="18"/>
          <w:szCs w:val="18"/>
        </w:rPr>
        <w:t xml:space="preserve"> ф. 0503192</w:t>
      </w:r>
      <w:r w:rsidR="00874744" w:rsidRPr="00A1781D">
        <w:rPr>
          <w:b/>
          <w:sz w:val="18"/>
          <w:szCs w:val="18"/>
        </w:rPr>
        <w:t xml:space="preserve"> (далее – Расшифровка</w:t>
      </w:r>
      <w:r w:rsidRPr="00A1781D">
        <w:rPr>
          <w:b/>
          <w:sz w:val="18"/>
          <w:szCs w:val="18"/>
        </w:rPr>
        <w:t xml:space="preserve"> ф. 0503192</w:t>
      </w:r>
      <w:r w:rsidR="00874744" w:rsidRPr="00A1781D">
        <w:rPr>
          <w:b/>
          <w:sz w:val="18"/>
          <w:szCs w:val="18"/>
        </w:rPr>
        <w:t>)</w:t>
      </w:r>
      <w:bookmarkEnd w:id="743"/>
    </w:p>
    <w:p w:rsidR="00004F56" w:rsidRPr="00A1781D" w:rsidRDefault="00004F56" w:rsidP="00A13998">
      <w:pPr>
        <w:rPr>
          <w:sz w:val="18"/>
          <w:szCs w:val="18"/>
        </w:rPr>
      </w:pPr>
    </w:p>
    <w:tbl>
      <w:tblPr>
        <w:tblW w:w="1059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693"/>
        <w:gridCol w:w="2160"/>
        <w:gridCol w:w="720"/>
        <w:gridCol w:w="680"/>
        <w:gridCol w:w="2340"/>
        <w:gridCol w:w="700"/>
        <w:gridCol w:w="2800"/>
      </w:tblGrid>
      <w:tr w:rsidR="003A726F" w:rsidRPr="00A1781D" w:rsidTr="00FF325E">
        <w:trPr>
          <w:trHeight w:val="658"/>
          <w:tblHeader/>
        </w:trPr>
        <w:tc>
          <w:tcPr>
            <w:tcW w:w="500" w:type="dxa"/>
          </w:tcPr>
          <w:p w:rsidR="003A726F" w:rsidRPr="00A1781D" w:rsidRDefault="003A726F" w:rsidP="00FF32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693" w:type="dxa"/>
          </w:tcPr>
          <w:p w:rsidR="003A726F" w:rsidRPr="00A1781D" w:rsidRDefault="003A726F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2160" w:type="dxa"/>
          </w:tcPr>
          <w:p w:rsidR="003A726F" w:rsidRPr="00A1781D" w:rsidRDefault="003A726F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20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80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340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0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800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</w:p>
        </w:tc>
      </w:tr>
      <w:tr w:rsidR="003A726F" w:rsidRPr="00A1781D" w:rsidTr="00FF325E">
        <w:tc>
          <w:tcPr>
            <w:tcW w:w="500" w:type="dxa"/>
          </w:tcPr>
          <w:p w:rsidR="003A726F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3A726F" w:rsidRPr="00A1781D" w:rsidRDefault="003A726F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3A726F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обязательству</w:t>
            </w:r>
          </w:p>
        </w:tc>
        <w:tc>
          <w:tcPr>
            <w:tcW w:w="720" w:type="dxa"/>
          </w:tcPr>
          <w:p w:rsidR="003A726F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6,8,9,10,11,14</w:t>
            </w:r>
          </w:p>
        </w:tc>
        <w:tc>
          <w:tcPr>
            <w:tcW w:w="680" w:type="dxa"/>
          </w:tcPr>
          <w:p w:rsidR="003A726F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3A726F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строк, формирующих строку «Итого по обязательству»</w:t>
            </w:r>
          </w:p>
        </w:tc>
        <w:tc>
          <w:tcPr>
            <w:tcW w:w="700" w:type="dxa"/>
          </w:tcPr>
          <w:p w:rsidR="003A726F" w:rsidRPr="00A1781D" w:rsidRDefault="003A726F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3A726F" w:rsidRPr="00A1781D" w:rsidRDefault="002B69B5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«Итого по обязательству» не соответствует сумме  строк, ее формирующи</w:t>
            </w:r>
            <w:proofErr w:type="gramStart"/>
            <w:r w:rsidRPr="00A1781D">
              <w:rPr>
                <w:sz w:val="18"/>
                <w:szCs w:val="18"/>
              </w:rPr>
              <w:t>х–</w:t>
            </w:r>
            <w:proofErr w:type="gramEnd"/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контрагенту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6,8,9,10,11,14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строк, формирующих строку «Итого по контрагенту»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«Итого по контрагенту» не соответствует сумме  строк, ее формирующи</w:t>
            </w:r>
            <w:proofErr w:type="gramStart"/>
            <w:r w:rsidRPr="00A1781D">
              <w:rPr>
                <w:sz w:val="18"/>
                <w:szCs w:val="18"/>
              </w:rPr>
              <w:t>х–</w:t>
            </w:r>
            <w:proofErr w:type="gramEnd"/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20" w:type="dxa"/>
          </w:tcPr>
          <w:p w:rsidR="002B69B5" w:rsidRPr="00A1781D" w:rsidRDefault="002B69B5" w:rsidP="002E673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8,9,10,11,14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контрагенту»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2B69B5" w:rsidRPr="00A1781D" w:rsidRDefault="002B69B5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«Всего» не соответствует сумме  строк «Итого по контрагенту» –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8,9,10,11,14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«в том числе по кодам счетов»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«Всего» не соответствует сумме  строк «в том числе по кодам счетов» –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="00C67D38"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800" w:type="dxa"/>
          </w:tcPr>
          <w:p w:rsidR="002B69B5" w:rsidRPr="00A1781D" w:rsidRDefault="002B69B5" w:rsidP="00BA5A1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графы </w:t>
            </w:r>
            <w:r w:rsidR="007D5131">
              <w:rPr>
                <w:sz w:val="18"/>
                <w:szCs w:val="18"/>
              </w:rPr>
              <w:t>9</w:t>
            </w:r>
            <w:r w:rsidR="007D5131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превышает показатель графы </w:t>
            </w:r>
            <w:r w:rsidR="007D5131">
              <w:rPr>
                <w:sz w:val="18"/>
                <w:szCs w:val="18"/>
              </w:rPr>
              <w:t>8</w:t>
            </w:r>
            <w:r w:rsidR="007D5131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="00C67D38"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800" w:type="dxa"/>
          </w:tcPr>
          <w:p w:rsidR="002B69B5" w:rsidRPr="00A1781D" w:rsidRDefault="002B69B5" w:rsidP="00BA5A1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графы </w:t>
            </w:r>
            <w:r w:rsidR="007D5131">
              <w:rPr>
                <w:sz w:val="18"/>
                <w:szCs w:val="18"/>
              </w:rPr>
              <w:t>11</w:t>
            </w:r>
            <w:r w:rsidR="007D5131" w:rsidRPr="00A1781D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 xml:space="preserve">превышает показатель графы </w:t>
            </w:r>
            <w:r w:rsidR="007D5131">
              <w:rPr>
                <w:sz w:val="18"/>
                <w:szCs w:val="18"/>
              </w:rPr>
              <w:t>10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</w:tr>
      <w:tr w:rsidR="00CC1E62" w:rsidRPr="00A1781D" w:rsidTr="00FF325E">
        <w:tc>
          <w:tcPr>
            <w:tcW w:w="500" w:type="dxa"/>
          </w:tcPr>
          <w:p w:rsidR="00CC1E62" w:rsidRPr="00A1781D" w:rsidRDefault="00D10928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</w:tcPr>
          <w:p w:rsidR="00CC1E62" w:rsidRPr="00A1781D" w:rsidRDefault="00CC1E62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C1E62" w:rsidRPr="00A1781D" w:rsidRDefault="00CC1E62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обязательству</w:t>
            </w:r>
          </w:p>
        </w:tc>
        <w:tc>
          <w:tcPr>
            <w:tcW w:w="720" w:type="dxa"/>
          </w:tcPr>
          <w:p w:rsidR="00CC1E62" w:rsidRPr="00A1781D" w:rsidRDefault="007C42C4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80" w:type="dxa"/>
          </w:tcPr>
          <w:p w:rsidR="00CC1E62" w:rsidRPr="00A1781D" w:rsidRDefault="00CC1E62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&gt;=300</w:t>
            </w:r>
            <w:r w:rsidRPr="00A1781D">
              <w:rPr>
                <w:sz w:val="18"/>
                <w:szCs w:val="18"/>
              </w:rPr>
              <w:t> 0</w:t>
            </w:r>
            <w:r w:rsidRPr="00A1781D">
              <w:rPr>
                <w:sz w:val="18"/>
                <w:szCs w:val="18"/>
                <w:lang w:val="en-US"/>
              </w:rPr>
              <w:t>00</w:t>
            </w:r>
            <w:r w:rsidRPr="00A1781D">
              <w:rPr>
                <w:sz w:val="18"/>
                <w:szCs w:val="18"/>
              </w:rPr>
              <w:t> 000,00</w:t>
            </w:r>
          </w:p>
        </w:tc>
        <w:tc>
          <w:tcPr>
            <w:tcW w:w="2340" w:type="dxa"/>
          </w:tcPr>
          <w:p w:rsidR="00CC1E62" w:rsidRPr="00A1781D" w:rsidRDefault="00CC1E62" w:rsidP="00FF325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00" w:type="dxa"/>
          </w:tcPr>
          <w:p w:rsidR="00CC1E62" w:rsidRPr="00A1781D" w:rsidRDefault="00CC1E62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CC1E62" w:rsidRPr="00A1781D" w:rsidRDefault="00CC1E62" w:rsidP="0045008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формируется по </w:t>
            </w:r>
            <w:r w:rsidR="0045008B" w:rsidRPr="00A1781D">
              <w:rPr>
                <w:sz w:val="18"/>
                <w:szCs w:val="18"/>
              </w:rPr>
              <w:t>обязательству</w:t>
            </w:r>
            <w:r w:rsidRPr="00A1781D">
              <w:rPr>
                <w:sz w:val="18"/>
                <w:szCs w:val="18"/>
              </w:rPr>
              <w:t xml:space="preserve">, </w:t>
            </w:r>
            <w:r w:rsidR="0045008B" w:rsidRPr="00A1781D">
              <w:rPr>
                <w:sz w:val="18"/>
                <w:szCs w:val="18"/>
              </w:rPr>
              <w:t xml:space="preserve">остаток </w:t>
            </w:r>
            <w:r w:rsidRPr="00A1781D">
              <w:rPr>
                <w:sz w:val="18"/>
                <w:szCs w:val="18"/>
              </w:rPr>
              <w:t>сумм</w:t>
            </w:r>
            <w:r w:rsidR="0045008B" w:rsidRPr="00A1781D">
              <w:rPr>
                <w:sz w:val="18"/>
                <w:szCs w:val="18"/>
              </w:rPr>
              <w:t>ы дебиторской задолженности по</w:t>
            </w:r>
            <w:r w:rsidRPr="00A1781D">
              <w:rPr>
                <w:sz w:val="18"/>
                <w:szCs w:val="18"/>
              </w:rPr>
              <w:t xml:space="preserve"> которого превышает 300 000 000 руб.</w:t>
            </w:r>
          </w:p>
        </w:tc>
      </w:tr>
      <w:tr w:rsidR="006B533A" w:rsidRPr="00A1781D" w:rsidTr="00FF325E">
        <w:tc>
          <w:tcPr>
            <w:tcW w:w="500" w:type="dxa"/>
          </w:tcPr>
          <w:p w:rsidR="006B533A" w:rsidRPr="00A1781D" w:rsidRDefault="006B533A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93" w:type="dxa"/>
          </w:tcPr>
          <w:p w:rsidR="006B533A" w:rsidRPr="00A1781D" w:rsidRDefault="006B533A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6B533A" w:rsidRPr="00A1781D" w:rsidRDefault="006B533A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</w:t>
            </w:r>
            <w:r w:rsidR="00E737EF" w:rsidRPr="00A1781D">
              <w:rPr>
                <w:sz w:val="18"/>
                <w:szCs w:val="18"/>
              </w:rPr>
              <w:t>«</w:t>
            </w:r>
            <w:r w:rsidRPr="00A1781D">
              <w:rPr>
                <w:sz w:val="18"/>
                <w:szCs w:val="18"/>
              </w:rPr>
              <w:t>в том числе</w:t>
            </w:r>
            <w:r w:rsidR="00E737EF" w:rsidRPr="00A1781D">
              <w:rPr>
                <w:sz w:val="18"/>
                <w:szCs w:val="18"/>
              </w:rPr>
              <w:t xml:space="preserve"> по кодам счетов»</w:t>
            </w:r>
            <w:r w:rsidRPr="00A1781D">
              <w:rPr>
                <w:sz w:val="18"/>
                <w:szCs w:val="18"/>
              </w:rPr>
              <w:t xml:space="preserve"> по соответствующим кодам счетов счета 1206  </w:t>
            </w:r>
          </w:p>
        </w:tc>
        <w:tc>
          <w:tcPr>
            <w:tcW w:w="720" w:type="dxa"/>
          </w:tcPr>
          <w:p w:rsidR="006B533A" w:rsidRPr="00A1781D" w:rsidRDefault="006B533A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8-11, 14</w:t>
            </w:r>
          </w:p>
        </w:tc>
        <w:tc>
          <w:tcPr>
            <w:tcW w:w="680" w:type="dxa"/>
          </w:tcPr>
          <w:p w:rsidR="006B533A" w:rsidRPr="00A1781D" w:rsidRDefault="006B533A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6B533A" w:rsidRPr="00A1781D" w:rsidRDefault="006B533A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соответствующим номерам счетов счета 1206 хх 000</w:t>
            </w:r>
          </w:p>
        </w:tc>
        <w:tc>
          <w:tcPr>
            <w:tcW w:w="700" w:type="dxa"/>
          </w:tcPr>
          <w:p w:rsidR="006B533A" w:rsidRPr="00A1781D" w:rsidRDefault="006B533A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6B533A" w:rsidRPr="00A1781D" w:rsidRDefault="00E737EF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строке «в том числе по кодам счетов» по соответствующему коду счета 1206хх000 не соответствует детализированным данным по номеру счета 1206хх000 – </w:t>
            </w:r>
            <w:r w:rsidRPr="00A1781D">
              <w:rPr>
                <w:sz w:val="18"/>
                <w:szCs w:val="18"/>
              </w:rPr>
              <w:lastRenderedPageBreak/>
              <w:t>недопустимо</w:t>
            </w:r>
          </w:p>
        </w:tc>
      </w:tr>
      <w:tr w:rsidR="00FD14EC" w:rsidRPr="00A1781D" w:rsidTr="00FF325E">
        <w:tc>
          <w:tcPr>
            <w:tcW w:w="500" w:type="dxa"/>
          </w:tcPr>
          <w:p w:rsidR="00FD14EC" w:rsidRPr="00A1781D" w:rsidRDefault="00FD14EC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693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*(кроме строк «Итого по обязательству» и «Итого по контрагенту»)</w:t>
            </w:r>
          </w:p>
        </w:tc>
        <w:tc>
          <w:tcPr>
            <w:tcW w:w="720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680" w:type="dxa"/>
          </w:tcPr>
          <w:p w:rsidR="00FD14EC" w:rsidRPr="00A1781D" w:rsidRDefault="00FD14EC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FD14EC" w:rsidRPr="00A1781D" w:rsidRDefault="00FD14EC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1, 2, 3, 4, 5</w:t>
            </w:r>
          </w:p>
        </w:tc>
        <w:tc>
          <w:tcPr>
            <w:tcW w:w="700" w:type="dxa"/>
          </w:tcPr>
          <w:p w:rsidR="00FD14EC" w:rsidRPr="00A1781D" w:rsidRDefault="00FD14EC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15 указаны значения, отличные  от 1 до 5 - недопустимо</w:t>
            </w:r>
          </w:p>
        </w:tc>
      </w:tr>
      <w:tr w:rsidR="00FD14EC" w:rsidRPr="00A1781D" w:rsidTr="00FF325E">
        <w:tc>
          <w:tcPr>
            <w:tcW w:w="500" w:type="dxa"/>
          </w:tcPr>
          <w:p w:rsidR="00FD14EC" w:rsidRPr="00A1781D" w:rsidRDefault="00FD14EC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*(кроме строк «Итого по обязательству» и «Итого по контрагенту»)</w:t>
            </w:r>
          </w:p>
        </w:tc>
        <w:tc>
          <w:tcPr>
            <w:tcW w:w="720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</w:tcPr>
          <w:p w:rsidR="00FD14EC" w:rsidRPr="00A1781D" w:rsidRDefault="00FD14EC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FD14EC" w:rsidRPr="00A1781D" w:rsidRDefault="00FD14EC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1.1, 1.2, 1.3, 1.4, 1.5, 2.1, 2.2, 2.3, 2.4, 2.5, 2.6, 2.7, 3.1, 3.2, 3.3, 3.4, 3.5, 3.6, 3.7, 4.1, 4.2, 4.3, 5.1, 5.2</w:t>
            </w:r>
          </w:p>
        </w:tc>
        <w:tc>
          <w:tcPr>
            <w:tcW w:w="700" w:type="dxa"/>
          </w:tcPr>
          <w:p w:rsidR="00FD14EC" w:rsidRPr="00A1781D" w:rsidRDefault="00FD14EC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15 указаны значения, отличные от 1.1, 1.2, 1.3, 1.4, 1.5, 2.1, 2.2, 2.3, 2.4, 2.5, 2.6, 2.7, 3.1, 3.2, 3.3, 3.4, 3.5, 3.6, 3.7, 4.1, 4.2, 4.3, 5.1, 5.2 - недопустимо</w:t>
            </w:r>
          </w:p>
        </w:tc>
      </w:tr>
      <w:tr w:rsidR="00FD14EC" w:rsidRPr="00A1781D" w:rsidTr="00FF325E">
        <w:tc>
          <w:tcPr>
            <w:tcW w:w="500" w:type="dxa"/>
          </w:tcPr>
          <w:p w:rsidR="00FD14EC" w:rsidRPr="00A1781D" w:rsidRDefault="00FD14EC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  <w:r w:rsidR="006E6233" w:rsidRPr="00A1781D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5A55B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FD14EC" w:rsidRPr="00A1781D" w:rsidRDefault="00FD14EC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</w:p>
        </w:tc>
        <w:tc>
          <w:tcPr>
            <w:tcW w:w="680" w:type="dxa"/>
          </w:tcPr>
          <w:p w:rsidR="00FD14EC" w:rsidRPr="00A1781D" w:rsidRDefault="00015ADC" w:rsidP="00CC1E6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Если</w:t>
            </w:r>
            <w:r w:rsidR="00FD14EC" w:rsidRPr="00A1781D">
              <w:rPr>
                <w:sz w:val="18"/>
                <w:szCs w:val="18"/>
              </w:rPr>
              <w:t>= 0</w:t>
            </w:r>
          </w:p>
        </w:tc>
        <w:tc>
          <w:tcPr>
            <w:tcW w:w="2340" w:type="dxa"/>
          </w:tcPr>
          <w:p w:rsidR="00FD14EC" w:rsidRPr="00A1781D" w:rsidRDefault="00FD14EC" w:rsidP="002352E6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FD14EC" w:rsidRPr="00A1781D" w:rsidRDefault="00FD14EC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Отсутствует плановая задолженность на конец следующего отчетного периода – требуется пояснение</w:t>
            </w:r>
          </w:p>
        </w:tc>
      </w:tr>
    </w:tbl>
    <w:p w:rsidR="00004F56" w:rsidRPr="00A1781D" w:rsidRDefault="00004F56" w:rsidP="00A13998">
      <w:pPr>
        <w:rPr>
          <w:sz w:val="18"/>
          <w:szCs w:val="18"/>
        </w:rPr>
      </w:pPr>
    </w:p>
    <w:p w:rsidR="002B69B5" w:rsidRPr="00A1781D" w:rsidRDefault="00CC5C9A" w:rsidP="00CC5C9A">
      <w:pPr>
        <w:pStyle w:val="1"/>
        <w:numPr>
          <w:ilvl w:val="0"/>
          <w:numId w:val="0"/>
        </w:numPr>
        <w:jc w:val="both"/>
        <w:rPr>
          <w:b/>
          <w:sz w:val="18"/>
          <w:szCs w:val="18"/>
        </w:rPr>
      </w:pPr>
      <w:bookmarkStart w:id="744" w:name="_Toc506404014"/>
      <w:r w:rsidRPr="00A1781D">
        <w:rPr>
          <w:b/>
          <w:sz w:val="18"/>
          <w:szCs w:val="18"/>
        </w:rPr>
        <w:t>24</w:t>
      </w:r>
      <w:r w:rsidR="002B69B5" w:rsidRPr="00A1781D">
        <w:rPr>
          <w:b/>
          <w:sz w:val="18"/>
          <w:szCs w:val="18"/>
        </w:rPr>
        <w:t>. Расшифровка дебиторской задолженности по субсидиям организациям, предоставленным в соответствии абзацем ___ пункта ___ статьи ___ БК РФ</w:t>
      </w:r>
      <w:r w:rsidR="00874744" w:rsidRPr="00A1781D">
        <w:rPr>
          <w:b/>
          <w:sz w:val="18"/>
          <w:szCs w:val="18"/>
        </w:rPr>
        <w:t xml:space="preserve"> </w:t>
      </w:r>
      <w:r w:rsidR="005E5C44" w:rsidRPr="00A1781D">
        <w:rPr>
          <w:b/>
          <w:sz w:val="18"/>
          <w:szCs w:val="18"/>
        </w:rPr>
        <w:t>(</w:t>
      </w:r>
      <w:r w:rsidR="00B9073A" w:rsidRPr="00A1781D">
        <w:rPr>
          <w:b/>
          <w:sz w:val="18"/>
          <w:szCs w:val="18"/>
        </w:rPr>
        <w:t>ф. 0503193</w:t>
      </w:r>
      <w:r w:rsidR="005E5C44" w:rsidRPr="00A1781D">
        <w:rPr>
          <w:b/>
          <w:sz w:val="18"/>
          <w:szCs w:val="18"/>
        </w:rPr>
        <w:t>)</w:t>
      </w:r>
      <w:r w:rsidR="00B9073A" w:rsidRPr="00A1781D">
        <w:rPr>
          <w:b/>
          <w:sz w:val="18"/>
          <w:szCs w:val="18"/>
        </w:rPr>
        <w:t xml:space="preserve"> </w:t>
      </w:r>
      <w:r w:rsidR="00874744" w:rsidRPr="00A1781D">
        <w:rPr>
          <w:b/>
          <w:sz w:val="18"/>
          <w:szCs w:val="18"/>
        </w:rPr>
        <w:t>(</w:t>
      </w:r>
      <w:r w:rsidR="005E5C44" w:rsidRPr="00A1781D">
        <w:rPr>
          <w:b/>
          <w:sz w:val="18"/>
          <w:szCs w:val="18"/>
        </w:rPr>
        <w:t>далее – Расшифровка ф. 0503193</w:t>
      </w:r>
      <w:r w:rsidR="00874744" w:rsidRPr="00A1781D">
        <w:rPr>
          <w:b/>
          <w:sz w:val="18"/>
          <w:szCs w:val="18"/>
        </w:rPr>
        <w:t>)</w:t>
      </w:r>
      <w:bookmarkEnd w:id="744"/>
    </w:p>
    <w:p w:rsidR="002B69B5" w:rsidRPr="00A1781D" w:rsidRDefault="002B69B5" w:rsidP="002B69B5">
      <w:pPr>
        <w:rPr>
          <w:sz w:val="18"/>
          <w:szCs w:val="18"/>
        </w:rPr>
      </w:pPr>
    </w:p>
    <w:tbl>
      <w:tblPr>
        <w:tblW w:w="10593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693"/>
        <w:gridCol w:w="2160"/>
        <w:gridCol w:w="720"/>
        <w:gridCol w:w="680"/>
        <w:gridCol w:w="2340"/>
        <w:gridCol w:w="700"/>
        <w:gridCol w:w="2800"/>
      </w:tblGrid>
      <w:tr w:rsidR="002B69B5" w:rsidRPr="00A1781D" w:rsidTr="00FF325E">
        <w:trPr>
          <w:trHeight w:val="658"/>
          <w:tblHeader/>
        </w:trPr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216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80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обязательству</w:t>
            </w:r>
          </w:p>
        </w:tc>
        <w:tc>
          <w:tcPr>
            <w:tcW w:w="720" w:type="dxa"/>
          </w:tcPr>
          <w:p w:rsidR="002B69B5" w:rsidRPr="00A1781D" w:rsidRDefault="002B69B5" w:rsidP="002352E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5,7, 8,9, 10,11,12, 15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строк, формирующих строку «Итого по обязательству»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«Итого по обязательству» не соответствует сумме  строк, ее формирующи</w:t>
            </w:r>
            <w:proofErr w:type="gramStart"/>
            <w:r w:rsidRPr="00A1781D">
              <w:rPr>
                <w:sz w:val="18"/>
                <w:szCs w:val="18"/>
              </w:rPr>
              <w:t>х–</w:t>
            </w:r>
            <w:proofErr w:type="gramEnd"/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контрагенту</w:t>
            </w:r>
          </w:p>
        </w:tc>
        <w:tc>
          <w:tcPr>
            <w:tcW w:w="72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5,7, 8,9, 10,11,12, 15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строк, формирующих строку «Итого по контрагенту»</w:t>
            </w:r>
          </w:p>
        </w:tc>
        <w:tc>
          <w:tcPr>
            <w:tcW w:w="7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«Итого по контрагенту» не соответствует сумме  строк, ее формирующи</w:t>
            </w:r>
            <w:proofErr w:type="gramStart"/>
            <w:r w:rsidRPr="00A1781D">
              <w:rPr>
                <w:sz w:val="18"/>
                <w:szCs w:val="18"/>
              </w:rPr>
              <w:t>х–</w:t>
            </w:r>
            <w:proofErr w:type="gramEnd"/>
            <w:r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C67D38" w:rsidRPr="00A1781D" w:rsidTr="00FF325E">
        <w:tc>
          <w:tcPr>
            <w:tcW w:w="500" w:type="dxa"/>
          </w:tcPr>
          <w:p w:rsidR="00C67D38" w:rsidRPr="00A1781D" w:rsidRDefault="00C67D38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C67D38" w:rsidRPr="00A1781D" w:rsidRDefault="00C67D38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67D38" w:rsidRPr="00A1781D" w:rsidRDefault="00C67D38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20" w:type="dxa"/>
          </w:tcPr>
          <w:p w:rsidR="00C67D38" w:rsidRPr="00A1781D" w:rsidRDefault="00C67D38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7, 8,9, 10,11,12, 15</w:t>
            </w:r>
          </w:p>
        </w:tc>
        <w:tc>
          <w:tcPr>
            <w:tcW w:w="68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контрагенту»</w:t>
            </w:r>
          </w:p>
        </w:tc>
        <w:tc>
          <w:tcPr>
            <w:tcW w:w="70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«Всего» не соответствует сумме  строк «Итого по контрагенту» – недопустимо</w:t>
            </w:r>
          </w:p>
        </w:tc>
      </w:tr>
      <w:tr w:rsidR="00C67D38" w:rsidRPr="00A1781D" w:rsidTr="00FF325E">
        <w:tc>
          <w:tcPr>
            <w:tcW w:w="500" w:type="dxa"/>
          </w:tcPr>
          <w:p w:rsidR="00C67D38" w:rsidRPr="00A1781D" w:rsidRDefault="00C67D38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693" w:type="dxa"/>
          </w:tcPr>
          <w:p w:rsidR="00C67D38" w:rsidRPr="00A1781D" w:rsidRDefault="00C67D38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C67D38" w:rsidRPr="00A1781D" w:rsidRDefault="00C67D38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720" w:type="dxa"/>
          </w:tcPr>
          <w:p w:rsidR="00C67D38" w:rsidRPr="00A1781D" w:rsidRDefault="00C67D38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7, 8,9, 10,11,12, 15</w:t>
            </w:r>
          </w:p>
        </w:tc>
        <w:tc>
          <w:tcPr>
            <w:tcW w:w="68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«в том числе по кодам счетов»</w:t>
            </w:r>
          </w:p>
        </w:tc>
        <w:tc>
          <w:tcPr>
            <w:tcW w:w="70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C67D38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«Всего» не соответствует сумме  строк «в том числе по кодам счетов» –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2B69B5" w:rsidRPr="00A1781D" w:rsidRDefault="00C67D38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="00C67D38"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2B69B5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2800" w:type="dxa"/>
          </w:tcPr>
          <w:p w:rsidR="002B69B5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графы 7 превышает показатель графы 8</w:t>
            </w:r>
            <w:r w:rsidR="002B69B5" w:rsidRPr="00A1781D">
              <w:rPr>
                <w:sz w:val="18"/>
                <w:szCs w:val="18"/>
              </w:rPr>
              <w:t xml:space="preserve"> </w:t>
            </w:r>
            <w:r w:rsidR="00E737EF" w:rsidRPr="00A1781D">
              <w:rPr>
                <w:sz w:val="18"/>
                <w:szCs w:val="18"/>
              </w:rPr>
              <w:t>–</w:t>
            </w:r>
            <w:r w:rsidR="002B69B5"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2B69B5" w:rsidRPr="00A1781D" w:rsidTr="00FF325E">
        <w:tc>
          <w:tcPr>
            <w:tcW w:w="500" w:type="dxa"/>
          </w:tcPr>
          <w:p w:rsidR="002B69B5" w:rsidRPr="00A1781D" w:rsidRDefault="002B69B5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693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2B69B5" w:rsidRPr="00A1781D" w:rsidRDefault="002B69B5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2B69B5" w:rsidRPr="00A1781D" w:rsidRDefault="00C67D38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8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="00C67D38"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2B69B5" w:rsidRPr="00A1781D" w:rsidRDefault="002B69B5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2B69B5" w:rsidRPr="00A1781D" w:rsidRDefault="00C67D38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10+ 12</w:t>
            </w:r>
          </w:p>
        </w:tc>
        <w:tc>
          <w:tcPr>
            <w:tcW w:w="2800" w:type="dxa"/>
          </w:tcPr>
          <w:p w:rsidR="002B69B5" w:rsidRPr="00A1781D" w:rsidRDefault="00C67D38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графы 9 превышает показатель графы 10+12</w:t>
            </w:r>
            <w:r w:rsidR="002B69B5" w:rsidRPr="00A1781D">
              <w:rPr>
                <w:sz w:val="18"/>
                <w:szCs w:val="18"/>
              </w:rPr>
              <w:t xml:space="preserve"> </w:t>
            </w:r>
            <w:r w:rsidR="00E737EF" w:rsidRPr="00A1781D">
              <w:rPr>
                <w:sz w:val="18"/>
                <w:szCs w:val="18"/>
              </w:rPr>
              <w:t>–</w:t>
            </w:r>
            <w:r w:rsidR="002B69B5" w:rsidRPr="00A1781D">
              <w:rPr>
                <w:sz w:val="18"/>
                <w:szCs w:val="18"/>
              </w:rPr>
              <w:t xml:space="preserve"> недопустимо</w:t>
            </w:r>
          </w:p>
        </w:tc>
      </w:tr>
      <w:tr w:rsidR="00874744" w:rsidRPr="00A1781D" w:rsidTr="00FF325E">
        <w:tc>
          <w:tcPr>
            <w:tcW w:w="500" w:type="dxa"/>
          </w:tcPr>
          <w:p w:rsidR="00874744" w:rsidRPr="00A1781D" w:rsidRDefault="00874744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693" w:type="dxa"/>
          </w:tcPr>
          <w:p w:rsidR="00874744" w:rsidRPr="00A1781D" w:rsidRDefault="00874744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874744" w:rsidRPr="00A1781D" w:rsidRDefault="00874744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874744" w:rsidRPr="00A1781D" w:rsidRDefault="00874744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680" w:type="dxa"/>
          </w:tcPr>
          <w:p w:rsidR="00874744" w:rsidRPr="00A1781D" w:rsidRDefault="00874744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874744" w:rsidRPr="00A1781D" w:rsidRDefault="00874744" w:rsidP="00FF325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700" w:type="dxa"/>
          </w:tcPr>
          <w:p w:rsidR="00874744" w:rsidRPr="00A1781D" w:rsidRDefault="00874744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80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графы 11 превышает показатель графы 12 – недопустимо</w:t>
            </w:r>
          </w:p>
        </w:tc>
      </w:tr>
      <w:tr w:rsidR="00E737EF" w:rsidRPr="00A1781D" w:rsidTr="00FF325E">
        <w:tc>
          <w:tcPr>
            <w:tcW w:w="500" w:type="dxa"/>
          </w:tcPr>
          <w:p w:rsidR="00E737EF" w:rsidRPr="00A1781D" w:rsidRDefault="00E737EF" w:rsidP="00FF325E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693" w:type="dxa"/>
          </w:tcPr>
          <w:p w:rsidR="00E737EF" w:rsidRPr="00A1781D" w:rsidRDefault="00E737EF" w:rsidP="00FF32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E737EF" w:rsidRPr="00A1781D" w:rsidRDefault="00E737E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«в том числе по кодам счетов» по соответствующим кодам счетов счета 1206  </w:t>
            </w:r>
          </w:p>
        </w:tc>
        <w:tc>
          <w:tcPr>
            <w:tcW w:w="720" w:type="dxa"/>
          </w:tcPr>
          <w:p w:rsidR="00E737EF" w:rsidRPr="00A1781D" w:rsidRDefault="00E737EF" w:rsidP="00FF325E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7-12, 15</w:t>
            </w:r>
          </w:p>
        </w:tc>
        <w:tc>
          <w:tcPr>
            <w:tcW w:w="680" w:type="dxa"/>
          </w:tcPr>
          <w:p w:rsidR="00E737EF" w:rsidRPr="00A1781D" w:rsidRDefault="00E737EF" w:rsidP="00FF325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E737EF" w:rsidRPr="00A1781D" w:rsidRDefault="00E737EF" w:rsidP="00FF325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соответствующим номерам счетов счета 1206 хх 000</w:t>
            </w:r>
          </w:p>
        </w:tc>
        <w:tc>
          <w:tcPr>
            <w:tcW w:w="700" w:type="dxa"/>
          </w:tcPr>
          <w:p w:rsidR="00E737EF" w:rsidRPr="00A1781D" w:rsidRDefault="00E737EF" w:rsidP="00CC1E62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E737EF" w:rsidRPr="00A1781D" w:rsidRDefault="00E737EF" w:rsidP="00C67D3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строке «в том числе по кодам счетов» по соответствующему коду счета 1206хх000 не соответствует детализированным данным по номеру счета 1206хх000 – недопустимо</w:t>
            </w:r>
          </w:p>
        </w:tc>
      </w:tr>
      <w:tr w:rsidR="00874744" w:rsidRPr="00A1781D" w:rsidTr="00AB12D5">
        <w:tc>
          <w:tcPr>
            <w:tcW w:w="500" w:type="dxa"/>
          </w:tcPr>
          <w:p w:rsidR="00874744" w:rsidRPr="00A1781D" w:rsidRDefault="00874744" w:rsidP="00AB12D5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93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68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234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Показатель </w:t>
            </w:r>
            <w:proofErr w:type="spellStart"/>
            <w:r w:rsidRPr="00A1781D">
              <w:rPr>
                <w:sz w:val="18"/>
                <w:szCs w:val="18"/>
              </w:rPr>
              <w:t>гр</w:t>
            </w:r>
            <w:proofErr w:type="spellEnd"/>
            <w:r w:rsidRPr="00A1781D">
              <w:rPr>
                <w:sz w:val="18"/>
                <w:szCs w:val="18"/>
              </w:rPr>
              <w:t xml:space="preserve"> 5 меньше либо равен  нулю - недопустимо</w:t>
            </w:r>
          </w:p>
        </w:tc>
      </w:tr>
      <w:tr w:rsidR="00403AAA" w:rsidRPr="00A1781D" w:rsidTr="00AB12D5">
        <w:tc>
          <w:tcPr>
            <w:tcW w:w="500" w:type="dxa"/>
          </w:tcPr>
          <w:p w:rsidR="00403AAA" w:rsidRPr="00A1781D" w:rsidRDefault="00403AAA" w:rsidP="00AB12D5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10</w:t>
            </w:r>
          </w:p>
        </w:tc>
        <w:tc>
          <w:tcPr>
            <w:tcW w:w="693" w:type="dxa"/>
          </w:tcPr>
          <w:p w:rsidR="00403AAA" w:rsidRPr="00A1781D" w:rsidRDefault="00403AAA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403AAA" w:rsidRPr="00A1781D" w:rsidRDefault="00B8215F" w:rsidP="0094033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</w:t>
            </w:r>
            <w:r w:rsidR="005D0267" w:rsidRPr="00A1781D">
              <w:rPr>
                <w:sz w:val="18"/>
                <w:szCs w:val="18"/>
              </w:rPr>
              <w:t xml:space="preserve"> строке «Итого по обязательству» </w:t>
            </w:r>
            <w:r w:rsidR="00940337" w:rsidRPr="00A1781D">
              <w:rPr>
                <w:sz w:val="18"/>
                <w:szCs w:val="18"/>
              </w:rPr>
              <w:t xml:space="preserve">сформированный по номерам счетов  </w:t>
            </w:r>
            <w:r w:rsidR="00EB7AC7" w:rsidRPr="00A1781D">
              <w:rPr>
                <w:sz w:val="18"/>
                <w:szCs w:val="18"/>
              </w:rPr>
              <w:t xml:space="preserve">120641000 по КВР </w:t>
            </w:r>
            <w:r w:rsidR="00EA101D" w:rsidRPr="00A1781D">
              <w:rPr>
                <w:sz w:val="18"/>
                <w:szCs w:val="18"/>
              </w:rPr>
              <w:t>61х, 62х</w:t>
            </w:r>
          </w:p>
        </w:tc>
        <w:tc>
          <w:tcPr>
            <w:tcW w:w="720" w:type="dxa"/>
          </w:tcPr>
          <w:p w:rsidR="00403AAA" w:rsidRPr="00A1781D" w:rsidRDefault="00B8215F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680" w:type="dxa"/>
          </w:tcPr>
          <w:p w:rsidR="00403AAA" w:rsidRPr="00A1781D" w:rsidRDefault="00403AAA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&gt;=300</w:t>
            </w:r>
            <w:r w:rsidRPr="00A1781D">
              <w:rPr>
                <w:sz w:val="18"/>
                <w:szCs w:val="18"/>
              </w:rPr>
              <w:t> 0</w:t>
            </w:r>
            <w:r w:rsidRPr="00A1781D">
              <w:rPr>
                <w:sz w:val="18"/>
                <w:szCs w:val="18"/>
                <w:lang w:val="en-US"/>
              </w:rPr>
              <w:t>00</w:t>
            </w:r>
            <w:r w:rsidRPr="00A1781D">
              <w:rPr>
                <w:sz w:val="18"/>
                <w:szCs w:val="18"/>
              </w:rPr>
              <w:t> 000,00</w:t>
            </w:r>
          </w:p>
        </w:tc>
        <w:tc>
          <w:tcPr>
            <w:tcW w:w="2340" w:type="dxa"/>
          </w:tcPr>
          <w:p w:rsidR="00403AAA" w:rsidRPr="00A1781D" w:rsidRDefault="00403AAA" w:rsidP="00AB12D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403AAA" w:rsidRPr="00A1781D" w:rsidRDefault="00403AAA" w:rsidP="00AB12D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403AAA" w:rsidRPr="00A1781D" w:rsidRDefault="00403AAA" w:rsidP="00A25FF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формируется по </w:t>
            </w:r>
            <w:r w:rsidR="00A25FF4" w:rsidRPr="00A1781D">
              <w:rPr>
                <w:sz w:val="18"/>
                <w:szCs w:val="18"/>
              </w:rPr>
              <w:t xml:space="preserve">каждой </w:t>
            </w:r>
            <w:r w:rsidR="00EB7AC7" w:rsidRPr="00A1781D">
              <w:rPr>
                <w:sz w:val="18"/>
                <w:szCs w:val="18"/>
              </w:rPr>
              <w:t>субсид</w:t>
            </w:r>
            <w:proofErr w:type="gramStart"/>
            <w:r w:rsidR="00EB7AC7" w:rsidRPr="00A1781D">
              <w:rPr>
                <w:sz w:val="18"/>
                <w:szCs w:val="18"/>
              </w:rPr>
              <w:t>и</w:t>
            </w:r>
            <w:r w:rsidR="00A25FF4" w:rsidRPr="00A1781D">
              <w:rPr>
                <w:sz w:val="18"/>
                <w:szCs w:val="18"/>
              </w:rPr>
              <w:t>и</w:t>
            </w:r>
            <w:r w:rsidR="00EB7AC7" w:rsidRPr="00A1781D">
              <w:rPr>
                <w:sz w:val="18"/>
                <w:szCs w:val="18"/>
              </w:rPr>
              <w:t xml:space="preserve"> АУ</w:t>
            </w:r>
            <w:proofErr w:type="gramEnd"/>
            <w:r w:rsidR="00EB7AC7" w:rsidRPr="00A1781D">
              <w:rPr>
                <w:sz w:val="18"/>
                <w:szCs w:val="18"/>
              </w:rPr>
              <w:t xml:space="preserve">/БУ, остатки дебиторской задолженности по которым </w:t>
            </w:r>
            <w:r w:rsidR="007C42C4" w:rsidRPr="00A1781D">
              <w:rPr>
                <w:sz w:val="18"/>
                <w:szCs w:val="18"/>
              </w:rPr>
              <w:t xml:space="preserve">на отчетную дату </w:t>
            </w:r>
            <w:r w:rsidRPr="00A1781D">
              <w:rPr>
                <w:sz w:val="18"/>
                <w:szCs w:val="18"/>
              </w:rPr>
              <w:t>превыша</w:t>
            </w:r>
            <w:r w:rsidR="00EB7AC7" w:rsidRPr="00A1781D">
              <w:rPr>
                <w:sz w:val="18"/>
                <w:szCs w:val="18"/>
              </w:rPr>
              <w:t>ю</w:t>
            </w:r>
            <w:r w:rsidRPr="00A1781D">
              <w:rPr>
                <w:sz w:val="18"/>
                <w:szCs w:val="18"/>
              </w:rPr>
              <w:t>т 300 000 000 руб.</w:t>
            </w:r>
          </w:p>
        </w:tc>
      </w:tr>
      <w:tr w:rsidR="00FD14EC" w:rsidRPr="00A1781D" w:rsidTr="00AB12D5">
        <w:tc>
          <w:tcPr>
            <w:tcW w:w="500" w:type="dxa"/>
          </w:tcPr>
          <w:p w:rsidR="00FD14EC" w:rsidRPr="00A1781D" w:rsidRDefault="00FD14EC" w:rsidP="00AB12D5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</w:tcPr>
          <w:p w:rsidR="00FD14EC" w:rsidRPr="00A1781D" w:rsidRDefault="00FD14EC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94033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*(кроме строк «Итого по обязательству» и «Итого по контрагенту»)</w:t>
            </w:r>
          </w:p>
        </w:tc>
        <w:tc>
          <w:tcPr>
            <w:tcW w:w="720" w:type="dxa"/>
          </w:tcPr>
          <w:p w:rsidR="00FD14EC" w:rsidRPr="00A1781D" w:rsidRDefault="00FD14EC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</w:tcPr>
          <w:p w:rsidR="00FD14EC" w:rsidRPr="00A1781D" w:rsidRDefault="00FD14EC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1, 2, 3, 4, 5</w:t>
            </w:r>
          </w:p>
        </w:tc>
        <w:tc>
          <w:tcPr>
            <w:tcW w:w="70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A25FF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16 указаны значения, отличные  от 1 до 5 - недопустимо</w:t>
            </w:r>
          </w:p>
        </w:tc>
      </w:tr>
      <w:tr w:rsidR="00FD14EC" w:rsidRPr="00A1781D" w:rsidTr="00AB12D5">
        <w:tc>
          <w:tcPr>
            <w:tcW w:w="500" w:type="dxa"/>
          </w:tcPr>
          <w:p w:rsidR="00FD14EC" w:rsidRPr="00A1781D" w:rsidRDefault="00FD14EC" w:rsidP="00AB12D5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12</w:t>
            </w:r>
          </w:p>
        </w:tc>
        <w:tc>
          <w:tcPr>
            <w:tcW w:w="693" w:type="dxa"/>
          </w:tcPr>
          <w:p w:rsidR="00FD14EC" w:rsidRPr="00A1781D" w:rsidRDefault="00FD14EC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94033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*(кроме строк «Итого по обязательству» и «Итого по контрагенту»)</w:t>
            </w:r>
          </w:p>
        </w:tc>
        <w:tc>
          <w:tcPr>
            <w:tcW w:w="720" w:type="dxa"/>
          </w:tcPr>
          <w:p w:rsidR="00FD14EC" w:rsidRPr="00A1781D" w:rsidRDefault="00FD14EC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</w:t>
            </w:r>
          </w:p>
        </w:tc>
        <w:tc>
          <w:tcPr>
            <w:tcW w:w="680" w:type="dxa"/>
          </w:tcPr>
          <w:p w:rsidR="00FD14EC" w:rsidRPr="00A1781D" w:rsidRDefault="00FD14EC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34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1.1, 1.2, 1.3, 1.4, 1.5, 1.6, 2.1, 2.2, 2.3, 2.4, 2.5, 2.6, 2.7, 2.8, 2.9, 3.1, 3.2, 3.3, 3.4, 3.5, 3.6, 3.7, 3.8, 4.1, </w:t>
            </w:r>
            <w:r w:rsidRPr="00A1781D">
              <w:rPr>
                <w:sz w:val="18"/>
                <w:szCs w:val="18"/>
              </w:rPr>
              <w:lastRenderedPageBreak/>
              <w:t>4.2, 4.3, 5.1, 5.2</w:t>
            </w:r>
          </w:p>
        </w:tc>
        <w:tc>
          <w:tcPr>
            <w:tcW w:w="70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A25FF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В графе 15 указаны значения, отличные от 1.1, 1.2, 1.3, 1.4, 1.5, 1.6, 2.1, 2.2, 2.3, 2.4, 2.5, 2.6, 2.7, 2.8, 2.9, 3.1, 3.2, 3.3, 3.4, 3.5, 3.6, </w:t>
            </w:r>
            <w:r w:rsidRPr="00A1781D">
              <w:rPr>
                <w:sz w:val="18"/>
                <w:szCs w:val="18"/>
              </w:rPr>
              <w:lastRenderedPageBreak/>
              <w:t>3.7, 3.8, 4.1, 4.2, 4.3, 5.1, 5.2 - недопустимо</w:t>
            </w:r>
          </w:p>
        </w:tc>
      </w:tr>
      <w:tr w:rsidR="00FD14EC" w:rsidRPr="00A1781D" w:rsidTr="00AB12D5">
        <w:tc>
          <w:tcPr>
            <w:tcW w:w="500" w:type="dxa"/>
          </w:tcPr>
          <w:p w:rsidR="00FD14EC" w:rsidRPr="00A1781D" w:rsidRDefault="00FD14EC" w:rsidP="00AC082D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1</w:t>
            </w:r>
            <w:r w:rsidR="006E6233" w:rsidRPr="00A1781D">
              <w:rPr>
                <w:sz w:val="18"/>
                <w:szCs w:val="18"/>
              </w:rPr>
              <w:t>3</w:t>
            </w:r>
          </w:p>
        </w:tc>
        <w:tc>
          <w:tcPr>
            <w:tcW w:w="693" w:type="dxa"/>
          </w:tcPr>
          <w:p w:rsidR="00FD14EC" w:rsidRPr="00A1781D" w:rsidRDefault="00FD14EC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FD14EC" w:rsidRPr="00A1781D" w:rsidRDefault="00FD14EC" w:rsidP="0094033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20" w:type="dxa"/>
          </w:tcPr>
          <w:p w:rsidR="00FD14EC" w:rsidRPr="00A1781D" w:rsidRDefault="00FD14EC" w:rsidP="005A55B6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15</w:t>
            </w:r>
          </w:p>
        </w:tc>
        <w:tc>
          <w:tcPr>
            <w:tcW w:w="680" w:type="dxa"/>
          </w:tcPr>
          <w:p w:rsidR="00FD14EC" w:rsidRPr="00A1781D" w:rsidRDefault="00A44FF6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 xml:space="preserve">Если </w:t>
            </w:r>
            <w:r w:rsidR="00FD14EC" w:rsidRPr="00A1781D">
              <w:rPr>
                <w:sz w:val="18"/>
                <w:szCs w:val="18"/>
              </w:rPr>
              <w:t>= 0</w:t>
            </w:r>
          </w:p>
        </w:tc>
        <w:tc>
          <w:tcPr>
            <w:tcW w:w="234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</w:p>
        </w:tc>
        <w:tc>
          <w:tcPr>
            <w:tcW w:w="700" w:type="dxa"/>
          </w:tcPr>
          <w:p w:rsidR="00FD14EC" w:rsidRPr="00A1781D" w:rsidRDefault="00FD14EC" w:rsidP="00AB12D5">
            <w:pPr>
              <w:rPr>
                <w:sz w:val="18"/>
                <w:szCs w:val="18"/>
              </w:rPr>
            </w:pPr>
          </w:p>
        </w:tc>
        <w:tc>
          <w:tcPr>
            <w:tcW w:w="2800" w:type="dxa"/>
          </w:tcPr>
          <w:p w:rsidR="00FD14EC" w:rsidRPr="00A1781D" w:rsidRDefault="00FD14EC" w:rsidP="00A25FF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Отсутствует плановая задолженность на конец следующего отчетного периода – требуется пояснение</w:t>
            </w:r>
          </w:p>
        </w:tc>
      </w:tr>
    </w:tbl>
    <w:p w:rsidR="002B69B5" w:rsidRPr="00A1781D" w:rsidRDefault="002B69B5" w:rsidP="00A13998">
      <w:pPr>
        <w:rPr>
          <w:sz w:val="18"/>
          <w:szCs w:val="18"/>
        </w:rPr>
      </w:pPr>
    </w:p>
    <w:p w:rsidR="00DB304C" w:rsidRPr="00A1781D" w:rsidRDefault="00DB304C" w:rsidP="00DB304C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Междокументный контроль Расшифровки </w:t>
      </w:r>
      <w:r w:rsidR="00403AAA" w:rsidRPr="00A1781D">
        <w:rPr>
          <w:sz w:val="18"/>
          <w:szCs w:val="18"/>
        </w:rPr>
        <w:t>ф. 0503192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80"/>
        <w:gridCol w:w="992"/>
        <w:gridCol w:w="567"/>
        <w:gridCol w:w="567"/>
        <w:gridCol w:w="863"/>
        <w:gridCol w:w="950"/>
        <w:gridCol w:w="1559"/>
        <w:gridCol w:w="567"/>
        <w:gridCol w:w="567"/>
        <w:gridCol w:w="2268"/>
      </w:tblGrid>
      <w:tr w:rsidR="00DB304C" w:rsidRPr="00A1781D" w:rsidTr="00683869">
        <w:trPr>
          <w:trHeight w:val="617"/>
        </w:trPr>
        <w:tc>
          <w:tcPr>
            <w:tcW w:w="426" w:type="dxa"/>
          </w:tcPr>
          <w:p w:rsidR="00DB304C" w:rsidRPr="00A1781D" w:rsidRDefault="00DB304C" w:rsidP="00683869">
            <w:pPr>
              <w:ind w:left="-10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</w:tcPr>
          <w:p w:rsidR="00DB304C" w:rsidRPr="00A1781D" w:rsidRDefault="00DB304C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63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950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559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DB304C" w:rsidRPr="00A1781D" w:rsidRDefault="00DB304C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хх 000 в Сведениях ф. 0503169 не соответствует данным Расшифровки по контрактам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DB304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хх 000 в Сведениях ф. 0503169 не соответствует данным Расшифровки по контрактам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DB304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просроченной дебиторской  задолженности по счету 1 206 хх 000 в Сведениях ф. 0503169 не соответствует данным Расшифровки по контрактам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4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683869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2х 000, 1 206 3х000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просроченной дебиторской  задолженности по счету 1 206 хх 000 в Сведениях ф. 0503169 не соответствует данным Расшифровки по контрактам – недопустимо </w:t>
            </w:r>
          </w:p>
        </w:tc>
      </w:tr>
    </w:tbl>
    <w:p w:rsidR="00DB304C" w:rsidRPr="00A1781D" w:rsidRDefault="00DB304C" w:rsidP="00A13998">
      <w:pPr>
        <w:rPr>
          <w:sz w:val="18"/>
          <w:szCs w:val="18"/>
        </w:rPr>
      </w:pPr>
    </w:p>
    <w:p w:rsidR="00E737EF" w:rsidRPr="00A1781D" w:rsidRDefault="00E737EF" w:rsidP="00E737EF">
      <w:pPr>
        <w:rPr>
          <w:sz w:val="18"/>
          <w:szCs w:val="18"/>
        </w:rPr>
      </w:pPr>
      <w:r w:rsidRPr="00A1781D">
        <w:rPr>
          <w:sz w:val="18"/>
          <w:szCs w:val="18"/>
        </w:rPr>
        <w:t xml:space="preserve">Междокументный контроль Расшифровки </w:t>
      </w:r>
      <w:r w:rsidR="00403AAA" w:rsidRPr="00A1781D">
        <w:rPr>
          <w:sz w:val="18"/>
          <w:szCs w:val="18"/>
        </w:rPr>
        <w:t>ф. 0503193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880"/>
        <w:gridCol w:w="992"/>
        <w:gridCol w:w="567"/>
        <w:gridCol w:w="567"/>
        <w:gridCol w:w="863"/>
        <w:gridCol w:w="950"/>
        <w:gridCol w:w="1559"/>
        <w:gridCol w:w="567"/>
        <w:gridCol w:w="567"/>
        <w:gridCol w:w="2268"/>
      </w:tblGrid>
      <w:tr w:rsidR="00E737EF" w:rsidRPr="00A1781D" w:rsidTr="00683869">
        <w:trPr>
          <w:trHeight w:val="617"/>
        </w:trPr>
        <w:tc>
          <w:tcPr>
            <w:tcW w:w="426" w:type="dxa"/>
          </w:tcPr>
          <w:p w:rsidR="00E737EF" w:rsidRPr="00A1781D" w:rsidRDefault="00E737EF" w:rsidP="00683869">
            <w:pPr>
              <w:ind w:left="-10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80" w:type="dxa"/>
          </w:tcPr>
          <w:p w:rsidR="00E737EF" w:rsidRPr="00A1781D" w:rsidRDefault="00E737EF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Код формы</w:t>
            </w:r>
          </w:p>
        </w:tc>
        <w:tc>
          <w:tcPr>
            <w:tcW w:w="992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63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950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Связанная форма</w:t>
            </w:r>
          </w:p>
        </w:tc>
        <w:tc>
          <w:tcPr>
            <w:tcW w:w="1559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567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268" w:type="dxa"/>
          </w:tcPr>
          <w:p w:rsidR="00E737EF" w:rsidRPr="00A1781D" w:rsidRDefault="00E737EF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670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del w:id="745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46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794042" w:rsidP="00683869">
            <w:pPr>
              <w:rPr>
                <w:sz w:val="18"/>
                <w:szCs w:val="18"/>
              </w:rPr>
            </w:pPr>
            <w:ins w:id="747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r w:rsidR="00874744"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70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del w:id="748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49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74744" w:rsidRPr="00A1781D" w:rsidRDefault="00874744" w:rsidP="001406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</w:t>
            </w:r>
            <w:del w:id="750" w:author="Зайцев Павел Борисович" w:date="2019-06-03T18:31:00Z">
              <w:r w:rsidRPr="00A1781D" w:rsidDel="001406CD">
                <w:rPr>
                  <w:sz w:val="18"/>
                  <w:szCs w:val="18"/>
                </w:rPr>
                <w:delText>42 </w:delText>
              </w:r>
            </w:del>
            <w:ins w:id="751" w:author="Зайцев Павел Борисович" w:date="2019-06-03T18:31:00Z">
              <w:r w:rsidR="001406CD" w:rsidRPr="00A1781D">
                <w:rPr>
                  <w:sz w:val="18"/>
                  <w:szCs w:val="18"/>
                </w:rPr>
                <w:t>4</w:t>
              </w:r>
              <w:r w:rsidR="001406CD">
                <w:rPr>
                  <w:sz w:val="18"/>
                  <w:szCs w:val="18"/>
                </w:rPr>
                <w:t>х</w:t>
              </w:r>
              <w:r w:rsidR="001406CD" w:rsidRPr="00A1781D">
                <w:rPr>
                  <w:sz w:val="18"/>
                  <w:szCs w:val="18"/>
                </w:rPr>
                <w:t> </w:t>
              </w:r>
            </w:ins>
            <w:r w:rsidRPr="00A1781D">
              <w:rPr>
                <w:sz w:val="18"/>
                <w:szCs w:val="18"/>
              </w:rPr>
              <w:t xml:space="preserve">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555A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</w:t>
            </w:r>
            <w:r w:rsidRPr="00A1781D">
              <w:rPr>
                <w:sz w:val="18"/>
                <w:szCs w:val="18"/>
              </w:rPr>
              <w:lastRenderedPageBreak/>
              <w:t xml:space="preserve">1206 </w:t>
            </w:r>
            <w:del w:id="752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53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794042" w:rsidP="00683869">
            <w:pPr>
              <w:rPr>
                <w:sz w:val="18"/>
                <w:szCs w:val="18"/>
              </w:rPr>
            </w:pPr>
            <w:ins w:id="754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r w:rsidR="00874744"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70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del w:id="755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56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1406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</w:t>
            </w:r>
            <w:del w:id="757" w:author="Зайцев Павел Борисович" w:date="2019-06-03T18:31:00Z">
              <w:r w:rsidRPr="00A1781D" w:rsidDel="001406CD">
                <w:rPr>
                  <w:sz w:val="18"/>
                  <w:szCs w:val="18"/>
                </w:rPr>
                <w:delText>42 </w:delText>
              </w:r>
            </w:del>
            <w:ins w:id="758" w:author="Зайцев Павел Борисович" w:date="2019-06-03T18:31:00Z">
              <w:r w:rsidR="001406CD" w:rsidRPr="00A1781D">
                <w:rPr>
                  <w:sz w:val="18"/>
                  <w:szCs w:val="18"/>
                </w:rPr>
                <w:t>4</w:t>
              </w:r>
              <w:r w:rsidR="001406CD">
                <w:rPr>
                  <w:sz w:val="18"/>
                  <w:szCs w:val="18"/>
                </w:rPr>
                <w:t>х</w:t>
              </w:r>
              <w:r w:rsidR="001406CD" w:rsidRPr="00A1781D">
                <w:rPr>
                  <w:sz w:val="18"/>
                  <w:szCs w:val="18"/>
                </w:rPr>
                <w:t> </w:t>
              </w:r>
            </w:ins>
            <w:r w:rsidRPr="00A1781D">
              <w:rPr>
                <w:sz w:val="18"/>
                <w:szCs w:val="18"/>
              </w:rPr>
              <w:t xml:space="preserve">000 в Сведениях ф. 0503169 не соответствует данным Расшифровки по </w:t>
            </w:r>
            <w:r w:rsidRPr="00A1781D">
              <w:rPr>
                <w:sz w:val="18"/>
                <w:szCs w:val="18"/>
              </w:rPr>
              <w:lastRenderedPageBreak/>
              <w:t xml:space="preserve">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3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555A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del w:id="759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60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794042" w:rsidP="00683869">
            <w:pPr>
              <w:rPr>
                <w:sz w:val="18"/>
                <w:szCs w:val="18"/>
              </w:rPr>
            </w:pPr>
            <w:ins w:id="761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r w:rsidR="00874744"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70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del w:id="762" w:author="Зайцев Павел Борисович" w:date="2019-06-03T13:42:00Z">
              <w:r w:rsidRPr="00A1781D" w:rsidDel="00670E6B">
                <w:rPr>
                  <w:sz w:val="18"/>
                  <w:szCs w:val="18"/>
                </w:rPr>
                <w:delText xml:space="preserve">42 </w:delText>
              </w:r>
            </w:del>
            <w:ins w:id="763" w:author="Зайцев Павел Борисович" w:date="2019-06-03T13:42:00Z">
              <w:r w:rsidR="00670E6B" w:rsidRPr="00A1781D">
                <w:rPr>
                  <w:sz w:val="18"/>
                  <w:szCs w:val="18"/>
                </w:rPr>
                <w:t>4</w:t>
              </w:r>
              <w:r w:rsidR="00670E6B">
                <w:rPr>
                  <w:sz w:val="18"/>
                  <w:szCs w:val="18"/>
                </w:rPr>
                <w:t>х</w:t>
              </w:r>
              <w:r w:rsidR="00670E6B"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1406C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</w:t>
            </w:r>
            <w:del w:id="764" w:author="Зайцев Павел Борисович" w:date="2019-06-03T18:31:00Z">
              <w:r w:rsidRPr="00A1781D" w:rsidDel="001406CD">
                <w:rPr>
                  <w:sz w:val="18"/>
                  <w:szCs w:val="18"/>
                </w:rPr>
                <w:delText>42 </w:delText>
              </w:r>
            </w:del>
            <w:ins w:id="765" w:author="Зайцев Павел Борисович" w:date="2019-06-03T18:31:00Z">
              <w:r w:rsidR="001406CD" w:rsidRPr="00A1781D">
                <w:rPr>
                  <w:sz w:val="18"/>
                  <w:szCs w:val="18"/>
                </w:rPr>
                <w:t>4</w:t>
              </w:r>
              <w:r w:rsidR="001406CD">
                <w:rPr>
                  <w:sz w:val="18"/>
                  <w:szCs w:val="18"/>
                </w:rPr>
                <w:t>х</w:t>
              </w:r>
              <w:r w:rsidR="001406CD" w:rsidRPr="00A1781D">
                <w:rPr>
                  <w:sz w:val="18"/>
                  <w:szCs w:val="18"/>
                </w:rPr>
                <w:t> </w:t>
              </w:r>
            </w:ins>
            <w:r w:rsidRPr="00A1781D">
              <w:rPr>
                <w:sz w:val="18"/>
                <w:szCs w:val="18"/>
              </w:rPr>
              <w:t xml:space="preserve">000 в Сведениях ф. 0503169 не соответствует данным Расшифровки по субсидиям – недопустимо </w:t>
            </w:r>
          </w:p>
        </w:tc>
      </w:tr>
      <w:tr w:rsidR="001406CD" w:rsidRPr="00A1781D" w:rsidTr="00D80747">
        <w:trPr>
          <w:trHeight w:val="1240"/>
          <w:ins w:id="766" w:author="Зайцев Павел Борисович" w:date="2019-06-03T18:32:00Z"/>
        </w:trPr>
        <w:tc>
          <w:tcPr>
            <w:tcW w:w="426" w:type="dxa"/>
          </w:tcPr>
          <w:p w:rsidR="001406CD" w:rsidRPr="00A1781D" w:rsidRDefault="001406CD" w:rsidP="00D80747">
            <w:pPr>
              <w:jc w:val="center"/>
              <w:rPr>
                <w:ins w:id="767" w:author="Зайцев Павел Борисович" w:date="2019-06-03T18:32:00Z"/>
                <w:sz w:val="18"/>
                <w:szCs w:val="18"/>
              </w:rPr>
            </w:pPr>
            <w:ins w:id="768" w:author="Зайцев Павел Борисович" w:date="2019-06-03T18:32:00Z">
              <w:r w:rsidRPr="00A1781D">
                <w:rPr>
                  <w:sz w:val="18"/>
                  <w:szCs w:val="18"/>
                </w:rPr>
                <w:t>1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1406CD" w:rsidRPr="00A1781D" w:rsidRDefault="001406CD" w:rsidP="00D80747">
            <w:pPr>
              <w:rPr>
                <w:ins w:id="769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1406CD" w:rsidRPr="00A1781D" w:rsidRDefault="001406CD" w:rsidP="00D80747">
            <w:pPr>
              <w:ind w:left="-108" w:right="-78"/>
              <w:jc w:val="center"/>
              <w:rPr>
                <w:ins w:id="770" w:author="Зайцев Павел Борисович" w:date="2019-06-03T18:32:00Z"/>
                <w:sz w:val="18"/>
                <w:szCs w:val="18"/>
              </w:rPr>
            </w:pPr>
            <w:ins w:id="771" w:author="Зайцев Павел Борисович" w:date="2019-06-03T18:32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1406CD" w:rsidRPr="00A1781D" w:rsidRDefault="001406CD" w:rsidP="00555A72">
            <w:pPr>
              <w:rPr>
                <w:ins w:id="772" w:author="Зайцев Павел Борисович" w:date="2019-06-03T18:32:00Z"/>
                <w:sz w:val="18"/>
                <w:szCs w:val="18"/>
              </w:rPr>
            </w:pPr>
            <w:ins w:id="773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774" w:author="Зайцев Павел Борисович" w:date="2019-06-11T14:59:00Z">
              <w:r w:rsidR="00555A72">
                <w:rPr>
                  <w:sz w:val="18"/>
                  <w:szCs w:val="18"/>
                </w:rPr>
                <w:t>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775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776" w:author="Зайцев Павел Борисович" w:date="2019-06-03T18:32:00Z"/>
                <w:sz w:val="18"/>
                <w:szCs w:val="18"/>
                <w:lang w:val="en-US"/>
              </w:rPr>
            </w:pPr>
            <w:ins w:id="777" w:author="Зайцев Павел Борисович" w:date="2019-06-03T18:32:00Z">
              <w:r w:rsidRPr="00A1781D">
                <w:rPr>
                  <w:sz w:val="18"/>
                  <w:szCs w:val="18"/>
                  <w:lang w:val="en-US"/>
                </w:rPr>
                <w:t>2</w:t>
              </w:r>
            </w:ins>
          </w:p>
        </w:tc>
        <w:tc>
          <w:tcPr>
            <w:tcW w:w="863" w:type="dxa"/>
          </w:tcPr>
          <w:p w:rsidR="001406CD" w:rsidRPr="00A1781D" w:rsidRDefault="00794042" w:rsidP="00D80747">
            <w:pPr>
              <w:rPr>
                <w:ins w:id="778" w:author="Зайцев Павел Борисович" w:date="2019-06-03T18:32:00Z"/>
                <w:sz w:val="18"/>
                <w:szCs w:val="18"/>
              </w:rPr>
            </w:pPr>
            <w:ins w:id="779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780" w:author="Зайцев Павел Борисович" w:date="2019-06-03T18:32:00Z">
              <w:r w:rsidR="001406CD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1406CD" w:rsidRPr="00A1781D" w:rsidRDefault="001406CD" w:rsidP="00D80747">
            <w:pPr>
              <w:rPr>
                <w:ins w:id="781" w:author="Зайцев Павел Борисович" w:date="2019-06-03T18:32:00Z"/>
                <w:sz w:val="18"/>
                <w:szCs w:val="18"/>
              </w:rPr>
            </w:pPr>
            <w:ins w:id="782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1406CD" w:rsidRPr="00A1781D" w:rsidRDefault="001406CD" w:rsidP="001406CD">
            <w:pPr>
              <w:rPr>
                <w:ins w:id="783" w:author="Зайцев Павел Борисович" w:date="2019-06-03T18:32:00Z"/>
                <w:sz w:val="18"/>
                <w:szCs w:val="18"/>
              </w:rPr>
            </w:pPr>
            <w:ins w:id="784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785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786" w:author="Зайцев Павел Борисович" w:date="2019-06-03T18:32:00Z"/>
                <w:sz w:val="18"/>
                <w:szCs w:val="18"/>
              </w:rPr>
            </w:pPr>
            <w:ins w:id="787" w:author="Зайцев Павел Борисович" w:date="2019-06-03T18:32:00Z">
              <w:r w:rsidRPr="00A1781D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2268" w:type="dxa"/>
          </w:tcPr>
          <w:p w:rsidR="001406CD" w:rsidRPr="00A1781D" w:rsidRDefault="001406CD" w:rsidP="001406CD">
            <w:pPr>
              <w:rPr>
                <w:ins w:id="788" w:author="Зайцев Павел Борисович" w:date="2019-06-03T18:32:00Z"/>
                <w:sz w:val="18"/>
                <w:szCs w:val="18"/>
              </w:rPr>
            </w:pPr>
            <w:ins w:id="789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 000 в Сведениях ф. 0503169 не соответствует данным Расшифровки по субсидиям – недопустимо </w:t>
              </w:r>
            </w:ins>
          </w:p>
        </w:tc>
      </w:tr>
      <w:tr w:rsidR="001406CD" w:rsidRPr="00A1781D" w:rsidTr="00D80747">
        <w:trPr>
          <w:trHeight w:val="1240"/>
          <w:ins w:id="790" w:author="Зайцев Павел Борисович" w:date="2019-06-03T18:32:00Z"/>
        </w:trPr>
        <w:tc>
          <w:tcPr>
            <w:tcW w:w="426" w:type="dxa"/>
          </w:tcPr>
          <w:p w:rsidR="001406CD" w:rsidRPr="00A1781D" w:rsidRDefault="001406CD" w:rsidP="00D80747">
            <w:pPr>
              <w:jc w:val="center"/>
              <w:rPr>
                <w:ins w:id="791" w:author="Зайцев Павел Борисович" w:date="2019-06-03T18:32:00Z"/>
                <w:sz w:val="18"/>
                <w:szCs w:val="18"/>
              </w:rPr>
            </w:pPr>
            <w:ins w:id="792" w:author="Зайцев Павел Борисович" w:date="2019-06-03T18:32:00Z">
              <w:r w:rsidRPr="00A1781D">
                <w:rPr>
                  <w:sz w:val="18"/>
                  <w:szCs w:val="18"/>
                </w:rPr>
                <w:t>2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1406CD" w:rsidRPr="00A1781D" w:rsidRDefault="001406CD" w:rsidP="00D80747">
            <w:pPr>
              <w:jc w:val="center"/>
              <w:rPr>
                <w:ins w:id="793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1406CD" w:rsidRPr="00A1781D" w:rsidRDefault="001406CD" w:rsidP="00D80747">
            <w:pPr>
              <w:ind w:left="-108" w:right="-78"/>
              <w:jc w:val="center"/>
              <w:rPr>
                <w:ins w:id="794" w:author="Зайцев Павел Борисович" w:date="2019-06-03T18:32:00Z"/>
                <w:sz w:val="18"/>
                <w:szCs w:val="18"/>
              </w:rPr>
            </w:pPr>
            <w:ins w:id="795" w:author="Зайцев Павел Борисович" w:date="2019-06-03T18:32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1406CD" w:rsidRPr="00A1781D" w:rsidRDefault="001406CD" w:rsidP="00555A72">
            <w:pPr>
              <w:rPr>
                <w:ins w:id="796" w:author="Зайцев Павел Борисович" w:date="2019-06-03T18:32:00Z"/>
                <w:sz w:val="18"/>
                <w:szCs w:val="18"/>
              </w:rPr>
            </w:pPr>
            <w:ins w:id="797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798" w:author="Зайцев Павел Борисович" w:date="2019-06-11T14:59:00Z">
              <w:r w:rsidR="00555A72">
                <w:rPr>
                  <w:sz w:val="18"/>
                  <w:szCs w:val="18"/>
                </w:rPr>
                <w:t>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799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00" w:author="Зайцев Павел Борисович" w:date="2019-06-03T18:32:00Z"/>
                <w:sz w:val="18"/>
                <w:szCs w:val="18"/>
              </w:rPr>
            </w:pPr>
            <w:ins w:id="801" w:author="Зайцев Павел Борисович" w:date="2019-06-03T18:32:00Z">
              <w:r w:rsidRPr="00A1781D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863" w:type="dxa"/>
          </w:tcPr>
          <w:p w:rsidR="001406CD" w:rsidRPr="00A1781D" w:rsidRDefault="00794042" w:rsidP="00D80747">
            <w:pPr>
              <w:rPr>
                <w:ins w:id="802" w:author="Зайцев Павел Борисович" w:date="2019-06-03T18:32:00Z"/>
                <w:sz w:val="18"/>
                <w:szCs w:val="18"/>
              </w:rPr>
            </w:pPr>
            <w:ins w:id="803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804" w:author="Зайцев Павел Борисович" w:date="2019-06-03T18:32:00Z">
              <w:r w:rsidR="001406CD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1406CD" w:rsidRPr="00A1781D" w:rsidRDefault="001406CD" w:rsidP="00D80747">
            <w:pPr>
              <w:rPr>
                <w:ins w:id="805" w:author="Зайцев Павел Борисович" w:date="2019-06-03T18:32:00Z"/>
                <w:sz w:val="18"/>
                <w:szCs w:val="18"/>
              </w:rPr>
            </w:pPr>
            <w:ins w:id="806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1406CD" w:rsidRPr="00A1781D" w:rsidRDefault="001406CD" w:rsidP="001406CD">
            <w:pPr>
              <w:rPr>
                <w:ins w:id="807" w:author="Зайцев Павел Борисович" w:date="2019-06-03T18:32:00Z"/>
                <w:sz w:val="18"/>
                <w:szCs w:val="18"/>
              </w:rPr>
            </w:pPr>
            <w:ins w:id="808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09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10" w:author="Зайцев Павел Борисович" w:date="2019-06-03T18:32:00Z"/>
                <w:sz w:val="18"/>
                <w:szCs w:val="18"/>
                <w:lang w:val="en-US"/>
              </w:rPr>
            </w:pPr>
            <w:ins w:id="811" w:author="Зайцев Павел Борисович" w:date="2019-06-03T18:32:00Z">
              <w:r w:rsidRPr="00A1781D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268" w:type="dxa"/>
          </w:tcPr>
          <w:p w:rsidR="001406CD" w:rsidRPr="00A1781D" w:rsidRDefault="001406CD" w:rsidP="001406CD">
            <w:pPr>
              <w:rPr>
                <w:ins w:id="812" w:author="Зайцев Павел Борисович" w:date="2019-06-03T18:32:00Z"/>
                <w:sz w:val="18"/>
                <w:szCs w:val="18"/>
              </w:rPr>
            </w:pPr>
            <w:ins w:id="813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</w:ins>
            <w:ins w:id="814" w:author="Зайцев Павел Борисович" w:date="2019-06-03T18:33:00Z">
              <w:r>
                <w:rPr>
                  <w:sz w:val="18"/>
                  <w:szCs w:val="18"/>
                </w:rPr>
                <w:t>8</w:t>
              </w:r>
            </w:ins>
            <w:ins w:id="815" w:author="Зайцев Павел Борисович" w:date="2019-06-03T18:32:00Z">
              <w:r>
                <w:rPr>
                  <w:sz w:val="18"/>
                  <w:szCs w:val="18"/>
                </w:rPr>
                <w:t>х</w:t>
              </w:r>
              <w:r w:rsidRPr="00A1781D">
                <w:rPr>
                  <w:sz w:val="18"/>
                  <w:szCs w:val="18"/>
                </w:rPr>
                <w:t xml:space="preserve"> 000 в Сведениях ф. 0503169 не соответствует данным Расшифровки по субсидиям – недопустимо </w:t>
              </w:r>
            </w:ins>
          </w:p>
        </w:tc>
      </w:tr>
      <w:tr w:rsidR="001406CD" w:rsidRPr="00A1781D" w:rsidTr="00D80747">
        <w:trPr>
          <w:trHeight w:val="1240"/>
          <w:ins w:id="816" w:author="Зайцев Павел Борисович" w:date="2019-06-03T18:32:00Z"/>
        </w:trPr>
        <w:tc>
          <w:tcPr>
            <w:tcW w:w="426" w:type="dxa"/>
          </w:tcPr>
          <w:p w:rsidR="001406CD" w:rsidRPr="00A1781D" w:rsidRDefault="001406CD" w:rsidP="00D80747">
            <w:pPr>
              <w:jc w:val="center"/>
              <w:rPr>
                <w:ins w:id="817" w:author="Зайцев Павел Борисович" w:date="2019-06-03T18:32:00Z"/>
                <w:sz w:val="18"/>
                <w:szCs w:val="18"/>
              </w:rPr>
            </w:pPr>
            <w:ins w:id="818" w:author="Зайцев Павел Борисович" w:date="2019-06-03T18:3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1406CD" w:rsidRPr="00A1781D" w:rsidRDefault="001406CD" w:rsidP="00D80747">
            <w:pPr>
              <w:jc w:val="center"/>
              <w:rPr>
                <w:ins w:id="819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1406CD" w:rsidRPr="00A1781D" w:rsidRDefault="001406CD" w:rsidP="00D80747">
            <w:pPr>
              <w:ind w:left="-108" w:right="-78"/>
              <w:jc w:val="center"/>
              <w:rPr>
                <w:ins w:id="820" w:author="Зайцев Павел Борисович" w:date="2019-06-03T18:32:00Z"/>
                <w:sz w:val="18"/>
                <w:szCs w:val="18"/>
              </w:rPr>
            </w:pPr>
            <w:ins w:id="821" w:author="Зайцев Павел Борисович" w:date="2019-06-03T18:32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1406CD" w:rsidRPr="00A1781D" w:rsidRDefault="001406CD" w:rsidP="00555A72">
            <w:pPr>
              <w:rPr>
                <w:ins w:id="822" w:author="Зайцев Павел Борисович" w:date="2019-06-03T18:32:00Z"/>
                <w:sz w:val="18"/>
                <w:szCs w:val="18"/>
              </w:rPr>
            </w:pPr>
            <w:ins w:id="823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824" w:author="Зайцев Павел Борисович" w:date="2019-06-11T14:59:00Z">
              <w:r w:rsidR="00555A72">
                <w:rPr>
                  <w:sz w:val="18"/>
                  <w:szCs w:val="18"/>
                </w:rPr>
                <w:t>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25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26" w:author="Зайцев Павел Борисович" w:date="2019-06-03T18:32:00Z"/>
                <w:sz w:val="18"/>
                <w:szCs w:val="18"/>
              </w:rPr>
            </w:pPr>
            <w:ins w:id="827" w:author="Зайцев Павел Борисович" w:date="2019-06-03T18:32:00Z">
              <w:r w:rsidRPr="00A1781D">
                <w:rPr>
                  <w:sz w:val="18"/>
                  <w:szCs w:val="18"/>
                </w:rPr>
                <w:t>11</w:t>
              </w:r>
            </w:ins>
          </w:p>
        </w:tc>
        <w:tc>
          <w:tcPr>
            <w:tcW w:w="863" w:type="dxa"/>
          </w:tcPr>
          <w:p w:rsidR="001406CD" w:rsidRPr="00A1781D" w:rsidRDefault="00794042" w:rsidP="00D80747">
            <w:pPr>
              <w:rPr>
                <w:ins w:id="828" w:author="Зайцев Павел Борисович" w:date="2019-06-03T18:32:00Z"/>
                <w:sz w:val="18"/>
                <w:szCs w:val="18"/>
              </w:rPr>
            </w:pPr>
            <w:ins w:id="829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830" w:author="Зайцев Павел Борисович" w:date="2019-06-03T18:32:00Z">
              <w:r w:rsidR="001406CD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1406CD" w:rsidRPr="00A1781D" w:rsidRDefault="001406CD" w:rsidP="00D80747">
            <w:pPr>
              <w:rPr>
                <w:ins w:id="831" w:author="Зайцев Павел Борисович" w:date="2019-06-03T18:32:00Z"/>
                <w:sz w:val="18"/>
                <w:szCs w:val="18"/>
              </w:rPr>
            </w:pPr>
            <w:ins w:id="832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1406CD" w:rsidRPr="00A1781D" w:rsidRDefault="001406CD" w:rsidP="001406CD">
            <w:pPr>
              <w:rPr>
                <w:ins w:id="833" w:author="Зайцев Павел Борисович" w:date="2019-06-03T18:32:00Z"/>
                <w:sz w:val="18"/>
                <w:szCs w:val="18"/>
              </w:rPr>
            </w:pPr>
            <w:ins w:id="834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8х</w:t>
              </w:r>
              <w:r w:rsidRPr="00A1781D">
                <w:rPr>
                  <w:sz w:val="18"/>
                  <w:szCs w:val="18"/>
                </w:rPr>
                <w:t xml:space="preserve"> 000</w:t>
              </w:r>
            </w:ins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35" w:author="Зайцев Павел Борисович" w:date="2019-06-03T18:32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1406CD" w:rsidRPr="00A1781D" w:rsidRDefault="001406CD" w:rsidP="00D80747">
            <w:pPr>
              <w:rPr>
                <w:ins w:id="836" w:author="Зайцев Павел Борисович" w:date="2019-06-03T18:32:00Z"/>
                <w:sz w:val="18"/>
                <w:szCs w:val="18"/>
              </w:rPr>
            </w:pPr>
            <w:ins w:id="837" w:author="Зайцев Павел Борисович" w:date="2019-06-03T18:32:00Z">
              <w:r w:rsidRPr="00A1781D">
                <w:rPr>
                  <w:sz w:val="18"/>
                  <w:szCs w:val="18"/>
                </w:rPr>
                <w:t>11</w:t>
              </w:r>
            </w:ins>
          </w:p>
        </w:tc>
        <w:tc>
          <w:tcPr>
            <w:tcW w:w="2268" w:type="dxa"/>
          </w:tcPr>
          <w:p w:rsidR="001406CD" w:rsidRPr="00A1781D" w:rsidRDefault="001406CD" w:rsidP="001406CD">
            <w:pPr>
              <w:rPr>
                <w:ins w:id="838" w:author="Зайцев Павел Борисович" w:date="2019-06-03T18:32:00Z"/>
                <w:sz w:val="18"/>
                <w:szCs w:val="18"/>
              </w:rPr>
            </w:pPr>
            <w:ins w:id="839" w:author="Зайцев Павел Борисович" w:date="2019-06-03T18:32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</w:ins>
            <w:ins w:id="840" w:author="Зайцев Павел Борисович" w:date="2019-06-03T18:33:00Z">
              <w:r>
                <w:rPr>
                  <w:sz w:val="18"/>
                  <w:szCs w:val="18"/>
                </w:rPr>
                <w:t>8</w:t>
              </w:r>
            </w:ins>
            <w:ins w:id="841" w:author="Зайцев Павел Борисович" w:date="2019-06-03T18:32:00Z">
              <w:r>
                <w:rPr>
                  <w:sz w:val="18"/>
                  <w:szCs w:val="18"/>
                </w:rPr>
                <w:t>х</w:t>
              </w:r>
              <w:r w:rsidRPr="00A1781D">
                <w:rPr>
                  <w:sz w:val="18"/>
                  <w:szCs w:val="18"/>
                </w:rPr>
                <w:t xml:space="preserve"> 000 в Сведениях ф. 0503169 не соответствует данным Расшифровки по субсидиям – недопустимо </w:t>
              </w:r>
            </w:ins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555A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555A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555A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2352E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– недопустимо </w:t>
            </w:r>
          </w:p>
        </w:tc>
      </w:tr>
      <w:tr w:rsidR="00C728D5" w:rsidRPr="00A1781D" w:rsidTr="00D80747">
        <w:trPr>
          <w:trHeight w:val="1240"/>
          <w:ins w:id="842" w:author="Зайцев Павел Борисович" w:date="2019-06-03T18:37:00Z"/>
        </w:trPr>
        <w:tc>
          <w:tcPr>
            <w:tcW w:w="426" w:type="dxa"/>
          </w:tcPr>
          <w:p w:rsidR="00C728D5" w:rsidRPr="00A1781D" w:rsidRDefault="00C728D5" w:rsidP="00D80747">
            <w:pPr>
              <w:jc w:val="center"/>
              <w:rPr>
                <w:ins w:id="843" w:author="Зайцев Павел Борисович" w:date="2019-06-03T18:37:00Z"/>
                <w:sz w:val="18"/>
                <w:szCs w:val="18"/>
              </w:rPr>
            </w:pPr>
            <w:ins w:id="844" w:author="Зайцев Павел Борисович" w:date="2019-06-03T18:37:00Z">
              <w:r w:rsidRPr="00A1781D">
                <w:rPr>
                  <w:sz w:val="18"/>
                  <w:szCs w:val="18"/>
                </w:rPr>
                <w:t>4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C728D5" w:rsidRPr="00A1781D" w:rsidRDefault="00C728D5" w:rsidP="00D80747">
            <w:pPr>
              <w:jc w:val="center"/>
              <w:rPr>
                <w:ins w:id="845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C728D5" w:rsidRPr="00A1781D" w:rsidRDefault="00C728D5" w:rsidP="00D80747">
            <w:pPr>
              <w:ind w:left="-108" w:right="-78"/>
              <w:jc w:val="center"/>
              <w:rPr>
                <w:ins w:id="846" w:author="Зайцев Павел Борисович" w:date="2019-06-03T18:37:00Z"/>
                <w:sz w:val="18"/>
                <w:szCs w:val="18"/>
              </w:rPr>
            </w:pPr>
            <w:ins w:id="847" w:author="Зайцев Павел Борисович" w:date="2019-06-03T18:37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C728D5" w:rsidRPr="00A1781D" w:rsidRDefault="00C728D5">
            <w:pPr>
              <w:rPr>
                <w:ins w:id="848" w:author="Зайцев Павел Борисович" w:date="2019-06-03T18:37:00Z"/>
                <w:sz w:val="18"/>
                <w:szCs w:val="18"/>
              </w:rPr>
            </w:pPr>
            <w:ins w:id="849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  <w:r>
                <w:rPr>
                  <w:sz w:val="18"/>
                  <w:szCs w:val="18"/>
                </w:rPr>
                <w:t>8</w:t>
              </w:r>
              <w:r w:rsidRPr="00A1781D">
                <w:rPr>
                  <w:sz w:val="18"/>
                  <w:szCs w:val="18"/>
                </w:rPr>
                <w:t xml:space="preserve">1 </w:t>
              </w:r>
            </w:ins>
            <w:ins w:id="850" w:author="Кривенец Анна Николаевна" w:date="2019-06-17T20:38:00Z">
              <w:r w:rsidR="005A3D8E">
                <w:rPr>
                  <w:sz w:val="18"/>
                  <w:szCs w:val="18"/>
                </w:rPr>
                <w:t>%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51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52" w:author="Зайцев Павел Борисович" w:date="2019-06-03T18:37:00Z"/>
                <w:sz w:val="18"/>
                <w:szCs w:val="18"/>
              </w:rPr>
            </w:pPr>
            <w:ins w:id="853" w:author="Зайцев Павел Борисович" w:date="2019-06-03T18:37:00Z">
              <w:r w:rsidRPr="00A1781D">
                <w:rPr>
                  <w:sz w:val="18"/>
                  <w:szCs w:val="18"/>
                  <w:lang w:val="en-US"/>
                </w:rPr>
                <w:t>2</w:t>
              </w:r>
            </w:ins>
          </w:p>
        </w:tc>
        <w:tc>
          <w:tcPr>
            <w:tcW w:w="863" w:type="dxa"/>
          </w:tcPr>
          <w:p w:rsidR="00C728D5" w:rsidRPr="00A1781D" w:rsidRDefault="00794042" w:rsidP="00D80747">
            <w:pPr>
              <w:rPr>
                <w:ins w:id="854" w:author="Зайцев Павел Борисович" w:date="2019-06-03T18:37:00Z"/>
                <w:sz w:val="18"/>
                <w:szCs w:val="18"/>
              </w:rPr>
            </w:pPr>
            <w:ins w:id="855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856" w:author="Зайцев Павел Борисович" w:date="2019-06-03T18:37:00Z">
              <w:r w:rsidR="00C728D5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C728D5" w:rsidRPr="00A1781D" w:rsidRDefault="00C728D5" w:rsidP="00D80747">
            <w:pPr>
              <w:rPr>
                <w:ins w:id="857" w:author="Зайцев Павел Борисович" w:date="2019-06-03T18:37:00Z"/>
                <w:sz w:val="18"/>
                <w:szCs w:val="18"/>
              </w:rPr>
            </w:pPr>
            <w:ins w:id="858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C728D5" w:rsidRPr="00A1781D" w:rsidRDefault="00C728D5" w:rsidP="00C728D5">
            <w:pPr>
              <w:rPr>
                <w:ins w:id="859" w:author="Зайцев Павел Борисович" w:date="2019-06-03T18:37:00Z"/>
                <w:sz w:val="18"/>
                <w:szCs w:val="18"/>
              </w:rPr>
            </w:pPr>
            <w:ins w:id="860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</w:ins>
            <w:ins w:id="861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862" w:author="Зайцев Павел Борисович" w:date="2019-06-03T18:37:00Z">
              <w:r w:rsidRPr="00A1781D">
                <w:rPr>
                  <w:sz w:val="18"/>
                  <w:szCs w:val="18"/>
                </w:rPr>
                <w:t>1 000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63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64" w:author="Зайцев Павел Борисович" w:date="2019-06-03T18:37:00Z"/>
                <w:sz w:val="18"/>
                <w:szCs w:val="18"/>
              </w:rPr>
            </w:pPr>
            <w:ins w:id="865" w:author="Зайцев Павел Борисович" w:date="2019-06-03T18:37:00Z">
              <w:r w:rsidRPr="00A1781D"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2268" w:type="dxa"/>
          </w:tcPr>
          <w:p w:rsidR="00C728D5" w:rsidRPr="00A1781D" w:rsidRDefault="00C728D5" w:rsidP="00C728D5">
            <w:pPr>
              <w:rPr>
                <w:ins w:id="866" w:author="Зайцев Павел Борисович" w:date="2019-06-03T18:37:00Z"/>
                <w:sz w:val="18"/>
                <w:szCs w:val="18"/>
              </w:rPr>
            </w:pPr>
            <w:ins w:id="867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</w:ins>
            <w:ins w:id="868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869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1 000 в Сведениях ф. 0503169 не соответствует данным Расшифровки по субсидиям – недопустимо </w:t>
              </w:r>
            </w:ins>
          </w:p>
        </w:tc>
      </w:tr>
      <w:tr w:rsidR="00C728D5" w:rsidRPr="00A1781D" w:rsidTr="00D80747">
        <w:trPr>
          <w:trHeight w:val="1240"/>
          <w:ins w:id="870" w:author="Зайцев Павел Борисович" w:date="2019-06-03T18:37:00Z"/>
        </w:trPr>
        <w:tc>
          <w:tcPr>
            <w:tcW w:w="426" w:type="dxa"/>
          </w:tcPr>
          <w:p w:rsidR="00C728D5" w:rsidRPr="00A1781D" w:rsidRDefault="00C728D5" w:rsidP="00D80747">
            <w:pPr>
              <w:jc w:val="center"/>
              <w:rPr>
                <w:ins w:id="871" w:author="Зайцев Павел Борисович" w:date="2019-06-03T18:37:00Z"/>
                <w:sz w:val="18"/>
                <w:szCs w:val="18"/>
              </w:rPr>
            </w:pPr>
            <w:ins w:id="872" w:author="Зайцев Павел Борисович" w:date="2019-06-03T18:37:00Z">
              <w:r w:rsidRPr="00A1781D">
                <w:rPr>
                  <w:sz w:val="18"/>
                  <w:szCs w:val="18"/>
                </w:rPr>
                <w:lastRenderedPageBreak/>
                <w:t>5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C728D5" w:rsidRPr="00A1781D" w:rsidRDefault="00C728D5" w:rsidP="00D80747">
            <w:pPr>
              <w:jc w:val="center"/>
              <w:rPr>
                <w:ins w:id="873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C728D5" w:rsidRPr="00A1781D" w:rsidRDefault="00C728D5" w:rsidP="00D80747">
            <w:pPr>
              <w:ind w:left="-108" w:right="-78"/>
              <w:jc w:val="center"/>
              <w:rPr>
                <w:ins w:id="874" w:author="Зайцев Павел Борисович" w:date="2019-06-03T18:37:00Z"/>
                <w:sz w:val="18"/>
                <w:szCs w:val="18"/>
              </w:rPr>
            </w:pPr>
            <w:ins w:id="875" w:author="Зайцев Павел Борисович" w:date="2019-06-03T18:37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C728D5" w:rsidRPr="00A1781D" w:rsidRDefault="00C728D5" w:rsidP="005A3D8E">
            <w:pPr>
              <w:rPr>
                <w:ins w:id="876" w:author="Зайцев Павел Борисович" w:date="2019-06-03T18:37:00Z"/>
                <w:sz w:val="18"/>
                <w:szCs w:val="18"/>
              </w:rPr>
            </w:pPr>
            <w:ins w:id="877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</w:ins>
            <w:ins w:id="878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879" w:author="Зайцев Павел Борисович" w:date="2019-06-03T18:37:00Z">
              <w:r w:rsidRPr="00A1781D">
                <w:rPr>
                  <w:sz w:val="18"/>
                  <w:szCs w:val="18"/>
                </w:rPr>
                <w:t>1</w:t>
              </w:r>
            </w:ins>
            <w:ins w:id="880" w:author="Кривенец Анна Николаевна" w:date="2019-06-17T20:39:00Z">
              <w:r w:rsidR="005A3D8E">
                <w:rPr>
                  <w:sz w:val="18"/>
                  <w:szCs w:val="18"/>
                </w:rPr>
                <w:t>%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81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82" w:author="Зайцев Павел Борисович" w:date="2019-06-03T18:37:00Z"/>
                <w:sz w:val="18"/>
                <w:szCs w:val="18"/>
              </w:rPr>
            </w:pPr>
            <w:ins w:id="883" w:author="Зайцев Павел Борисович" w:date="2019-06-03T18:37:00Z">
              <w:r w:rsidRPr="00A1781D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863" w:type="dxa"/>
          </w:tcPr>
          <w:p w:rsidR="00C728D5" w:rsidRPr="00A1781D" w:rsidRDefault="00794042" w:rsidP="00D80747">
            <w:pPr>
              <w:rPr>
                <w:ins w:id="884" w:author="Зайцев Павел Борисович" w:date="2019-06-03T18:37:00Z"/>
                <w:sz w:val="18"/>
                <w:szCs w:val="18"/>
              </w:rPr>
            </w:pPr>
            <w:ins w:id="885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886" w:author="Зайцев Павел Борисович" w:date="2019-06-03T18:37:00Z">
              <w:r w:rsidR="00C728D5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C728D5" w:rsidRPr="00A1781D" w:rsidRDefault="00C728D5" w:rsidP="00D80747">
            <w:pPr>
              <w:rPr>
                <w:ins w:id="887" w:author="Зайцев Павел Борисович" w:date="2019-06-03T18:37:00Z"/>
                <w:sz w:val="18"/>
                <w:szCs w:val="18"/>
              </w:rPr>
            </w:pPr>
            <w:ins w:id="888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C728D5" w:rsidRPr="00A1781D" w:rsidRDefault="00C728D5" w:rsidP="00C728D5">
            <w:pPr>
              <w:rPr>
                <w:ins w:id="889" w:author="Зайцев Павел Борисович" w:date="2019-06-03T18:37:00Z"/>
                <w:sz w:val="18"/>
                <w:szCs w:val="18"/>
              </w:rPr>
            </w:pPr>
            <w:ins w:id="890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</w:ins>
            <w:ins w:id="891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892" w:author="Зайцев Павел Борисович" w:date="2019-06-03T18:37:00Z">
              <w:r w:rsidRPr="00A1781D">
                <w:rPr>
                  <w:sz w:val="18"/>
                  <w:szCs w:val="18"/>
                </w:rPr>
                <w:t>1 000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93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894" w:author="Зайцев Павел Борисович" w:date="2019-06-03T18:37:00Z"/>
                <w:sz w:val="18"/>
                <w:szCs w:val="18"/>
              </w:rPr>
            </w:pPr>
            <w:ins w:id="895" w:author="Зайцев Павел Борисович" w:date="2019-06-03T18:37:00Z">
              <w:r w:rsidRPr="00A1781D"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2268" w:type="dxa"/>
          </w:tcPr>
          <w:p w:rsidR="00C728D5" w:rsidRPr="00A1781D" w:rsidRDefault="00C728D5" w:rsidP="00C728D5">
            <w:pPr>
              <w:rPr>
                <w:ins w:id="896" w:author="Зайцев Павел Борисович" w:date="2019-06-03T18:37:00Z"/>
                <w:sz w:val="18"/>
                <w:szCs w:val="18"/>
              </w:rPr>
            </w:pPr>
            <w:ins w:id="897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</w:ins>
            <w:ins w:id="898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899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1 000 в Сведениях ф. 0503169 не соответствует данным Расшифровки по субсидиям – недопустимо </w:t>
              </w:r>
            </w:ins>
          </w:p>
        </w:tc>
      </w:tr>
      <w:tr w:rsidR="00C728D5" w:rsidRPr="00A1781D" w:rsidTr="00D80747">
        <w:trPr>
          <w:trHeight w:val="1240"/>
          <w:ins w:id="900" w:author="Зайцев Павел Борисович" w:date="2019-06-03T18:37:00Z"/>
        </w:trPr>
        <w:tc>
          <w:tcPr>
            <w:tcW w:w="426" w:type="dxa"/>
          </w:tcPr>
          <w:p w:rsidR="00C728D5" w:rsidRPr="00A1781D" w:rsidRDefault="00C728D5" w:rsidP="00D80747">
            <w:pPr>
              <w:jc w:val="center"/>
              <w:rPr>
                <w:ins w:id="901" w:author="Зайцев Павел Борисович" w:date="2019-06-03T18:37:00Z"/>
                <w:sz w:val="18"/>
                <w:szCs w:val="18"/>
              </w:rPr>
            </w:pPr>
            <w:ins w:id="902" w:author="Зайцев Павел Борисович" w:date="2019-06-03T18:37:00Z">
              <w:r w:rsidRPr="00A1781D">
                <w:rPr>
                  <w:sz w:val="18"/>
                  <w:szCs w:val="18"/>
                </w:rPr>
                <w:t>6</w:t>
              </w:r>
              <w:r>
                <w:rPr>
                  <w:sz w:val="18"/>
                  <w:szCs w:val="18"/>
                </w:rPr>
                <w:t>.1</w:t>
              </w:r>
            </w:ins>
          </w:p>
          <w:p w:rsidR="00C728D5" w:rsidRPr="00A1781D" w:rsidRDefault="00C728D5" w:rsidP="00D80747">
            <w:pPr>
              <w:jc w:val="center"/>
              <w:rPr>
                <w:ins w:id="903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880" w:type="dxa"/>
          </w:tcPr>
          <w:p w:rsidR="00C728D5" w:rsidRPr="00A1781D" w:rsidRDefault="00C728D5" w:rsidP="00D80747">
            <w:pPr>
              <w:ind w:left="-108" w:right="-78"/>
              <w:jc w:val="center"/>
              <w:rPr>
                <w:ins w:id="904" w:author="Зайцев Павел Борисович" w:date="2019-06-03T18:37:00Z"/>
                <w:sz w:val="18"/>
                <w:szCs w:val="18"/>
              </w:rPr>
            </w:pPr>
            <w:ins w:id="905" w:author="Зайцев Павел Борисович" w:date="2019-06-03T18:37:00Z">
              <w:r w:rsidRPr="00A1781D">
                <w:rPr>
                  <w:sz w:val="18"/>
                  <w:szCs w:val="18"/>
                </w:rPr>
                <w:t>0503169</w:t>
              </w:r>
            </w:ins>
          </w:p>
        </w:tc>
        <w:tc>
          <w:tcPr>
            <w:tcW w:w="992" w:type="dxa"/>
          </w:tcPr>
          <w:p w:rsidR="00C728D5" w:rsidRPr="00A1781D" w:rsidRDefault="00C728D5" w:rsidP="005A3D8E">
            <w:pPr>
              <w:rPr>
                <w:ins w:id="906" w:author="Зайцев Павел Борисович" w:date="2019-06-03T18:37:00Z"/>
                <w:sz w:val="18"/>
                <w:szCs w:val="18"/>
              </w:rPr>
            </w:pPr>
            <w:ins w:id="907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</w:ins>
            <w:ins w:id="908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909" w:author="Зайцев Павел Борисович" w:date="2019-06-03T18:37:00Z">
              <w:r w:rsidRPr="00A1781D">
                <w:rPr>
                  <w:sz w:val="18"/>
                  <w:szCs w:val="18"/>
                </w:rPr>
                <w:t>1</w:t>
              </w:r>
            </w:ins>
            <w:ins w:id="910" w:author="Кривенец Анна Николаевна" w:date="2019-06-17T20:38:00Z">
              <w:r w:rsidR="005A3D8E">
                <w:rPr>
                  <w:sz w:val="18"/>
                  <w:szCs w:val="18"/>
                </w:rPr>
                <w:t>%</w:t>
              </w:r>
            </w:ins>
            <w:ins w:id="911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912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913" w:author="Зайцев Павел Борисович" w:date="2019-06-03T18:37:00Z"/>
                <w:sz w:val="18"/>
                <w:szCs w:val="18"/>
              </w:rPr>
            </w:pPr>
            <w:ins w:id="914" w:author="Зайцев Павел Борисович" w:date="2019-06-03T18:37:00Z">
              <w:r w:rsidRPr="00A1781D">
                <w:rPr>
                  <w:sz w:val="18"/>
                  <w:szCs w:val="18"/>
                </w:rPr>
                <w:t>11</w:t>
              </w:r>
            </w:ins>
          </w:p>
        </w:tc>
        <w:tc>
          <w:tcPr>
            <w:tcW w:w="863" w:type="dxa"/>
          </w:tcPr>
          <w:p w:rsidR="00C728D5" w:rsidRPr="00A1781D" w:rsidRDefault="00794042" w:rsidP="00D80747">
            <w:pPr>
              <w:rPr>
                <w:ins w:id="915" w:author="Зайцев Павел Борисович" w:date="2019-06-03T18:37:00Z"/>
                <w:sz w:val="18"/>
                <w:szCs w:val="18"/>
              </w:rPr>
            </w:pPr>
            <w:ins w:id="916" w:author="Зайцев Павел Борисович" w:date="2019-06-11T15:42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917" w:author="Зайцев Павел Борисович" w:date="2019-06-03T18:37:00Z">
              <w:r w:rsidR="00C728D5"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950" w:type="dxa"/>
          </w:tcPr>
          <w:p w:rsidR="00C728D5" w:rsidRPr="00A1781D" w:rsidRDefault="00C728D5" w:rsidP="00D80747">
            <w:pPr>
              <w:rPr>
                <w:ins w:id="918" w:author="Зайцев Павел Борисович" w:date="2019-06-03T18:37:00Z"/>
                <w:sz w:val="18"/>
                <w:szCs w:val="18"/>
              </w:rPr>
            </w:pPr>
            <w:ins w:id="919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Расшифровка </w:t>
              </w:r>
            </w:ins>
          </w:p>
        </w:tc>
        <w:tc>
          <w:tcPr>
            <w:tcW w:w="1559" w:type="dxa"/>
          </w:tcPr>
          <w:p w:rsidR="00C728D5" w:rsidRPr="00A1781D" w:rsidRDefault="00C728D5" w:rsidP="00C728D5">
            <w:pPr>
              <w:rPr>
                <w:ins w:id="920" w:author="Зайцев Павел Борисович" w:date="2019-06-03T18:37:00Z"/>
                <w:sz w:val="18"/>
                <w:szCs w:val="18"/>
              </w:rPr>
            </w:pPr>
            <w:ins w:id="921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по соответствующим номерам счетов счета 1206 </w:t>
              </w:r>
            </w:ins>
            <w:ins w:id="922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923" w:author="Зайцев Павел Борисович" w:date="2019-06-03T18:37:00Z">
              <w:r w:rsidRPr="00A1781D">
                <w:rPr>
                  <w:sz w:val="18"/>
                  <w:szCs w:val="18"/>
                </w:rPr>
                <w:t>1 000</w:t>
              </w:r>
            </w:ins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924" w:author="Зайцев Павел Борисович" w:date="2019-06-03T18:37:00Z"/>
                <w:sz w:val="18"/>
                <w:szCs w:val="18"/>
              </w:rPr>
            </w:pPr>
          </w:p>
        </w:tc>
        <w:tc>
          <w:tcPr>
            <w:tcW w:w="567" w:type="dxa"/>
          </w:tcPr>
          <w:p w:rsidR="00C728D5" w:rsidRPr="00A1781D" w:rsidRDefault="00C728D5" w:rsidP="00D80747">
            <w:pPr>
              <w:rPr>
                <w:ins w:id="925" w:author="Зайцев Павел Борисович" w:date="2019-06-03T18:37:00Z"/>
                <w:sz w:val="18"/>
                <w:szCs w:val="18"/>
              </w:rPr>
            </w:pPr>
            <w:ins w:id="926" w:author="Зайцев Павел Борисович" w:date="2019-06-03T18:37:00Z">
              <w:r w:rsidRPr="00A1781D">
                <w:rPr>
                  <w:sz w:val="18"/>
                  <w:szCs w:val="18"/>
                </w:rPr>
                <w:t>11</w:t>
              </w:r>
            </w:ins>
          </w:p>
        </w:tc>
        <w:tc>
          <w:tcPr>
            <w:tcW w:w="2268" w:type="dxa"/>
          </w:tcPr>
          <w:p w:rsidR="00C728D5" w:rsidRPr="00A1781D" w:rsidRDefault="00C728D5" w:rsidP="00C728D5">
            <w:pPr>
              <w:rPr>
                <w:ins w:id="927" w:author="Зайцев Павел Борисович" w:date="2019-06-03T18:37:00Z"/>
                <w:sz w:val="18"/>
                <w:szCs w:val="18"/>
              </w:rPr>
            </w:pPr>
            <w:ins w:id="928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Сумма дебиторской  задолженности по счету 1 206 </w:t>
              </w:r>
            </w:ins>
            <w:ins w:id="929" w:author="Зайцев Павел Борисович" w:date="2019-06-03T18:38:00Z">
              <w:r>
                <w:rPr>
                  <w:sz w:val="18"/>
                  <w:szCs w:val="18"/>
                </w:rPr>
                <w:t>8</w:t>
              </w:r>
            </w:ins>
            <w:ins w:id="930" w:author="Зайцев Павел Борисович" w:date="2019-06-03T18:37:00Z">
              <w:r w:rsidRPr="00A1781D">
                <w:rPr>
                  <w:sz w:val="18"/>
                  <w:szCs w:val="18"/>
                </w:rPr>
                <w:t xml:space="preserve">1 000 в Сведениях ф. 0503169 не соответствует данным Расшифровки по субсидиям – недопустимо </w:t>
              </w:r>
            </w:ins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79404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70E6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8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79404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683869">
        <w:trPr>
          <w:trHeight w:val="1240"/>
        </w:trPr>
        <w:tc>
          <w:tcPr>
            <w:tcW w:w="426" w:type="dxa"/>
          </w:tcPr>
          <w:p w:rsidR="00874744" w:rsidRPr="00A1781D" w:rsidRDefault="00874744" w:rsidP="00683869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</w:t>
            </w:r>
          </w:p>
          <w:p w:rsidR="00874744" w:rsidRPr="00A1781D" w:rsidRDefault="00874744" w:rsidP="006838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683869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79404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874744" w:rsidP="00683869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</w:t>
            </w: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68386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41 000 по КВР </w:t>
            </w:r>
            <w:r w:rsidR="004E67F2" w:rsidRPr="00A1781D">
              <w:rPr>
                <w:sz w:val="18"/>
                <w:szCs w:val="18"/>
              </w:rPr>
              <w:t>81</w:t>
            </w:r>
            <w:r w:rsidR="004E67F2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4E67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41 000 по КВР 81</w:t>
            </w:r>
            <w:r w:rsidR="004E67F2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ГУП 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41 000 по КВР </w:t>
            </w:r>
            <w:r w:rsidR="004E67F2" w:rsidRPr="00A1781D">
              <w:rPr>
                <w:sz w:val="18"/>
                <w:szCs w:val="18"/>
              </w:rPr>
              <w:t>81</w:t>
            </w:r>
            <w:r w:rsidR="004E67F2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A945F1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41 000 по КВР 81</w:t>
            </w:r>
            <w:r w:rsidR="004E67F2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>,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ГУП 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41 000 по КВР 81</w:t>
            </w:r>
            <w:r w:rsidR="004E67F2">
              <w:rPr>
                <w:sz w:val="18"/>
                <w:szCs w:val="18"/>
              </w:rPr>
              <w:t>х</w:t>
            </w:r>
            <w:r w:rsidRPr="00A1781D">
              <w:rPr>
                <w:sz w:val="18"/>
                <w:szCs w:val="18"/>
              </w:rPr>
              <w:t xml:space="preserve">, 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A945F1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4E67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41 000 по КВР </w:t>
            </w:r>
            <w:r w:rsidR="004E67F2" w:rsidRPr="00A1781D">
              <w:rPr>
                <w:sz w:val="18"/>
                <w:szCs w:val="18"/>
              </w:rPr>
              <w:t>81</w:t>
            </w:r>
            <w:r w:rsidR="004E67F2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41 000 в Сведениях ф. 0503169 не соответствует данным Расшифровки по субсидиям ГУП 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7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соответствующим номерам счетов счета 1206 </w:t>
            </w:r>
            <w:r w:rsidRPr="00A1781D">
              <w:rPr>
                <w:sz w:val="18"/>
                <w:szCs w:val="18"/>
              </w:rPr>
              <w:lastRenderedPageBreak/>
              <w:t>73 000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A957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ГУП, иным </w:t>
            </w:r>
            <w:proofErr w:type="spellStart"/>
            <w:r w:rsidRPr="00A1781D">
              <w:rPr>
                <w:sz w:val="18"/>
                <w:szCs w:val="18"/>
              </w:rPr>
              <w:lastRenderedPageBreak/>
              <w:t>юр</w:t>
            </w:r>
            <w:proofErr w:type="gramStart"/>
            <w:r w:rsidRPr="00A1781D">
              <w:rPr>
                <w:sz w:val="18"/>
                <w:szCs w:val="18"/>
              </w:rPr>
              <w:t>.л</w:t>
            </w:r>
            <w:proofErr w:type="gramEnd"/>
            <w:r w:rsidRPr="00A1781D">
              <w:rPr>
                <w:sz w:val="18"/>
                <w:szCs w:val="18"/>
              </w:rPr>
              <w:t>ицам</w:t>
            </w:r>
            <w:proofErr w:type="spellEnd"/>
            <w:r w:rsidRPr="00A1781D">
              <w:rPr>
                <w:sz w:val="18"/>
                <w:szCs w:val="18"/>
              </w:rPr>
              <w:t xml:space="preserve"> на кап вложения–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8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A945F1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A957F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73 000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ГУП, иным </w:t>
            </w:r>
            <w:proofErr w:type="spellStart"/>
            <w:r w:rsidRPr="00A1781D">
              <w:rPr>
                <w:sz w:val="18"/>
                <w:szCs w:val="18"/>
              </w:rPr>
              <w:t>юр</w:t>
            </w:r>
            <w:proofErr w:type="gramStart"/>
            <w:r w:rsidRPr="00A1781D">
              <w:rPr>
                <w:sz w:val="18"/>
                <w:szCs w:val="18"/>
              </w:rPr>
              <w:t>.л</w:t>
            </w:r>
            <w:proofErr w:type="gramEnd"/>
            <w:r w:rsidRPr="00A1781D">
              <w:rPr>
                <w:sz w:val="18"/>
                <w:szCs w:val="18"/>
              </w:rPr>
              <w:t>ицам</w:t>
            </w:r>
            <w:proofErr w:type="spellEnd"/>
            <w:r w:rsidRPr="00A1781D">
              <w:rPr>
                <w:sz w:val="18"/>
                <w:szCs w:val="18"/>
              </w:rPr>
              <w:t xml:space="preserve"> на кап вложения – недопустимо </w:t>
            </w:r>
          </w:p>
        </w:tc>
      </w:tr>
      <w:tr w:rsidR="00874744" w:rsidRPr="00A1781D" w:rsidTr="00AB12D5">
        <w:trPr>
          <w:trHeight w:val="1240"/>
        </w:trPr>
        <w:tc>
          <w:tcPr>
            <w:tcW w:w="426" w:type="dxa"/>
          </w:tcPr>
          <w:p w:rsidR="00874744" w:rsidRPr="00A1781D" w:rsidRDefault="00874744" w:rsidP="00AB12D5">
            <w:pPr>
              <w:jc w:val="center"/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9</w:t>
            </w:r>
          </w:p>
          <w:p w:rsidR="00874744" w:rsidRPr="00A1781D" w:rsidRDefault="00874744" w:rsidP="00AB12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</w:tcPr>
          <w:p w:rsidR="00874744" w:rsidRPr="00A1781D" w:rsidRDefault="00874744" w:rsidP="00AB12D5">
            <w:pPr>
              <w:ind w:left="-108" w:right="-78"/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0503169</w:t>
            </w:r>
          </w:p>
        </w:tc>
        <w:tc>
          <w:tcPr>
            <w:tcW w:w="992" w:type="dxa"/>
          </w:tcPr>
          <w:p w:rsidR="00874744" w:rsidRPr="00A1781D" w:rsidRDefault="00874744" w:rsidP="00E93D9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73 000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A945F1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863" w:type="dxa"/>
          </w:tcPr>
          <w:p w:rsidR="00874744" w:rsidRPr="00A1781D" w:rsidRDefault="00874744" w:rsidP="00AB12D5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950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Расшифровка </w:t>
            </w:r>
          </w:p>
        </w:tc>
        <w:tc>
          <w:tcPr>
            <w:tcW w:w="1559" w:type="dxa"/>
          </w:tcPr>
          <w:p w:rsidR="00874744" w:rsidRPr="00A1781D" w:rsidRDefault="00874744" w:rsidP="00E679E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 соответствующим номерам счетов счета 1206 73 000 по КВР 463, 466</w:t>
            </w: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11</w:t>
            </w:r>
          </w:p>
        </w:tc>
        <w:tc>
          <w:tcPr>
            <w:tcW w:w="2268" w:type="dxa"/>
          </w:tcPr>
          <w:p w:rsidR="00874744" w:rsidRPr="00A1781D" w:rsidRDefault="00874744" w:rsidP="00AB12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дебиторской  задолженности по счету 1 206 73 000 в Сведениях ф. 0503169 не соответствует данным Расшифровки по субсидиям ГУП, иным </w:t>
            </w:r>
            <w:proofErr w:type="spellStart"/>
            <w:r w:rsidRPr="00A1781D">
              <w:rPr>
                <w:sz w:val="18"/>
                <w:szCs w:val="18"/>
              </w:rPr>
              <w:t>юр</w:t>
            </w:r>
            <w:proofErr w:type="gramStart"/>
            <w:r w:rsidRPr="00A1781D">
              <w:rPr>
                <w:sz w:val="18"/>
                <w:szCs w:val="18"/>
              </w:rPr>
              <w:t>.л</w:t>
            </w:r>
            <w:proofErr w:type="gramEnd"/>
            <w:r w:rsidRPr="00A1781D">
              <w:rPr>
                <w:sz w:val="18"/>
                <w:szCs w:val="18"/>
              </w:rPr>
              <w:t>ицам</w:t>
            </w:r>
            <w:proofErr w:type="spellEnd"/>
            <w:r w:rsidRPr="00A1781D">
              <w:rPr>
                <w:sz w:val="18"/>
                <w:szCs w:val="18"/>
              </w:rPr>
              <w:t xml:space="preserve"> на кап вложения – недопустимо </w:t>
            </w:r>
          </w:p>
        </w:tc>
      </w:tr>
    </w:tbl>
    <w:p w:rsidR="00004F56" w:rsidRPr="00A1781D" w:rsidRDefault="00004F56" w:rsidP="00A13998">
      <w:pPr>
        <w:rPr>
          <w:sz w:val="18"/>
          <w:szCs w:val="18"/>
        </w:rPr>
      </w:pPr>
    </w:p>
    <w:p w:rsidR="005E5C44" w:rsidRPr="00A1781D" w:rsidRDefault="005E5C44" w:rsidP="00A13998">
      <w:pPr>
        <w:rPr>
          <w:sz w:val="18"/>
          <w:szCs w:val="18"/>
        </w:rPr>
      </w:pPr>
    </w:p>
    <w:p w:rsidR="00A13998" w:rsidRPr="00A1781D" w:rsidRDefault="005E5C44" w:rsidP="00A13998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31" w:name="_Toc279650463"/>
      <w:bookmarkStart w:id="932" w:name="_Toc312760382"/>
      <w:bookmarkStart w:id="933" w:name="_Toc424750562"/>
      <w:bookmarkStart w:id="934" w:name="_Toc506404015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5</w:t>
      </w:r>
      <w:r w:rsidR="00A13998" w:rsidRPr="00A1781D">
        <w:rPr>
          <w:b/>
          <w:sz w:val="18"/>
          <w:szCs w:val="18"/>
        </w:rPr>
        <w:t>. Сведения о финансовых вложениях получателя бюджетных средств, администратора источников финансирования дефицита бюджета ф. 0503171</w:t>
      </w:r>
      <w:bookmarkEnd w:id="931"/>
      <w:bookmarkEnd w:id="932"/>
      <w:bookmarkEnd w:id="933"/>
      <w:bookmarkEnd w:id="934"/>
    </w:p>
    <w:p w:rsidR="00FC3EC2" w:rsidRPr="00A1781D" w:rsidRDefault="00FC3EC2" w:rsidP="00FC3EC2">
      <w:pPr>
        <w:rPr>
          <w:sz w:val="18"/>
          <w:szCs w:val="18"/>
        </w:rPr>
      </w:pPr>
    </w:p>
    <w:tbl>
      <w:tblPr>
        <w:tblpPr w:leftFromText="180" w:rightFromText="180" w:vertAnchor="text" w:horzAnchor="margin" w:tblpY="32"/>
        <w:tblW w:w="10008" w:type="dxa"/>
        <w:tblLayout w:type="fixed"/>
        <w:tblLook w:val="0000" w:firstRow="0" w:lastRow="0" w:firstColumn="0" w:lastColumn="0" w:noHBand="0" w:noVBand="0"/>
      </w:tblPr>
      <w:tblGrid>
        <w:gridCol w:w="648"/>
        <w:gridCol w:w="1860"/>
        <w:gridCol w:w="687"/>
        <w:gridCol w:w="613"/>
        <w:gridCol w:w="2700"/>
        <w:gridCol w:w="600"/>
        <w:gridCol w:w="2900"/>
      </w:tblGrid>
      <w:tr w:rsidR="00A13998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п\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учета/строка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A13998" w:rsidRPr="00A1781D" w:rsidRDefault="00A13998" w:rsidP="003D6874">
            <w:pPr>
              <w:rPr>
                <w:sz w:val="18"/>
                <w:szCs w:val="18"/>
              </w:rPr>
            </w:pPr>
          </w:p>
        </w:tc>
      </w:tr>
      <w:tr w:rsidR="000B157C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57C" w:rsidRPr="00A1781D" w:rsidRDefault="000B157C" w:rsidP="000B15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%2042%,</w:t>
            </w:r>
            <w:r w:rsidR="00BB1669" w:rsidRPr="00A1781D">
              <w:rPr>
                <w:sz w:val="18"/>
                <w:szCs w:val="18"/>
              </w:rPr>
              <w:t xml:space="preserve"> %2043%,</w:t>
            </w:r>
            <w:r w:rsidRPr="00A1781D">
              <w:rPr>
                <w:sz w:val="18"/>
                <w:szCs w:val="18"/>
              </w:rPr>
              <w:t>%204</w:t>
            </w:r>
            <w:r w:rsidR="00BB1669" w:rsidRPr="00A1781D"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%,</w:t>
            </w:r>
            <w:r w:rsidR="00BB1669" w:rsidRPr="00A178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91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  <w:r w:rsidR="002C6691" w:rsidRPr="00A1781D">
              <w:rPr>
                <w:sz w:val="18"/>
                <w:szCs w:val="18"/>
              </w:rPr>
              <w:t xml:space="preserve"> </w:t>
            </w:r>
          </w:p>
          <w:p w:rsidR="002C6691" w:rsidRPr="00A1781D" w:rsidRDefault="002C6691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1 204 20 000, 1 204 30 000,</w:t>
            </w:r>
          </w:p>
          <w:p w:rsidR="000B157C" w:rsidRPr="00A1781D" w:rsidRDefault="002C6691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1 204 50 000 соответственно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Итоговое значение по счету не соответствует сумме </w:t>
            </w:r>
            <w:r w:rsidR="002C6691" w:rsidRPr="00A1781D">
              <w:rPr>
                <w:sz w:val="18"/>
                <w:szCs w:val="18"/>
              </w:rPr>
              <w:t xml:space="preserve">аналитических </w:t>
            </w:r>
            <w:r w:rsidRPr="00A1781D">
              <w:rPr>
                <w:sz w:val="18"/>
                <w:szCs w:val="18"/>
              </w:rPr>
              <w:t>счетов</w:t>
            </w:r>
            <w:r w:rsidR="002C6691" w:rsidRPr="00A1781D">
              <w:rPr>
                <w:sz w:val="18"/>
                <w:szCs w:val="18"/>
              </w:rPr>
              <w:t xml:space="preserve"> – недопустимо</w:t>
            </w:r>
          </w:p>
        </w:tc>
      </w:tr>
      <w:tr w:rsidR="000B157C" w:rsidRPr="00A1781D" w:rsidTr="0013621A">
        <w:trPr>
          <w:trHeight w:val="9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57C" w:rsidRPr="00A1781D" w:rsidRDefault="000B157C" w:rsidP="000B157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%2152%,</w:t>
            </w:r>
          </w:p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%2153%,</w:t>
            </w:r>
          </w:p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%2155%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691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  <w:p w:rsidR="002C6691" w:rsidRPr="00A1781D" w:rsidRDefault="002C6691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1 215 20 000, </w:t>
            </w:r>
          </w:p>
          <w:p w:rsidR="002C6691" w:rsidRPr="00A1781D" w:rsidRDefault="002C6691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1 215 30 000,</w:t>
            </w:r>
          </w:p>
          <w:p w:rsidR="000B157C" w:rsidRPr="00A1781D" w:rsidRDefault="002C6691" w:rsidP="0013621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1 215 50 000 соответственно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0B157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57C" w:rsidRPr="00A1781D" w:rsidRDefault="002C6691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счету не соответствует сумме аналитических счетов – недопустимо</w:t>
            </w:r>
          </w:p>
        </w:tc>
      </w:tr>
      <w:tr w:rsidR="00A13998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0B157C" w:rsidP="00A1399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«Итого по коду счета»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998" w:rsidRPr="00A1781D" w:rsidRDefault="00A13998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счетам не соответствует общей сумме по строке «Всего»</w:t>
            </w:r>
          </w:p>
          <w:p w:rsidR="0003422C" w:rsidRPr="00A1781D" w:rsidRDefault="0003422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– недопустимо</w:t>
            </w:r>
          </w:p>
        </w:tc>
      </w:tr>
      <w:tr w:rsidR="0037120A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A" w:rsidRPr="00A1781D" w:rsidRDefault="0037120A" w:rsidP="00A13998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C1028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%204%</w:t>
            </w:r>
            <w:r w:rsidRPr="00A1781D">
              <w:rPr>
                <w:sz w:val="18"/>
                <w:szCs w:val="18"/>
                <w:lang w:val="en-US"/>
              </w:rPr>
              <w:t>0%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=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6004E4">
            <w:pPr>
              <w:rPr>
                <w:sz w:val="18"/>
                <w:szCs w:val="18"/>
              </w:rPr>
            </w:pPr>
            <w:proofErr w:type="gramStart"/>
            <w:r w:rsidRPr="00A1781D">
              <w:rPr>
                <w:sz w:val="18"/>
                <w:szCs w:val="18"/>
              </w:rPr>
              <w:t>0 (по всем строкам кроме  «Итого по коду счета»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6004E4">
            <w:pPr>
              <w:rPr>
                <w:sz w:val="18"/>
                <w:szCs w:val="18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120A" w:rsidRPr="00A1781D" w:rsidRDefault="0037120A" w:rsidP="00C1028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 всем строкам, кроме строк «итого по коду счета»,  в коде счета указывается код вида синтетического счета </w:t>
            </w:r>
          </w:p>
        </w:tc>
      </w:tr>
    </w:tbl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8B2C40" w:rsidRPr="00A1781D" w:rsidRDefault="008B2C40" w:rsidP="00A13998">
      <w:pPr>
        <w:rPr>
          <w:sz w:val="18"/>
          <w:szCs w:val="18"/>
        </w:rPr>
      </w:pPr>
    </w:p>
    <w:p w:rsidR="00D96A14" w:rsidRPr="00A1781D" w:rsidRDefault="00D96A14" w:rsidP="00D96A14">
      <w:pPr>
        <w:pStyle w:val="1"/>
        <w:rPr>
          <w:sz w:val="18"/>
          <w:szCs w:val="18"/>
        </w:rPr>
      </w:pPr>
    </w:p>
    <w:p w:rsidR="00A13998" w:rsidRPr="00A1781D" w:rsidRDefault="005E5C44" w:rsidP="00A13998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35" w:name="_Toc312760383"/>
      <w:bookmarkStart w:id="936" w:name="_Toc424750563"/>
      <w:bookmarkStart w:id="937" w:name="_Toc506404016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6</w:t>
      </w:r>
      <w:r w:rsidR="00A13998" w:rsidRPr="00A1781D">
        <w:rPr>
          <w:b/>
          <w:sz w:val="18"/>
          <w:szCs w:val="18"/>
        </w:rPr>
        <w:t>. Сведения о государственн</w:t>
      </w:r>
      <w:r w:rsidR="005972B9" w:rsidRPr="00A1781D">
        <w:rPr>
          <w:b/>
          <w:sz w:val="18"/>
          <w:szCs w:val="18"/>
        </w:rPr>
        <w:t>ом</w:t>
      </w:r>
      <w:r w:rsidR="00A13998" w:rsidRPr="00A1781D">
        <w:rPr>
          <w:b/>
          <w:sz w:val="18"/>
          <w:szCs w:val="18"/>
        </w:rPr>
        <w:t xml:space="preserve"> (муниципальн</w:t>
      </w:r>
      <w:r w:rsidR="005972B9" w:rsidRPr="00A1781D">
        <w:rPr>
          <w:b/>
          <w:sz w:val="18"/>
          <w:szCs w:val="18"/>
        </w:rPr>
        <w:t>ом</w:t>
      </w:r>
      <w:r w:rsidR="00A13998" w:rsidRPr="00A1781D">
        <w:rPr>
          <w:b/>
          <w:sz w:val="18"/>
          <w:szCs w:val="18"/>
        </w:rPr>
        <w:t xml:space="preserve">) </w:t>
      </w:r>
      <w:r w:rsidR="005972B9" w:rsidRPr="00A1781D">
        <w:rPr>
          <w:b/>
          <w:sz w:val="18"/>
          <w:szCs w:val="18"/>
        </w:rPr>
        <w:t xml:space="preserve">долге, предоставленных бюджетных кредитах </w:t>
      </w:r>
      <w:r w:rsidR="003925CC" w:rsidRPr="00A1781D">
        <w:rPr>
          <w:b/>
          <w:sz w:val="18"/>
          <w:szCs w:val="18"/>
        </w:rPr>
        <w:t>ф. 05031</w:t>
      </w:r>
      <w:r w:rsidR="00A13998" w:rsidRPr="00A1781D">
        <w:rPr>
          <w:b/>
          <w:sz w:val="18"/>
          <w:szCs w:val="18"/>
        </w:rPr>
        <w:t>72</w:t>
      </w:r>
      <w:bookmarkEnd w:id="935"/>
      <w:bookmarkEnd w:id="936"/>
      <w:bookmarkEnd w:id="937"/>
    </w:p>
    <w:p w:rsidR="00A13998" w:rsidRPr="00A1781D" w:rsidRDefault="00A13998" w:rsidP="00A13998">
      <w:pPr>
        <w:pStyle w:val="2"/>
        <w:rPr>
          <w:sz w:val="18"/>
          <w:szCs w:val="18"/>
        </w:rPr>
      </w:pPr>
    </w:p>
    <w:tbl>
      <w:tblPr>
        <w:tblpPr w:leftFromText="180" w:rightFromText="180" w:vertAnchor="text" w:horzAnchor="margin" w:tblpY="32"/>
        <w:tblW w:w="9908" w:type="dxa"/>
        <w:tblLayout w:type="fixed"/>
        <w:tblLook w:val="0000" w:firstRow="0" w:lastRow="0" w:firstColumn="0" w:lastColumn="0" w:noHBand="0" w:noVBand="0"/>
      </w:tblPr>
      <w:tblGrid>
        <w:gridCol w:w="648"/>
        <w:gridCol w:w="1560"/>
        <w:gridCol w:w="700"/>
        <w:gridCol w:w="800"/>
        <w:gridCol w:w="2000"/>
        <w:gridCol w:w="777"/>
        <w:gridCol w:w="3423"/>
      </w:tblGrid>
      <w:tr w:rsidR="00A13998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№ п\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учета/строка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Номер счета бюджетного учета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3998" w:rsidRPr="00A1781D" w:rsidRDefault="00A13998" w:rsidP="003D6874">
            <w:pPr>
              <w:spacing w:line="360" w:lineRule="auto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A13998" w:rsidRPr="00A1781D" w:rsidRDefault="00A13998" w:rsidP="003D6874">
            <w:pPr>
              <w:rPr>
                <w:sz w:val="18"/>
                <w:szCs w:val="18"/>
              </w:rPr>
            </w:pPr>
          </w:p>
        </w:tc>
      </w:tr>
      <w:tr w:rsidR="00435AAC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AAC" w:rsidRPr="00A1781D" w:rsidRDefault="00435AAC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строк Раздела 1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счетам не соответствует общей сумме по строке «Всего»</w:t>
            </w:r>
          </w:p>
        </w:tc>
      </w:tr>
      <w:tr w:rsidR="00435AAC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AAC" w:rsidRPr="00A1781D" w:rsidRDefault="00435AAC" w:rsidP="00435AAC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Раздела 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AC" w:rsidRPr="00A1781D" w:rsidRDefault="00435AAC" w:rsidP="006004E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Итоговое значение по счетам не соответствует общей сумме по строке «Всего»</w:t>
            </w:r>
          </w:p>
        </w:tc>
      </w:tr>
      <w:tr w:rsidR="00FC3EC2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Раздела 3 по идентичному номеру счета БУ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Раздел 1, Гр.2, соответствующий номер счета БУ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по номеру счета БУ раздела 3 не соответствует сумме показателей по номеру счета раздела 1 (на начало года)</w:t>
            </w:r>
          </w:p>
        </w:tc>
      </w:tr>
      <w:tr w:rsidR="00FC3EC2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Раздела 3 по идентичному номеру счета БУ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Раздел 2, Гр.2, соответствующий номер счета БУ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по номеру счета БУ раздела 3 не соответствует сумме показателей по номеру счета раздела 2 (на начало года)</w:t>
            </w:r>
          </w:p>
        </w:tc>
      </w:tr>
      <w:tr w:rsidR="00FC3EC2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Раздела 3 по идентичному номеру счета БУ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Раздел 1, Гр.3, соответствующий номер счета БУ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по номеру счета БУ раздела 3 не соответствует сумме показателей по номеру счета раздела 1 (на конец года)</w:t>
            </w:r>
          </w:p>
        </w:tc>
      </w:tr>
      <w:tr w:rsidR="00FC3EC2" w:rsidRPr="00A1781D" w:rsidTr="0013621A">
        <w:trPr>
          <w:trHeight w:val="75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Раздела 3 по идентичному номеру счета БУ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Раздел 2, Гр.3, соответствующий номер счета БУ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3EC2" w:rsidRPr="00A1781D" w:rsidRDefault="00FC3EC2" w:rsidP="00FC3E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показателей по номеру счета БУ раздела 3 не соответствует сумме показателей по номеру счета раздела 2 (на конец года)</w:t>
            </w:r>
          </w:p>
        </w:tc>
      </w:tr>
    </w:tbl>
    <w:p w:rsidR="00A13998" w:rsidRPr="00A1781D" w:rsidRDefault="00A13998" w:rsidP="00A13998">
      <w:pPr>
        <w:rPr>
          <w:sz w:val="18"/>
          <w:szCs w:val="18"/>
        </w:rPr>
      </w:pPr>
    </w:p>
    <w:p w:rsidR="00A13998" w:rsidRPr="00A1781D" w:rsidRDefault="00A13998" w:rsidP="00A13998">
      <w:pPr>
        <w:rPr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38" w:name="_Toc312766968"/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0289" w:rsidRPr="00A1781D" w:rsidRDefault="004B0289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7D2C" w:rsidRPr="00A1781D" w:rsidRDefault="004B7D2C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39" w:name="_Toc424750564"/>
    </w:p>
    <w:p w:rsidR="004B7D2C" w:rsidRPr="00A1781D" w:rsidRDefault="004B7D2C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7D2C" w:rsidRPr="00A1781D" w:rsidRDefault="004B7D2C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7D2C" w:rsidRPr="00A1781D" w:rsidRDefault="004B7D2C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p w:rsidR="004B7D2C" w:rsidRPr="00A1781D" w:rsidRDefault="004B7D2C" w:rsidP="00F35DD5">
      <w:pPr>
        <w:pStyle w:val="1"/>
        <w:numPr>
          <w:ilvl w:val="0"/>
          <w:numId w:val="0"/>
        </w:numPr>
        <w:rPr>
          <w:b/>
          <w:sz w:val="18"/>
          <w:szCs w:val="18"/>
        </w:rPr>
      </w:pPr>
    </w:p>
    <w:bookmarkEnd w:id="938"/>
    <w:bookmarkEnd w:id="939"/>
    <w:p w:rsidR="00FC3EC2" w:rsidRPr="00A1781D" w:rsidRDefault="00FC3EC2" w:rsidP="00FC3EC2">
      <w:pPr>
        <w:rPr>
          <w:sz w:val="18"/>
          <w:szCs w:val="18"/>
        </w:rPr>
      </w:pPr>
    </w:p>
    <w:p w:rsidR="0034537D" w:rsidRPr="00A1781D" w:rsidRDefault="0034537D" w:rsidP="0034537D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40" w:name="_Toc506404017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7</w:t>
      </w:r>
      <w:r w:rsidRPr="00A1781D">
        <w:rPr>
          <w:b/>
          <w:sz w:val="18"/>
          <w:szCs w:val="18"/>
        </w:rPr>
        <w:t>. Сведения об изменении остатков валюты баланса ф.0503173</w:t>
      </w:r>
      <w:bookmarkEnd w:id="940"/>
    </w:p>
    <w:tbl>
      <w:tblPr>
        <w:tblW w:w="106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567"/>
        <w:gridCol w:w="567"/>
        <w:gridCol w:w="1134"/>
        <w:gridCol w:w="567"/>
        <w:gridCol w:w="567"/>
        <w:gridCol w:w="567"/>
        <w:gridCol w:w="567"/>
        <w:gridCol w:w="1418"/>
        <w:gridCol w:w="2184"/>
        <w:gridCol w:w="709"/>
        <w:gridCol w:w="567"/>
      </w:tblGrid>
      <w:tr w:rsidR="00FF0229" w:rsidRPr="00293FB2" w:rsidTr="00F51185">
        <w:trPr>
          <w:trHeight w:val="339"/>
          <w:tblHeader/>
        </w:trPr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293FB2">
              <w:rPr>
                <w:b/>
                <w:sz w:val="16"/>
                <w:szCs w:val="16"/>
              </w:rPr>
              <w:t>п</w:t>
            </w:r>
            <w:proofErr w:type="gramEnd"/>
            <w:r w:rsidRPr="00293FB2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Соотношение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Строка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Графа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Раздел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2184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Комментарий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Тип субъекта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b/>
                <w:sz w:val="16"/>
                <w:szCs w:val="16"/>
              </w:rPr>
            </w:pPr>
            <w:r w:rsidRPr="00293FB2">
              <w:rPr>
                <w:b/>
                <w:sz w:val="16"/>
                <w:szCs w:val="16"/>
              </w:rPr>
              <w:t>Уровень ошибки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C80604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4+5+6+7+8+9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графы 3 не равен сумме показателей граф 4+5+6+7+8+9 -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293FB2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6F5B5E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010-020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</w:t>
            </w:r>
            <w:r w:rsidR="00F93E47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0 не равен разности показателей строк 010-020 -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293FB2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6F5B5E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 w:rsidRPr="006F5B5E"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040-050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060 не равен разности показателей строк 040-050 -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286FF5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FF0229" w:rsidRPr="001C3248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+1</w:t>
            </w:r>
            <w:r w:rsidRPr="00B62276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190 не равен сумме показателей строк </w:t>
            </w:r>
            <w:r w:rsidRPr="00B62276">
              <w:rPr>
                <w:sz w:val="16"/>
                <w:szCs w:val="16"/>
              </w:rPr>
              <w:t>030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060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070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080</w:t>
            </w:r>
            <w:r>
              <w:rPr>
                <w:sz w:val="16"/>
                <w:szCs w:val="16"/>
              </w:rPr>
              <w:t>+10</w:t>
            </w:r>
            <w:r w:rsidRPr="00B6227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120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130</w:t>
            </w:r>
            <w:r>
              <w:rPr>
                <w:sz w:val="16"/>
                <w:szCs w:val="16"/>
              </w:rPr>
              <w:t>+1</w:t>
            </w:r>
            <w:r w:rsidRPr="00B62276">
              <w:rPr>
                <w:sz w:val="16"/>
                <w:szCs w:val="16"/>
              </w:rPr>
              <w:t>40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150</w:t>
            </w:r>
            <w:r>
              <w:rPr>
                <w:sz w:val="16"/>
                <w:szCs w:val="16"/>
              </w:rPr>
              <w:t>+</w:t>
            </w:r>
            <w:r w:rsidRPr="00B62276">
              <w:rPr>
                <w:sz w:val="16"/>
                <w:szCs w:val="16"/>
              </w:rPr>
              <w:t>160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8E0367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FF0229" w:rsidRPr="000E4DEC" w:rsidRDefault="00FF0229" w:rsidP="00F51185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200</w:t>
            </w:r>
          </w:p>
        </w:tc>
        <w:tc>
          <w:tcPr>
            <w:tcW w:w="567" w:type="dxa"/>
          </w:tcPr>
          <w:p w:rsidR="00FF0229" w:rsidRDefault="0047239B" w:rsidP="00F51185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0E4DEC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FF0229" w:rsidRPr="000E4DEC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  <w:r w:rsidR="00F93E4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+203+207</w:t>
            </w:r>
          </w:p>
        </w:tc>
        <w:tc>
          <w:tcPr>
            <w:tcW w:w="567" w:type="dxa"/>
          </w:tcPr>
          <w:p w:rsidR="00FF0229" w:rsidRDefault="0047239B" w:rsidP="00F51185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Pr="000E4DE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0 не равен сумме показателей строк </w:t>
            </w:r>
            <w:r w:rsidRPr="00D17225">
              <w:rPr>
                <w:sz w:val="16"/>
                <w:szCs w:val="16"/>
              </w:rPr>
              <w:t>20</w:t>
            </w:r>
            <w:r w:rsidR="00F93E47">
              <w:rPr>
                <w:sz w:val="16"/>
                <w:szCs w:val="16"/>
              </w:rPr>
              <w:t>1</w:t>
            </w:r>
            <w:r w:rsidRPr="00D17225">
              <w:rPr>
                <w:sz w:val="16"/>
                <w:szCs w:val="16"/>
              </w:rPr>
              <w:t>+203+207</w:t>
            </w:r>
            <w:r>
              <w:rPr>
                <w:sz w:val="16"/>
                <w:szCs w:val="16"/>
              </w:rPr>
              <w:t xml:space="preserve">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286FF5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FF0229" w:rsidRPr="001C3248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200+210+220+230+240+250+260+270+280+290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340 не равен сумме показателей строк 200+210+220+230+240+250+260+270+280+290 -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8E0367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FF0229" w:rsidRPr="00D17225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0E4DEC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FF0229" w:rsidRPr="00D17225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190+340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350 не равен сумме показателей строк 190+340 -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8E0367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709" w:type="dxa"/>
          </w:tcPr>
          <w:p w:rsidR="00FF0229" w:rsidRPr="00D17225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0E4DEC" w:rsidRDefault="00FF0229" w:rsidP="00F51185">
            <w:pPr>
              <w:snapToGrid w:val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=</w:t>
            </w:r>
          </w:p>
        </w:tc>
        <w:tc>
          <w:tcPr>
            <w:tcW w:w="567" w:type="dxa"/>
          </w:tcPr>
          <w:p w:rsidR="00FF0229" w:rsidRPr="00D17225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431+432+</w:t>
            </w:r>
            <w:r w:rsidR="005D508E">
              <w:rPr>
                <w:sz w:val="16"/>
                <w:szCs w:val="16"/>
                <w:lang w:val="en-US"/>
              </w:rPr>
              <w:t>433+</w:t>
            </w:r>
            <w:r>
              <w:rPr>
                <w:sz w:val="16"/>
                <w:szCs w:val="16"/>
              </w:rPr>
              <w:t>434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430 не равен сумме показателей строк 431+432</w:t>
            </w:r>
            <w:r w:rsidR="00E72C20">
              <w:rPr>
                <w:sz w:val="16"/>
                <w:szCs w:val="16"/>
              </w:rPr>
              <w:t>+433</w:t>
            </w:r>
            <w:r>
              <w:rPr>
                <w:sz w:val="16"/>
                <w:szCs w:val="16"/>
              </w:rPr>
              <w:t>+434-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69303C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FF0229" w:rsidRPr="001C3248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400+410+420+430+470+510+520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47239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Показатель строки </w:t>
            </w:r>
            <w:r w:rsidR="0047239B">
              <w:rPr>
                <w:sz w:val="16"/>
                <w:szCs w:val="16"/>
              </w:rPr>
              <w:t>550</w:t>
            </w:r>
            <w:r>
              <w:rPr>
                <w:sz w:val="16"/>
                <w:szCs w:val="16"/>
              </w:rPr>
              <w:t xml:space="preserve"> не равен сумме показателей строк 400+410+420+430+470+510+520 -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Pr="0069303C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FF0229" w:rsidRPr="002D5D60" w:rsidRDefault="002D5D6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550+5</w:t>
            </w:r>
            <w:r w:rsidR="00773F50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FF0229" w:rsidRDefault="004E67F2" w:rsidP="00F51185">
            <w:pPr>
              <w:jc w:val="center"/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700 не равен сумме показателей строк 550+560 - недопустимо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FF0229" w:rsidRDefault="00FF0229" w:rsidP="00F5118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F0229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:rsidR="00FF0229" w:rsidRPr="00BE3EC9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Default="00E45A33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567" w:type="dxa"/>
          </w:tcPr>
          <w:p w:rsidR="00FF0229" w:rsidRDefault="004E67F2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F0229" w:rsidRPr="00293FB2" w:rsidRDefault="00E45A33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2D5D6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Актив </w:t>
            </w:r>
            <w:r w:rsidR="00E45A33">
              <w:rPr>
                <w:sz w:val="16"/>
                <w:szCs w:val="16"/>
              </w:rPr>
              <w:t>Баланс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актива баланса, итого</w:t>
            </w:r>
            <w:r>
              <w:rPr>
                <w:sz w:val="16"/>
                <w:szCs w:val="16"/>
              </w:rPr>
              <w:t xml:space="preserve">» </w:t>
            </w:r>
            <w:r w:rsidR="00E72C20">
              <w:rPr>
                <w:sz w:val="16"/>
                <w:szCs w:val="16"/>
              </w:rPr>
              <w:t xml:space="preserve">Раздела 2 </w:t>
            </w:r>
            <w:r>
              <w:rPr>
                <w:sz w:val="16"/>
                <w:szCs w:val="16"/>
              </w:rPr>
              <w:t xml:space="preserve">не равен </w:t>
            </w:r>
            <w:r w:rsidR="00E45A33">
              <w:rPr>
                <w:sz w:val="16"/>
                <w:szCs w:val="16"/>
              </w:rPr>
              <w:t>показателю Актива Баланса</w:t>
            </w:r>
            <w:r w:rsidR="00E72C20">
              <w:rPr>
                <w:sz w:val="16"/>
                <w:szCs w:val="16"/>
              </w:rPr>
              <w:t xml:space="preserve"> в разделе 1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  <w:tr w:rsidR="00FF0229" w:rsidRPr="00293FB2" w:rsidTr="00F51185">
        <w:trPr>
          <w:trHeight w:val="74"/>
        </w:trPr>
        <w:tc>
          <w:tcPr>
            <w:tcW w:w="567" w:type="dxa"/>
          </w:tcPr>
          <w:p w:rsidR="00FF0229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FF0229" w:rsidRPr="007A5AEC" w:rsidRDefault="00FF0229" w:rsidP="00F51185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67" w:type="dxa"/>
          </w:tcPr>
          <w:p w:rsidR="00FF0229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FF0229" w:rsidRPr="001C3248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567" w:type="dxa"/>
          </w:tcPr>
          <w:p w:rsidR="00FF0229" w:rsidRPr="00BE3EC9" w:rsidRDefault="00FF0229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=</w:t>
            </w:r>
          </w:p>
        </w:tc>
        <w:tc>
          <w:tcPr>
            <w:tcW w:w="567" w:type="dxa"/>
          </w:tcPr>
          <w:p w:rsidR="00FF0229" w:rsidRDefault="00E45A33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</w:tcPr>
          <w:p w:rsidR="00FF0229" w:rsidRDefault="004E67F2" w:rsidP="00F5118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FF0229" w:rsidRPr="00293FB2" w:rsidRDefault="00E45A33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FF0229" w:rsidRPr="00293FB2" w:rsidRDefault="00E72C20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Пассив</w:t>
            </w:r>
            <w:r w:rsidR="002D5D60">
              <w:rPr>
                <w:sz w:val="16"/>
                <w:szCs w:val="16"/>
              </w:rPr>
              <w:t xml:space="preserve"> </w:t>
            </w:r>
            <w:r w:rsidR="00E45A33">
              <w:rPr>
                <w:sz w:val="16"/>
                <w:szCs w:val="16"/>
              </w:rPr>
              <w:t>Баланс</w:t>
            </w:r>
            <w:r>
              <w:rPr>
                <w:sz w:val="16"/>
                <w:szCs w:val="16"/>
              </w:rPr>
              <w:t>а</w:t>
            </w:r>
          </w:p>
        </w:tc>
        <w:tc>
          <w:tcPr>
            <w:tcW w:w="2184" w:type="dxa"/>
          </w:tcPr>
          <w:p w:rsidR="00FF0229" w:rsidRPr="008E0367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Показатель строки «</w:t>
            </w:r>
            <w:r w:rsidRPr="00BE3EC9">
              <w:rPr>
                <w:sz w:val="16"/>
                <w:szCs w:val="16"/>
              </w:rPr>
              <w:t>Счета пассива баланса, итого</w:t>
            </w:r>
            <w:r>
              <w:rPr>
                <w:sz w:val="16"/>
                <w:szCs w:val="16"/>
              </w:rPr>
              <w:t xml:space="preserve">» </w:t>
            </w:r>
            <w:r w:rsidR="00E72C20">
              <w:rPr>
                <w:sz w:val="16"/>
                <w:szCs w:val="16"/>
              </w:rPr>
              <w:t xml:space="preserve"> </w:t>
            </w:r>
            <w:proofErr w:type="spellStart"/>
            <w:r w:rsidR="00E72C20">
              <w:rPr>
                <w:sz w:val="16"/>
                <w:szCs w:val="16"/>
              </w:rPr>
              <w:t>разедела</w:t>
            </w:r>
            <w:proofErr w:type="spellEnd"/>
            <w:r w:rsidR="00E72C20">
              <w:rPr>
                <w:sz w:val="16"/>
                <w:szCs w:val="16"/>
              </w:rPr>
              <w:t xml:space="preserve"> 2 </w:t>
            </w:r>
            <w:r>
              <w:rPr>
                <w:sz w:val="16"/>
                <w:szCs w:val="16"/>
              </w:rPr>
              <w:t xml:space="preserve">не равен </w:t>
            </w:r>
            <w:r w:rsidR="00E45A33">
              <w:rPr>
                <w:sz w:val="16"/>
                <w:szCs w:val="16"/>
              </w:rPr>
              <w:t>показателю Пассива Баланса</w:t>
            </w:r>
            <w:r w:rsidR="00E72C20">
              <w:rPr>
                <w:sz w:val="16"/>
                <w:szCs w:val="16"/>
              </w:rPr>
              <w:t xml:space="preserve"> в разделе 1</w:t>
            </w:r>
          </w:p>
        </w:tc>
        <w:tc>
          <w:tcPr>
            <w:tcW w:w="709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ПБС, РБС, ГРБС</w:t>
            </w:r>
          </w:p>
        </w:tc>
        <w:tc>
          <w:tcPr>
            <w:tcW w:w="567" w:type="dxa"/>
          </w:tcPr>
          <w:p w:rsidR="00FF0229" w:rsidRPr="00293FB2" w:rsidRDefault="00FF0229" w:rsidP="00F511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</w:tr>
    </w:tbl>
    <w:p w:rsidR="00FC3EC2" w:rsidRPr="00A1781D" w:rsidRDefault="00FC3EC2" w:rsidP="00FC3EC2">
      <w:pPr>
        <w:rPr>
          <w:sz w:val="18"/>
          <w:szCs w:val="18"/>
        </w:rPr>
      </w:pPr>
    </w:p>
    <w:p w:rsidR="0039230F" w:rsidRPr="00A1781D" w:rsidRDefault="0039230F" w:rsidP="00D96A14">
      <w:pPr>
        <w:jc w:val="center"/>
        <w:rPr>
          <w:sz w:val="18"/>
          <w:szCs w:val="18"/>
        </w:rPr>
      </w:pPr>
    </w:p>
    <w:p w:rsidR="0069524C" w:rsidRPr="00A1781D" w:rsidRDefault="0069524C" w:rsidP="006004E4">
      <w:pPr>
        <w:rPr>
          <w:sz w:val="18"/>
          <w:szCs w:val="18"/>
        </w:rPr>
      </w:pPr>
      <w:r w:rsidRPr="00A1781D">
        <w:rPr>
          <w:sz w:val="18"/>
          <w:szCs w:val="18"/>
        </w:rPr>
        <w:t>*- соотношение должно быть выполнено для каждой строки (графы).</w:t>
      </w:r>
    </w:p>
    <w:p w:rsidR="00D96A14" w:rsidRPr="00A1781D" w:rsidRDefault="00D96A14" w:rsidP="006004E4">
      <w:pPr>
        <w:ind w:left="360"/>
        <w:rPr>
          <w:sz w:val="18"/>
          <w:szCs w:val="18"/>
        </w:rPr>
      </w:pPr>
    </w:p>
    <w:p w:rsidR="00D96A14" w:rsidRPr="00A1781D" w:rsidRDefault="00D96A14" w:rsidP="00D96A14">
      <w:pPr>
        <w:rPr>
          <w:sz w:val="18"/>
          <w:szCs w:val="18"/>
        </w:rPr>
      </w:pPr>
    </w:p>
    <w:p w:rsidR="00DE0B9C" w:rsidRPr="00A1781D" w:rsidRDefault="00DE0B9C" w:rsidP="00DE0B9C">
      <w:pPr>
        <w:rPr>
          <w:sz w:val="18"/>
          <w:szCs w:val="18"/>
        </w:rPr>
      </w:pPr>
    </w:p>
    <w:p w:rsidR="00F03647" w:rsidRPr="00A1781D" w:rsidRDefault="00F03647" w:rsidP="00CC5C9A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41" w:name="_Toc506404019"/>
      <w:r w:rsidRPr="00A1781D">
        <w:rPr>
          <w:b/>
          <w:sz w:val="18"/>
          <w:szCs w:val="18"/>
        </w:rPr>
        <w:t>2</w:t>
      </w:r>
      <w:r w:rsidR="00CC5C9A" w:rsidRPr="00A1781D">
        <w:rPr>
          <w:b/>
          <w:sz w:val="18"/>
          <w:szCs w:val="18"/>
        </w:rPr>
        <w:t>9</w:t>
      </w:r>
      <w:r w:rsidRPr="00A1781D">
        <w:rPr>
          <w:b/>
          <w:sz w:val="18"/>
          <w:szCs w:val="18"/>
        </w:rPr>
        <w:t>. 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ф. 0503174</w:t>
      </w:r>
      <w:bookmarkEnd w:id="941"/>
      <w:r w:rsidRPr="00A1781D">
        <w:rPr>
          <w:b/>
          <w:sz w:val="18"/>
          <w:szCs w:val="18"/>
        </w:rPr>
        <w:t xml:space="preserve"> </w:t>
      </w:r>
    </w:p>
    <w:p w:rsidR="0037465A" w:rsidRPr="00A1781D" w:rsidRDefault="0037465A" w:rsidP="002E6730">
      <w:pPr>
        <w:rPr>
          <w:b/>
          <w:sz w:val="18"/>
          <w:szCs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165"/>
        <w:gridCol w:w="820"/>
        <w:gridCol w:w="1808"/>
        <w:gridCol w:w="848"/>
        <w:gridCol w:w="3014"/>
      </w:tblGrid>
      <w:tr w:rsidR="001E37C6" w:rsidRPr="00A1781D" w:rsidTr="002E6730">
        <w:tc>
          <w:tcPr>
            <w:tcW w:w="53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198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1165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20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808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301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</w:tr>
      <w:tr w:rsidR="001E37C6" w:rsidRPr="00A1781D" w:rsidTr="002E6730">
        <w:tc>
          <w:tcPr>
            <w:tcW w:w="53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1165" w:type="dxa"/>
            <w:shd w:val="clear" w:color="auto" w:fill="auto"/>
          </w:tcPr>
          <w:p w:rsidR="0037465A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4,6,7,8</w:t>
            </w:r>
          </w:p>
        </w:tc>
        <w:tc>
          <w:tcPr>
            <w:tcW w:w="820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 раздела «Государственные (муниципальные) унитарные предприятия»</w:t>
            </w:r>
          </w:p>
        </w:tc>
        <w:tc>
          <w:tcPr>
            <w:tcW w:w="848" w:type="dxa"/>
            <w:shd w:val="clear" w:color="auto" w:fill="auto"/>
          </w:tcPr>
          <w:p w:rsidR="0037465A" w:rsidRPr="00A1781D" w:rsidRDefault="0037465A" w:rsidP="00F03647">
            <w:pPr>
              <w:rPr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37465A" w:rsidRPr="00A1781D" w:rsidRDefault="0037465A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</w:t>
            </w:r>
            <w:r w:rsidR="0004013A"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роки «Государственные (муниципальные) унитарные предприятия, всего» не равен сумме всех строк раздела - недопустимо</w:t>
            </w:r>
          </w:p>
        </w:tc>
      </w:tr>
      <w:tr w:rsidR="00540E63" w:rsidRPr="00A1781D" w:rsidTr="002E6730"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Иные организации с государственным участием в капитале, всего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4,6,7,8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 раздела «Иные организации с государственным участием в капитале»</w:t>
            </w: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</w:t>
            </w:r>
            <w:r w:rsidR="0004013A"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роки «Иные организации с государственным участием в капитале» не равен сумме всех строк раздела - недопустимо</w:t>
            </w:r>
          </w:p>
        </w:tc>
      </w:tr>
      <w:tr w:rsidR="00540E63" w:rsidRPr="00A1781D" w:rsidTr="002E6730"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4,6,7,8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 «Государственные (муниципальные) унитарные предприятия, всего» и «Иные организации с государственным участием в капитале, всего»</w:t>
            </w: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2C71F7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с</w:t>
            </w:r>
            <w:r w:rsidR="0004013A" w:rsidRPr="00A1781D">
              <w:rPr>
                <w:sz w:val="18"/>
                <w:szCs w:val="18"/>
              </w:rPr>
              <w:t>т</w:t>
            </w:r>
            <w:r w:rsidRPr="00A1781D">
              <w:rPr>
                <w:sz w:val="18"/>
                <w:szCs w:val="18"/>
              </w:rPr>
              <w:t>роки</w:t>
            </w:r>
            <w:proofErr w:type="gramStart"/>
            <w:r w:rsidRPr="00A1781D">
              <w:rPr>
                <w:sz w:val="18"/>
                <w:szCs w:val="18"/>
              </w:rPr>
              <w:t xml:space="preserve">  В</w:t>
            </w:r>
            <w:proofErr w:type="gramEnd"/>
            <w:r w:rsidRPr="00A1781D">
              <w:rPr>
                <w:sz w:val="18"/>
                <w:szCs w:val="18"/>
              </w:rPr>
              <w:t>сего не соответствует сумме строк «Государственные (муниципальные) унитарные предприятия, всего»  и «Иные организации с государственным участием в капитале» не равен сумме всех строк раздела - недопустимо</w:t>
            </w:r>
          </w:p>
        </w:tc>
      </w:tr>
      <w:tr w:rsidR="00540E63" w:rsidRPr="00A1781D" w:rsidTr="002E6730">
        <w:trPr>
          <w:trHeight w:val="461"/>
        </w:trPr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8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4+6-7</w:t>
            </w: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2C71F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8 &lt;&gt; гр.4+гр.6-гр.7 - недопустимо</w:t>
            </w:r>
          </w:p>
        </w:tc>
      </w:tr>
      <w:tr w:rsidR="00540E63" w:rsidRPr="00A1781D" w:rsidTr="002E6730"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6B3CC2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  <w:r w:rsidR="00540E63" w:rsidRPr="00A1781D">
              <w:rPr>
                <w:sz w:val="18"/>
                <w:szCs w:val="18"/>
              </w:rPr>
              <w:t>,</w:t>
            </w:r>
            <w:r w:rsidRPr="00A1781D">
              <w:rPr>
                <w:sz w:val="18"/>
                <w:szCs w:val="18"/>
              </w:rPr>
              <w:t>3,</w:t>
            </w:r>
            <w:r w:rsidR="00540E63" w:rsidRPr="00A1781D">
              <w:rPr>
                <w:sz w:val="18"/>
                <w:szCs w:val="18"/>
              </w:rPr>
              <w:t>5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2C71F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не заполняется</w:t>
            </w:r>
          </w:p>
        </w:tc>
      </w:tr>
      <w:tr w:rsidR="00540E63" w:rsidRPr="00A1781D" w:rsidTr="002E6730"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Иные организации с государственным участием в капитале, всего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2,3,5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2C71F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не заполняется</w:t>
            </w:r>
          </w:p>
        </w:tc>
      </w:tr>
      <w:tr w:rsidR="00540E63" w:rsidRPr="00A1781D" w:rsidTr="002E6730">
        <w:tc>
          <w:tcPr>
            <w:tcW w:w="53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1165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2,3,5</w:t>
            </w:r>
          </w:p>
        </w:tc>
        <w:tc>
          <w:tcPr>
            <w:tcW w:w="820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808" w:type="dxa"/>
            <w:shd w:val="clear" w:color="auto" w:fill="auto"/>
          </w:tcPr>
          <w:p w:rsidR="00540E63" w:rsidRPr="00A1781D" w:rsidRDefault="00540E63" w:rsidP="00F03647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540E63" w:rsidRPr="00A1781D" w:rsidRDefault="00540E63" w:rsidP="00F03647">
            <w:pPr>
              <w:rPr>
                <w:b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540E63" w:rsidRPr="00A1781D" w:rsidRDefault="00540E63" w:rsidP="002C71F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 не заполняется</w:t>
            </w:r>
          </w:p>
        </w:tc>
      </w:tr>
    </w:tbl>
    <w:p w:rsidR="0037465A" w:rsidRPr="00A1781D" w:rsidRDefault="0037465A" w:rsidP="002E6730">
      <w:pPr>
        <w:rPr>
          <w:b/>
          <w:sz w:val="18"/>
          <w:szCs w:val="18"/>
        </w:rPr>
      </w:pPr>
    </w:p>
    <w:p w:rsidR="00DE0B9C" w:rsidRPr="00A1781D" w:rsidRDefault="00CC5C9A" w:rsidP="00CC5C9A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42" w:name="_Toc506404020"/>
      <w:r w:rsidRPr="00A1781D">
        <w:rPr>
          <w:b/>
          <w:sz w:val="18"/>
          <w:szCs w:val="18"/>
        </w:rPr>
        <w:t>30</w:t>
      </w:r>
      <w:r w:rsidR="00F03647" w:rsidRPr="00A1781D">
        <w:rPr>
          <w:b/>
          <w:sz w:val="18"/>
          <w:szCs w:val="18"/>
        </w:rPr>
        <w:t>.  Сведения о принятых и неисполненных обязательствах получателя бюджетных средств ф. 0503175</w:t>
      </w:r>
      <w:bookmarkEnd w:id="942"/>
    </w:p>
    <w:p w:rsidR="001E37C6" w:rsidRPr="00A1781D" w:rsidRDefault="001E37C6" w:rsidP="002E6730">
      <w:pPr>
        <w:rPr>
          <w:b/>
          <w:sz w:val="18"/>
          <w:szCs w:val="1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721"/>
        <w:gridCol w:w="830"/>
        <w:gridCol w:w="820"/>
        <w:gridCol w:w="1808"/>
        <w:gridCol w:w="848"/>
        <w:gridCol w:w="2053"/>
        <w:gridCol w:w="992"/>
      </w:tblGrid>
      <w:tr w:rsidR="00935827" w:rsidRPr="00A1781D" w:rsidTr="007A5AEC">
        <w:tc>
          <w:tcPr>
            <w:tcW w:w="675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Раздел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показателей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93582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Уровень ошибки</w:t>
            </w:r>
          </w:p>
        </w:tc>
      </w:tr>
      <w:tr w:rsidR="00935827" w:rsidRPr="00A1781D" w:rsidTr="007A5AEC">
        <w:tc>
          <w:tcPr>
            <w:tcW w:w="675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Всего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9B14BD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</w:t>
            </w:r>
            <w:r w:rsidRPr="00A1781D">
              <w:rPr>
                <w:b/>
                <w:sz w:val="18"/>
                <w:szCs w:val="18"/>
              </w:rPr>
              <w:t>«</w:t>
            </w:r>
            <w:r w:rsidRPr="00A1781D">
              <w:rPr>
                <w:sz w:val="18"/>
                <w:szCs w:val="18"/>
              </w:rPr>
              <w:t>Итого по коду счета» не равна строке</w:t>
            </w:r>
            <w:r w:rsidRPr="00A1781D">
              <w:rPr>
                <w:b/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«Всего» - недопустимо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9B14B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</w:t>
            </w:r>
          </w:p>
        </w:tc>
      </w:tr>
      <w:tr w:rsidR="00935827" w:rsidRPr="00A1781D" w:rsidTr="007A5AEC">
        <w:tc>
          <w:tcPr>
            <w:tcW w:w="675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b/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 по коду счета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9B14B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всех строк, формирующих строку «Итого по коду счета»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Строка строк, формирующих строку </w:t>
            </w:r>
            <w:r w:rsidRPr="00A1781D">
              <w:rPr>
                <w:b/>
                <w:sz w:val="18"/>
                <w:szCs w:val="18"/>
              </w:rPr>
              <w:t>«</w:t>
            </w:r>
            <w:r w:rsidRPr="00A1781D">
              <w:rPr>
                <w:sz w:val="18"/>
                <w:szCs w:val="18"/>
              </w:rPr>
              <w:t>Итого по коду счета», не равна строке</w:t>
            </w:r>
            <w:r w:rsidRPr="00A1781D">
              <w:rPr>
                <w:b/>
                <w:sz w:val="18"/>
                <w:szCs w:val="18"/>
              </w:rPr>
              <w:t xml:space="preserve"> «</w:t>
            </w:r>
            <w:r w:rsidRPr="00A1781D">
              <w:rPr>
                <w:sz w:val="18"/>
                <w:szCs w:val="18"/>
              </w:rPr>
              <w:t>Итого по коду счета» - недопустимо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35827" w:rsidRPr="00A1781D" w:rsidTr="007A5AEC">
        <w:tc>
          <w:tcPr>
            <w:tcW w:w="675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&gt;=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9B14BD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  <w:lang w:val="en-US"/>
              </w:rPr>
            </w:pPr>
            <w:r w:rsidRPr="00A1781D">
              <w:rPr>
                <w:sz w:val="18"/>
                <w:szCs w:val="18"/>
                <w:lang w:val="en-US"/>
              </w:rPr>
              <w:t>3+4</w:t>
            </w: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5B5E9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Гр. 2 меньше суммы гр. 3 + гр. 4 - недопустимо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5B5E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35827" w:rsidRPr="00A1781D" w:rsidTr="007A5AEC">
        <w:tc>
          <w:tcPr>
            <w:tcW w:w="675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 (кроме строк «Итого по коду счета»)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00, 01, 02, 03, 04, 05, 06, 07, 08, 09, 10, 11, 99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5A55B6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7 раздела 1 Сведений ф. 0503175 указаны значения, отличные от 00, 01, 02, 03, 04, 05, 06, 07, 08, 09, 10, 11, 99 - недопустимо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5A55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35827" w:rsidRPr="00A1781D" w:rsidTr="007A5AEC">
        <w:trPr>
          <w:trHeight w:val="1080"/>
        </w:trPr>
        <w:tc>
          <w:tcPr>
            <w:tcW w:w="675" w:type="dxa"/>
            <w:shd w:val="clear" w:color="auto" w:fill="auto"/>
          </w:tcPr>
          <w:p w:rsidR="00935827" w:rsidRPr="00A1781D" w:rsidRDefault="00935827" w:rsidP="00280AED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 (кроме строк «Итого по коду счета»)</w:t>
            </w: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7</w:t>
            </w:r>
          </w:p>
        </w:tc>
        <w:tc>
          <w:tcPr>
            <w:tcW w:w="82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00, 71, 72, 73, 74, 75</w:t>
            </w: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2053" w:type="dxa"/>
            <w:shd w:val="clear" w:color="auto" w:fill="auto"/>
          </w:tcPr>
          <w:p w:rsidR="00935827" w:rsidRPr="00A1781D" w:rsidRDefault="00935827" w:rsidP="004D2370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В графе 7 раздела 2 Сведений ф. 0503175 указаны значения, отличные от 00, 71, 72, 73, 74, 75 - недопустимо</w:t>
            </w:r>
          </w:p>
        </w:tc>
        <w:tc>
          <w:tcPr>
            <w:tcW w:w="992" w:type="dxa"/>
            <w:shd w:val="clear" w:color="auto" w:fill="auto"/>
          </w:tcPr>
          <w:p w:rsidR="00935827" w:rsidRPr="00A1781D" w:rsidRDefault="00935827" w:rsidP="004D23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35827" w:rsidRPr="00A1781D" w:rsidTr="00935827">
        <w:trPr>
          <w:trHeight w:val="414"/>
        </w:trPr>
        <w:tc>
          <w:tcPr>
            <w:tcW w:w="675" w:type="dxa"/>
            <w:shd w:val="clear" w:color="auto" w:fill="auto"/>
          </w:tcPr>
          <w:p w:rsidR="00935827" w:rsidRPr="00A1781D" w:rsidRDefault="00935827" w:rsidP="00280AE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1721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830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auto"/>
          </w:tcPr>
          <w:p w:rsidR="00935827" w:rsidRPr="00935827" w:rsidRDefault="00935827" w:rsidP="00935827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935827" w:rsidRPr="00A1781D" w:rsidRDefault="00935827" w:rsidP="00C47CAE">
            <w:pPr>
              <w:rPr>
                <w:sz w:val="18"/>
                <w:szCs w:val="18"/>
              </w:rPr>
            </w:pPr>
          </w:p>
        </w:tc>
        <w:tc>
          <w:tcPr>
            <w:tcW w:w="2053" w:type="dxa"/>
            <w:shd w:val="clear" w:color="auto" w:fill="auto"/>
          </w:tcPr>
          <w:p w:rsidR="00935827" w:rsidRPr="00935827" w:rsidRDefault="00935827" w:rsidP="004D237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935827" w:rsidRDefault="00935827" w:rsidP="004D2370">
            <w:pPr>
              <w:rPr>
                <w:sz w:val="18"/>
                <w:szCs w:val="18"/>
              </w:rPr>
            </w:pPr>
          </w:p>
        </w:tc>
      </w:tr>
    </w:tbl>
    <w:p w:rsidR="001E37C6" w:rsidRPr="00A1781D" w:rsidRDefault="001E37C6" w:rsidP="002E6730">
      <w:pPr>
        <w:rPr>
          <w:b/>
          <w:sz w:val="18"/>
          <w:szCs w:val="18"/>
        </w:rPr>
      </w:pPr>
    </w:p>
    <w:p w:rsidR="006604CF" w:rsidRPr="00A1781D" w:rsidRDefault="006604CF" w:rsidP="002E6730">
      <w:pPr>
        <w:rPr>
          <w:b/>
          <w:sz w:val="18"/>
          <w:szCs w:val="18"/>
        </w:rPr>
      </w:pPr>
    </w:p>
    <w:p w:rsidR="006604CF" w:rsidRPr="00A1781D" w:rsidRDefault="005E5C44" w:rsidP="00CC5C9A">
      <w:pPr>
        <w:pStyle w:val="1"/>
        <w:numPr>
          <w:ilvl w:val="0"/>
          <w:numId w:val="0"/>
        </w:numPr>
        <w:rPr>
          <w:b/>
          <w:sz w:val="18"/>
          <w:szCs w:val="18"/>
        </w:rPr>
      </w:pPr>
      <w:bookmarkStart w:id="943" w:name="_Toc506404021"/>
      <w:r w:rsidRPr="00A1781D">
        <w:rPr>
          <w:b/>
          <w:sz w:val="18"/>
          <w:szCs w:val="18"/>
        </w:rPr>
        <w:t>3</w:t>
      </w:r>
      <w:r w:rsidR="00CC5C9A" w:rsidRPr="00A1781D">
        <w:rPr>
          <w:b/>
          <w:sz w:val="18"/>
          <w:szCs w:val="18"/>
        </w:rPr>
        <w:t>1</w:t>
      </w:r>
      <w:r w:rsidR="006604CF" w:rsidRPr="00A1781D">
        <w:rPr>
          <w:b/>
          <w:sz w:val="18"/>
          <w:szCs w:val="18"/>
        </w:rPr>
        <w:t>. Отчет о движении денежных средств ф.0503123</w:t>
      </w:r>
      <w:bookmarkEnd w:id="943"/>
      <w:r w:rsidR="00A945F1" w:rsidRPr="00A1781D">
        <w:rPr>
          <w:b/>
          <w:sz w:val="18"/>
          <w:szCs w:val="18"/>
        </w:rPr>
        <w:t xml:space="preserve"> </w:t>
      </w:r>
    </w:p>
    <w:p w:rsidR="00213116" w:rsidRPr="00A1781D" w:rsidRDefault="00213116" w:rsidP="00A92764">
      <w:pPr>
        <w:rPr>
          <w:sz w:val="18"/>
          <w:szCs w:val="18"/>
        </w:rPr>
      </w:pPr>
    </w:p>
    <w:p w:rsidR="00A359CC" w:rsidRDefault="00E22DD0" w:rsidP="00A359CC">
      <w:pPr>
        <w:ind w:right="5"/>
        <w:rPr>
          <w:b/>
          <w:sz w:val="18"/>
          <w:szCs w:val="18"/>
        </w:rPr>
      </w:pPr>
      <w:r>
        <w:rPr>
          <w:b/>
          <w:sz w:val="18"/>
          <w:szCs w:val="18"/>
        </w:rPr>
        <w:t>31</w:t>
      </w:r>
      <w:r w:rsidR="00A359CC">
        <w:rPr>
          <w:b/>
          <w:sz w:val="18"/>
          <w:szCs w:val="18"/>
        </w:rPr>
        <w:t>.1. Таблица допустимости кодов бюджетной классификации (Форматно-логический</w:t>
      </w:r>
      <w:r w:rsidR="00A359CC" w:rsidRPr="002B046F">
        <w:rPr>
          <w:b/>
          <w:sz w:val="18"/>
          <w:szCs w:val="18"/>
        </w:rPr>
        <w:t xml:space="preserve"> </w:t>
      </w:r>
      <w:r w:rsidR="00A359CC">
        <w:rPr>
          <w:b/>
          <w:sz w:val="18"/>
          <w:szCs w:val="18"/>
        </w:rPr>
        <w:t>контроль)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1601"/>
        <w:gridCol w:w="711"/>
        <w:gridCol w:w="567"/>
        <w:gridCol w:w="281"/>
        <w:gridCol w:w="3264"/>
        <w:gridCol w:w="837"/>
      </w:tblGrid>
      <w:tr w:rsidR="00E02B11" w:rsidRPr="00FD18EB" w:rsidTr="00790F9F">
        <w:tc>
          <w:tcPr>
            <w:tcW w:w="3185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Показатель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Графа</w:t>
            </w:r>
          </w:p>
        </w:tc>
        <w:tc>
          <w:tcPr>
            <w:tcW w:w="281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Раздел</w:t>
            </w:r>
          </w:p>
        </w:tc>
        <w:tc>
          <w:tcPr>
            <w:tcW w:w="3264" w:type="dxa"/>
            <w:shd w:val="clear" w:color="auto" w:fill="auto"/>
            <w:vAlign w:val="center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Комментарий</w:t>
            </w:r>
          </w:p>
        </w:tc>
        <w:tc>
          <w:tcPr>
            <w:tcW w:w="837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Уровень ошибки</w:t>
            </w:r>
          </w:p>
        </w:tc>
      </w:tr>
      <w:tr w:rsidR="00E02B11" w:rsidRPr="00FD18EB" w:rsidTr="00790F9F">
        <w:tc>
          <w:tcPr>
            <w:tcW w:w="3185" w:type="dxa"/>
            <w:shd w:val="clear" w:color="auto" w:fill="auto"/>
          </w:tcPr>
          <w:p w:rsidR="00E02B11" w:rsidRPr="00FD18EB" w:rsidRDefault="00E02B11" w:rsidP="00A06942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</w:t>
            </w:r>
            <w:ins w:id="944" w:author="Степанова Оксана Николаевна" w:date="2019-05-17T11:28:00Z">
              <w:r w:rsidR="00433256">
                <w:rPr>
                  <w:sz w:val="18"/>
                  <w:szCs w:val="18"/>
                </w:rPr>
                <w:t>ХХ</w:t>
              </w:r>
            </w:ins>
            <w:r w:rsidRPr="00433256">
              <w:rPr>
                <w:strike/>
                <w:sz w:val="18"/>
                <w:szCs w:val="18"/>
                <w:rPrChange w:id="945" w:author="Степанова Оксана Николаевна" w:date="2019-05-17T11:28:00Z">
                  <w:rPr>
                    <w:sz w:val="18"/>
                    <w:szCs w:val="18"/>
                  </w:rPr>
                </w:rPrChange>
              </w:rPr>
              <w:t>00, 120, 130, 140, 150, 170, 180</w:t>
            </w:r>
            <w:r w:rsidRPr="00FD18EB">
              <w:rPr>
                <w:sz w:val="18"/>
                <w:szCs w:val="18"/>
              </w:rPr>
              <w:t>, 200, 210, 220 ,230, 240, 250, 260, 270,</w:t>
            </w:r>
            <w:ins w:id="946" w:author="Зайцев Павел Борисович" w:date="2019-06-19T15:34:00Z">
              <w:r w:rsidR="00A06942">
                <w:rPr>
                  <w:sz w:val="18"/>
                  <w:szCs w:val="18"/>
                </w:rPr>
                <w:t xml:space="preserve"> 280,</w:t>
              </w:r>
            </w:ins>
            <w:r w:rsidRPr="00FD18EB">
              <w:rPr>
                <w:sz w:val="18"/>
                <w:szCs w:val="18"/>
              </w:rPr>
              <w:t xml:space="preserve"> 290, 300,</w:t>
            </w:r>
            <w:ins w:id="947" w:author="Зайцев Павел Борисович" w:date="2019-06-19T15:40:00Z">
              <w:r w:rsidR="00A06942">
                <w:rPr>
                  <w:sz w:val="18"/>
                  <w:szCs w:val="18"/>
                </w:rPr>
                <w:t xml:space="preserve"> 340,</w:t>
              </w:r>
            </w:ins>
            <w:r w:rsidRPr="00FD18EB">
              <w:rPr>
                <w:sz w:val="18"/>
                <w:szCs w:val="18"/>
              </w:rPr>
              <w:t xml:space="preserve"> 4</w:t>
            </w:r>
            <w:ins w:id="948" w:author="Степанова Оксана Николаевна" w:date="2019-05-17T11:29:00Z">
              <w:r w:rsidR="00433256">
                <w:rPr>
                  <w:sz w:val="18"/>
                  <w:szCs w:val="18"/>
                </w:rPr>
                <w:t>ХХ</w:t>
              </w:r>
            </w:ins>
            <w:r w:rsidRPr="007B00B2">
              <w:rPr>
                <w:strike/>
                <w:sz w:val="18"/>
                <w:szCs w:val="18"/>
                <w:rPrChange w:id="949" w:author="Степанова Оксана Николаевна" w:date="2019-05-17T11:39:00Z">
                  <w:rPr>
                    <w:sz w:val="18"/>
                    <w:szCs w:val="18"/>
                  </w:rPr>
                </w:rPrChange>
              </w:rPr>
              <w:t xml:space="preserve">00, 410, 420, 430 </w:t>
            </w:r>
            <w:r w:rsidRPr="00FD18EB">
              <w:rPr>
                <w:sz w:val="18"/>
                <w:szCs w:val="18"/>
              </w:rPr>
              <w:t>,5</w:t>
            </w:r>
            <w:r w:rsidRPr="00105709">
              <w:rPr>
                <w:sz w:val="18"/>
                <w:szCs w:val="18"/>
              </w:rPr>
              <w:t>00</w:t>
            </w:r>
            <w:r w:rsidRPr="00FD18EB">
              <w:rPr>
                <w:sz w:val="18"/>
                <w:szCs w:val="18"/>
              </w:rPr>
              <w:t>,</w:t>
            </w:r>
            <w:ins w:id="950" w:author="Зайцев Павел Борисович" w:date="2019-06-19T15:38:00Z">
              <w:r w:rsidR="00A06942">
                <w:rPr>
                  <w:sz w:val="18"/>
                  <w:szCs w:val="18"/>
                </w:rPr>
                <w:t xml:space="preserve"> 5</w:t>
              </w:r>
            </w:ins>
            <w:ins w:id="951" w:author="Зайцев Павел Борисович" w:date="2019-06-19T15:39:00Z">
              <w:r w:rsidR="00A06942">
                <w:rPr>
                  <w:sz w:val="18"/>
                  <w:szCs w:val="18"/>
                </w:rPr>
                <w:t>6</w:t>
              </w:r>
            </w:ins>
            <w:ins w:id="952" w:author="Зайцев Павел Борисович" w:date="2019-06-19T15:38:00Z">
              <w:r w:rsidR="00A06942">
                <w:rPr>
                  <w:sz w:val="18"/>
                  <w:szCs w:val="18"/>
                </w:rPr>
                <w:t>х,</w:t>
              </w:r>
            </w:ins>
            <w:r w:rsidRPr="00FD18EB">
              <w:rPr>
                <w:sz w:val="18"/>
                <w:szCs w:val="18"/>
              </w:rPr>
              <w:t xml:space="preserve"> 6</w:t>
            </w:r>
            <w:r w:rsidRPr="004F46AB">
              <w:rPr>
                <w:sz w:val="18"/>
                <w:szCs w:val="18"/>
              </w:rPr>
              <w:t>00</w:t>
            </w:r>
            <w:r w:rsidRPr="00FD18EB">
              <w:rPr>
                <w:sz w:val="18"/>
                <w:szCs w:val="18"/>
              </w:rPr>
              <w:t>,</w:t>
            </w:r>
            <w:ins w:id="953" w:author="Зайцев Павел Борисович" w:date="2019-06-19T15:38:00Z">
              <w:r w:rsidR="00A06942">
                <w:rPr>
                  <w:sz w:val="18"/>
                  <w:szCs w:val="18"/>
                </w:rPr>
                <w:t xml:space="preserve"> 66х</w:t>
              </w:r>
            </w:ins>
            <w:ins w:id="954" w:author="Зайцев Павел Борисович" w:date="2019-06-19T15:39:00Z">
              <w:r w:rsidR="00A06942">
                <w:rPr>
                  <w:sz w:val="18"/>
                  <w:szCs w:val="18"/>
                </w:rPr>
                <w:t>,</w:t>
              </w:r>
            </w:ins>
            <w:r w:rsidRPr="00FD18EB">
              <w:rPr>
                <w:sz w:val="18"/>
                <w:szCs w:val="18"/>
              </w:rPr>
              <w:t xml:space="preserve"> 7</w:t>
            </w:r>
            <w:r w:rsidRPr="004F46AB">
              <w:rPr>
                <w:sz w:val="18"/>
                <w:szCs w:val="18"/>
              </w:rPr>
              <w:t>00</w:t>
            </w:r>
            <w:r w:rsidRPr="00FD18EB">
              <w:rPr>
                <w:sz w:val="18"/>
                <w:szCs w:val="18"/>
              </w:rPr>
              <w:t>,</w:t>
            </w:r>
            <w:ins w:id="955" w:author="Зайцев Павел Борисович" w:date="2019-06-19T15:39:00Z">
              <w:r w:rsidR="00A06942">
                <w:rPr>
                  <w:sz w:val="18"/>
                  <w:szCs w:val="18"/>
                </w:rPr>
                <w:t xml:space="preserve"> 73х,</w:t>
              </w:r>
            </w:ins>
            <w:r w:rsidRPr="00FD18EB">
              <w:rPr>
                <w:sz w:val="18"/>
                <w:szCs w:val="18"/>
              </w:rPr>
              <w:t xml:space="preserve"> 8</w:t>
            </w:r>
            <w:r w:rsidRPr="004F46AB">
              <w:rPr>
                <w:sz w:val="18"/>
                <w:szCs w:val="18"/>
              </w:rPr>
              <w:t>00</w:t>
            </w:r>
            <w:ins w:id="956" w:author="Зайцев Павел Борисович" w:date="2019-06-19T15:39:00Z">
              <w:r w:rsidR="00A06942">
                <w:rPr>
                  <w:sz w:val="18"/>
                  <w:szCs w:val="18"/>
                </w:rPr>
                <w:t>, 83х</w:t>
              </w:r>
            </w:ins>
          </w:p>
        </w:tc>
        <w:tc>
          <w:tcPr>
            <w:tcW w:w="1601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по КОСГУ в строках, формирующих строку 900</w:t>
            </w:r>
            <w:ins w:id="957" w:author="Степанова Оксана Николаевна" w:date="2019-05-17T11:46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11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ins w:id="958" w:author="Степанова Оксана Николаевна" w:date="2019-05-17T11:46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3</w:t>
            </w:r>
          </w:p>
        </w:tc>
        <w:tc>
          <w:tcPr>
            <w:tcW w:w="281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E02B11" w:rsidRPr="00FD18EB" w:rsidRDefault="00E02B11" w:rsidP="00E02B11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764FA3" w:rsidRPr="00FD18EB" w:rsidTr="00790F9F">
        <w:tc>
          <w:tcPr>
            <w:tcW w:w="3185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0000, 0100, 0200, 0300, 0400, 0500, 0600, 0700,0800, 0900, 1000, 1100, 1200, 1300, 1400</w:t>
            </w:r>
          </w:p>
        </w:tc>
        <w:tc>
          <w:tcPr>
            <w:tcW w:w="160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раздела, подраздела в строках, формирующих строку 900</w:t>
            </w:r>
            <w:ins w:id="959" w:author="Степанова Оксана Николаевна" w:date="2019-05-17T11:47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1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ins w:id="960" w:author="Степанова Оксана Николаевна" w:date="2019-05-17T11:47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8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764FA3" w:rsidRPr="00FD18EB" w:rsidTr="00790F9F">
        <w:tc>
          <w:tcPr>
            <w:tcW w:w="3185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000, 100, 110, 120, 130, 140, 141, 142, 149, 200, 210, 220, 230, 240, 300, 310, 320, 400, 406, 407, 410, 450, 460, 500, 510, 520, 600, 610, 620, 630, 700, 800, 810, 820, 830, 840, 850, 860</w:t>
            </w:r>
          </w:p>
        </w:tc>
        <w:tc>
          <w:tcPr>
            <w:tcW w:w="160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Код вида расходов в строках, формирующих строку 900</w:t>
            </w:r>
            <w:ins w:id="961" w:author="Степанова Оксана Николаевна" w:date="2019-05-17T11:47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1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900</w:t>
            </w:r>
            <w:ins w:id="962" w:author="Степанова Оксана Николаевна" w:date="2019-05-17T11:47:00Z">
              <w:r w:rsidR="007B00B2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281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764FA3" w:rsidRPr="00FD18EB" w:rsidRDefault="00764FA3" w:rsidP="00D83FA4">
            <w:pPr>
              <w:rPr>
                <w:sz w:val="18"/>
                <w:szCs w:val="18"/>
              </w:rPr>
            </w:pPr>
            <w:r w:rsidRPr="00FD18EB">
              <w:rPr>
                <w:sz w:val="18"/>
                <w:szCs w:val="18"/>
              </w:rPr>
              <w:t>Б</w:t>
            </w:r>
          </w:p>
        </w:tc>
      </w:tr>
      <w:tr w:rsidR="00764FA3" w:rsidRPr="006270D4" w:rsidTr="00790F9F">
        <w:tc>
          <w:tcPr>
            <w:tcW w:w="3185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63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64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000, 100, 120, 130, 140, 150, 170, 180, 200, 210, 220 ,230, 240, 250, 260, 270, 290, 300, 400, 410, 420, 430 ,500, 600, 700, 800</w:t>
            </w:r>
          </w:p>
        </w:tc>
        <w:tc>
          <w:tcPr>
            <w:tcW w:w="160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65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66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Код по КОСГУ в строках, формирующих строку 980</w:t>
            </w:r>
          </w:p>
        </w:tc>
        <w:tc>
          <w:tcPr>
            <w:tcW w:w="71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67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68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980</w:t>
            </w:r>
          </w:p>
        </w:tc>
        <w:tc>
          <w:tcPr>
            <w:tcW w:w="56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69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70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3</w:t>
            </w:r>
          </w:p>
        </w:tc>
        <w:tc>
          <w:tcPr>
            <w:tcW w:w="28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71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72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73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74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75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76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Б</w:t>
            </w:r>
          </w:p>
        </w:tc>
      </w:tr>
      <w:tr w:rsidR="00764FA3" w:rsidRPr="006270D4" w:rsidTr="00790F9F">
        <w:tc>
          <w:tcPr>
            <w:tcW w:w="3185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77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78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0000, 0100, 0200, 0300, 0400, 0500, 0600, 0700,0800, 0900, 1000, 1100, 1200, 1300, 1400</w:t>
            </w:r>
          </w:p>
        </w:tc>
        <w:tc>
          <w:tcPr>
            <w:tcW w:w="160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79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80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Код раздела, подраздела в строках, формирующих строку 980</w:t>
            </w:r>
          </w:p>
        </w:tc>
        <w:tc>
          <w:tcPr>
            <w:tcW w:w="71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81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82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980</w:t>
            </w:r>
          </w:p>
        </w:tc>
        <w:tc>
          <w:tcPr>
            <w:tcW w:w="56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83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84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4</w:t>
            </w:r>
          </w:p>
        </w:tc>
        <w:tc>
          <w:tcPr>
            <w:tcW w:w="28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85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86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87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88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89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90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Б</w:t>
            </w:r>
          </w:p>
        </w:tc>
      </w:tr>
      <w:tr w:rsidR="00764FA3" w:rsidRPr="006270D4" w:rsidTr="00790F9F">
        <w:tc>
          <w:tcPr>
            <w:tcW w:w="3185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91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92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000, 100, 110, 120, 130, 140, 141, 142, 149, 200, 210, 220, 230, 240, 300, 310, 320, 400, 406, 407, 410, 450, 460, 500, 510, 520, 600, 610, 620, 630, 700, 800, 810, 820, 830, 840, 850, 860</w:t>
            </w:r>
          </w:p>
        </w:tc>
        <w:tc>
          <w:tcPr>
            <w:tcW w:w="160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93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94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Код вида расходов в строках, формирующих строку 980</w:t>
            </w:r>
          </w:p>
        </w:tc>
        <w:tc>
          <w:tcPr>
            <w:tcW w:w="71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95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96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980</w:t>
            </w:r>
          </w:p>
        </w:tc>
        <w:tc>
          <w:tcPr>
            <w:tcW w:w="56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97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998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4</w:t>
            </w:r>
          </w:p>
        </w:tc>
        <w:tc>
          <w:tcPr>
            <w:tcW w:w="281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999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1000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4</w:t>
            </w:r>
          </w:p>
        </w:tc>
        <w:tc>
          <w:tcPr>
            <w:tcW w:w="3264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1001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1002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Применение указанных кодов бюджетной классификации недопустимо</w:t>
            </w:r>
          </w:p>
        </w:tc>
        <w:tc>
          <w:tcPr>
            <w:tcW w:w="837" w:type="dxa"/>
            <w:shd w:val="clear" w:color="auto" w:fill="auto"/>
          </w:tcPr>
          <w:p w:rsidR="00764FA3" w:rsidRPr="006270D4" w:rsidRDefault="00764FA3" w:rsidP="00E02B11">
            <w:pPr>
              <w:rPr>
                <w:strike/>
                <w:sz w:val="18"/>
                <w:szCs w:val="18"/>
                <w:rPrChange w:id="1003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</w:pPr>
            <w:r w:rsidRPr="006270D4">
              <w:rPr>
                <w:strike/>
                <w:sz w:val="18"/>
                <w:szCs w:val="18"/>
                <w:rPrChange w:id="1004" w:author="Зайцев Павел Борисович" w:date="2019-06-10T18:32:00Z">
                  <w:rPr>
                    <w:sz w:val="18"/>
                    <w:szCs w:val="18"/>
                  </w:rPr>
                </w:rPrChange>
              </w:rPr>
              <w:t>Б</w:t>
            </w:r>
          </w:p>
        </w:tc>
      </w:tr>
    </w:tbl>
    <w:p w:rsidR="00D45270" w:rsidRDefault="00D45270" w:rsidP="00A92764">
      <w:pPr>
        <w:rPr>
          <w:ins w:id="1005" w:author="Зайцев Павел Борисович" w:date="2019-07-02T10:48:00Z"/>
          <w:sz w:val="24"/>
          <w:szCs w:val="24"/>
          <w:lang w:eastAsia="ru-RU"/>
        </w:rPr>
      </w:pPr>
      <w:ins w:id="1006" w:author="Зайцев Павел Борисович" w:date="2019-07-02T10:48:00Z">
        <w:r>
          <w:rPr>
            <w:sz w:val="24"/>
            <w:szCs w:val="24"/>
            <w:lang w:eastAsia="ru-RU"/>
          </w:rPr>
          <w:lastRenderedPageBreak/>
          <w:t>Показатели строк 9000 должны формироваться с учетом требований</w:t>
        </w:r>
      </w:ins>
    </w:p>
    <w:p w:rsidR="00213116" w:rsidRPr="00A1781D" w:rsidRDefault="00BF12DA" w:rsidP="00A92764">
      <w:pPr>
        <w:rPr>
          <w:b/>
        </w:rPr>
      </w:pPr>
      <w:ins w:id="1007" w:author="Зайцев Павел Борисович" w:date="2019-07-02T10:20:00Z">
        <w:r>
          <w:rPr>
            <w:sz w:val="24"/>
            <w:szCs w:val="24"/>
            <w:lang w:eastAsia="ru-RU"/>
          </w:rPr>
          <w:t>ТАБЛИЦ</w:t>
        </w:r>
      </w:ins>
      <w:ins w:id="1008" w:author="Зайцев Павел Борисович" w:date="2019-07-02T10:49:00Z">
        <w:r w:rsidR="00D45270">
          <w:rPr>
            <w:sz w:val="24"/>
            <w:szCs w:val="24"/>
            <w:lang w:eastAsia="ru-RU"/>
          </w:rPr>
          <w:t>Ы</w:t>
        </w:r>
      </w:ins>
      <w:ins w:id="1009" w:author="Зайцев Павел Борисович" w:date="2019-07-02T10:20:00Z">
        <w:r>
          <w:rPr>
            <w:sz w:val="24"/>
            <w:szCs w:val="24"/>
            <w:lang w:eastAsia="ru-RU"/>
          </w:rPr>
          <w:t xml:space="preserve"> </w:t>
        </w:r>
        <w:proofErr w:type="gramStart"/>
        <w:r>
          <w:rPr>
            <w:sz w:val="24"/>
            <w:szCs w:val="24"/>
            <w:lang w:eastAsia="ru-RU"/>
          </w:rPr>
          <w:t xml:space="preserve">СООТВЕТСТВИЯ ВИДОВ РАСХОДОВ </w:t>
        </w:r>
        <w:r>
          <w:rPr>
            <w:sz w:val="24"/>
            <w:szCs w:val="24"/>
            <w:lang w:eastAsia="ru-RU"/>
          </w:rPr>
          <w:fldChar w:fldCharType="begin"/>
        </w:r>
        <w:r>
          <w:rPr>
            <w:sz w:val="24"/>
            <w:szCs w:val="24"/>
            <w:lang w:eastAsia="ru-RU"/>
          </w:rPr>
          <w:instrText xml:space="preserve">HYPERLINK consultantplus://offline/ref=B15A9113CDC6BFA4BA86F7F98787E4C6D5E2DFC2BFE528B424A50A11981A25065B03857236A9B278B9718C7C0C5279B46BA34C4CCF157FEBa3U2H </w:instrText>
        </w:r>
        <w:r>
          <w:rPr>
            <w:sz w:val="24"/>
            <w:szCs w:val="24"/>
            <w:lang w:eastAsia="ru-RU"/>
          </w:rPr>
          <w:fldChar w:fldCharType="separate"/>
        </w:r>
        <w:r>
          <w:rPr>
            <w:color w:val="0000FF"/>
            <w:sz w:val="24"/>
            <w:szCs w:val="24"/>
            <w:lang w:eastAsia="ru-RU"/>
          </w:rPr>
          <w:t>КЛАССИФИКАЦИИ</w:t>
        </w:r>
        <w:r>
          <w:rPr>
            <w:sz w:val="24"/>
            <w:szCs w:val="24"/>
            <w:lang w:eastAsia="ru-RU"/>
          </w:rPr>
          <w:fldChar w:fldCharType="end"/>
        </w:r>
        <w:r>
          <w:rPr>
            <w:sz w:val="24"/>
            <w:szCs w:val="24"/>
            <w:lang w:eastAsia="ru-RU"/>
          </w:rPr>
          <w:t xml:space="preserve"> РАСХОДОВ БЮДЖЕТОВ</w:t>
        </w:r>
        <w:proofErr w:type="gramEnd"/>
        <w:r>
          <w:rPr>
            <w:sz w:val="24"/>
            <w:szCs w:val="24"/>
            <w:lang w:eastAsia="ru-RU"/>
          </w:rPr>
          <w:t xml:space="preserve"> И СТАТЕЙ (ПОДСТАТЕЙ) КЛАССИФИКАЦИИ ОПЕРАЦИЙ СЕКТОРА ГОСУДАРСТВЕННОГО УПРАВЛЕНИЯ, ОТНОСЯЩИХСЯ К РАСХОДАМ БЮДЖЕТОВ, ПРИМЕНЯЕМАЯ НАЧИНАЯ С 1 ЯНВАРЯ 2019 ГОДА</w:t>
        </w:r>
      </w:ins>
    </w:p>
    <w:p w:rsidR="00A92764" w:rsidRPr="00A1781D" w:rsidRDefault="00A92764" w:rsidP="00A92764">
      <w:pPr>
        <w:autoSpaceDE w:val="0"/>
        <w:spacing w:line="102" w:lineRule="atLeast"/>
        <w:ind w:right="-427"/>
        <w:jc w:val="both"/>
        <w:outlineLvl w:val="0"/>
        <w:rPr>
          <w:rFonts w:eastAsia="Arial"/>
          <w:b/>
          <w:bCs/>
          <w:sz w:val="18"/>
          <w:szCs w:val="18"/>
        </w:rPr>
      </w:pPr>
    </w:p>
    <w:p w:rsidR="00A92764" w:rsidRPr="00A1781D" w:rsidRDefault="00A92764" w:rsidP="00A92764"/>
    <w:p w:rsidR="00E22DD0" w:rsidRDefault="00E22DD0" w:rsidP="00E22DD0">
      <w:pPr>
        <w:ind w:right="5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31.2. Контрольные соотношения для </w:t>
      </w:r>
      <w:proofErr w:type="spellStart"/>
      <w:r>
        <w:rPr>
          <w:b/>
          <w:sz w:val="18"/>
          <w:szCs w:val="18"/>
        </w:rPr>
        <w:t>внутридокументного</w:t>
      </w:r>
      <w:proofErr w:type="spellEnd"/>
      <w:r>
        <w:rPr>
          <w:b/>
          <w:sz w:val="18"/>
          <w:szCs w:val="18"/>
        </w:rPr>
        <w:t xml:space="preserve"> контроля</w:t>
      </w:r>
    </w:p>
    <w:p w:rsidR="006604CF" w:rsidRPr="00A1781D" w:rsidRDefault="006604CF" w:rsidP="002E6730">
      <w:pPr>
        <w:rPr>
          <w:b/>
          <w:sz w:val="18"/>
          <w:szCs w:val="18"/>
        </w:rPr>
      </w:pPr>
    </w:p>
    <w:tbl>
      <w:tblPr>
        <w:tblW w:w="114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567"/>
        <w:gridCol w:w="567"/>
        <w:gridCol w:w="992"/>
        <w:gridCol w:w="1701"/>
        <w:gridCol w:w="709"/>
        <w:gridCol w:w="709"/>
        <w:gridCol w:w="2976"/>
        <w:gridCol w:w="993"/>
        <w:gridCol w:w="850"/>
      </w:tblGrid>
      <w:tr w:rsidR="00790F9F" w:rsidRPr="00A1781D" w:rsidTr="00790F9F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sz w:val="18"/>
                <w:szCs w:val="18"/>
              </w:rPr>
              <w:t>п</w:t>
            </w:r>
            <w:proofErr w:type="gramEnd"/>
            <w:r w:rsidRPr="00A1781D">
              <w:rPr>
                <w:sz w:val="18"/>
                <w:szCs w:val="18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Соотношение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C3DA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C3DA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Контроль показателя</w:t>
            </w:r>
          </w:p>
          <w:p w:rsidR="00E02B11" w:rsidRPr="00A1781D" w:rsidRDefault="00E02B11" w:rsidP="00EC3DA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субъекта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B11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ошибки</w:t>
            </w:r>
          </w:p>
        </w:tc>
      </w:tr>
      <w:tr w:rsidR="00790F9F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010</w:t>
            </w:r>
            <w:ins w:id="1010" w:author="Зайцев Павел Борисович" w:date="2019-06-18T09:18:00Z">
              <w:r w:rsidR="002A42B7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2A42B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</w:t>
            </w:r>
            <w:ins w:id="1011" w:author="Зайцев Павел Борисович" w:date="2019-06-18T09:18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+13</w:t>
            </w:r>
            <w:ins w:id="1012" w:author="Зайцев Павел Борисович" w:date="2019-06-18T09:18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0+1</w:t>
            </w:r>
            <w:del w:id="1013" w:author="Зайцев Павел Борисович" w:date="2019-06-18T09:18:00Z">
              <w:r w:rsidRPr="00A1781D" w:rsidDel="002A42B7">
                <w:rPr>
                  <w:sz w:val="18"/>
                  <w:szCs w:val="18"/>
                </w:rPr>
                <w:delText>5</w:delText>
              </w:r>
            </w:del>
            <w:ins w:id="1014" w:author="Зайцев Павел Борисович" w:date="2019-06-18T09:18:00Z">
              <w:r w:rsidR="002A42B7">
                <w:rPr>
                  <w:sz w:val="18"/>
                  <w:szCs w:val="18"/>
                </w:rPr>
                <w:t>80</w:t>
              </w:r>
            </w:ins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2A42B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01</w:t>
            </w:r>
            <w:ins w:id="1015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тр.02</w:t>
            </w:r>
            <w:ins w:id="1016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 + Стр.13</w:t>
            </w:r>
            <w:ins w:id="1017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 + Стр.</w:t>
            </w:r>
            <w:del w:id="1018" w:author="Зайцев Павел Борисович" w:date="2019-06-18T09:20:00Z">
              <w:r w:rsidRPr="00A1781D" w:rsidDel="002A42B7">
                <w:rPr>
                  <w:sz w:val="18"/>
                  <w:szCs w:val="18"/>
                </w:rPr>
                <w:delText xml:space="preserve">150 </w:delText>
              </w:r>
            </w:del>
            <w:ins w:id="1019" w:author="Зайцев Павел Борисович" w:date="2019-06-18T09:20:00Z">
              <w:r w:rsidR="002A42B7" w:rsidRPr="00A1781D">
                <w:rPr>
                  <w:sz w:val="18"/>
                  <w:szCs w:val="18"/>
                </w:rPr>
                <w:t>1</w:t>
              </w:r>
              <w:r w:rsidR="002A42B7">
                <w:rPr>
                  <w:sz w:val="18"/>
                  <w:szCs w:val="18"/>
                </w:rPr>
                <w:t>80</w:t>
              </w:r>
              <w:r w:rsidR="002A42B7" w:rsidRPr="00A1781D">
                <w:rPr>
                  <w:sz w:val="18"/>
                  <w:szCs w:val="18"/>
                </w:rPr>
                <w:t xml:space="preserve">0 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790F9F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020</w:t>
            </w:r>
            <w:ins w:id="1020" w:author="Зайцев Павел Борисович" w:date="2019-06-18T09:18:00Z">
              <w:r w:rsidR="002A42B7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46121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030</w:t>
            </w:r>
            <w:ins w:id="1021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+</w:t>
            </w:r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040</w:t>
            </w:r>
            <w:del w:id="1022" w:author="Зайцев Павел Борисович" w:date="2019-06-19T09:46:00Z">
              <w:r w:rsidR="00021F7A" w:rsidDel="0046121F">
                <w:rPr>
                  <w:sz w:val="18"/>
                  <w:szCs w:val="18"/>
                </w:rPr>
                <w:delText xml:space="preserve"> </w:delText>
              </w:r>
            </w:del>
            <w:ins w:id="1023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</w:t>
            </w:r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050</w:t>
            </w:r>
            <w:ins w:id="1024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+ 060</w:t>
            </w:r>
            <w:ins w:id="1025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+</w:t>
            </w:r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070</w:t>
            </w:r>
            <w:ins w:id="1026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+ 080</w:t>
            </w:r>
            <w:ins w:id="1027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+</w:t>
            </w:r>
            <w:r w:rsidR="00021F7A"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120</w:t>
            </w:r>
            <w:ins w:id="1028" w:author="Зайцев Павел Борисович" w:date="2019-06-18T09:19:00Z">
              <w:r w:rsidR="002A42B7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2A42B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Стр.020</w:t>
            </w:r>
            <w:ins w:id="1029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тр.030</w:t>
            </w:r>
            <w:ins w:id="1030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Стр.040</w:t>
            </w:r>
            <w:ins w:id="1031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Стр.050</w:t>
            </w:r>
            <w:ins w:id="1032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Стр.060</w:t>
            </w:r>
            <w:ins w:id="1033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Стр.070</w:t>
            </w:r>
            <w:ins w:id="1034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Стр.080</w:t>
            </w:r>
            <w:ins w:id="1035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</w:t>
            </w:r>
            <w:del w:id="1036" w:author="Зайцев Павел Борисович" w:date="2019-06-18T09:20:00Z">
              <w:r w:rsidRPr="00A1781D" w:rsidDel="002A42B7">
                <w:rPr>
                  <w:sz w:val="18"/>
                  <w:szCs w:val="18"/>
                </w:rPr>
                <w:delText xml:space="preserve"> +</w:delText>
              </w:r>
            </w:del>
            <w:r w:rsidRPr="00A1781D">
              <w:rPr>
                <w:sz w:val="18"/>
                <w:szCs w:val="18"/>
              </w:rPr>
              <w:t xml:space="preserve"> Стр.120</w:t>
            </w:r>
            <w:ins w:id="1037" w:author="Зайцев Павел Борисович" w:date="2019-06-18T09:20:00Z">
              <w:r w:rsidR="002A42B7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11" w:rsidRPr="00A1781D" w:rsidRDefault="00E02B11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46121F">
        <w:trPr>
          <w:ins w:id="1038" w:author="Зайцев Павел Борисович" w:date="2019-06-19T09:44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39" w:author="Зайцев Павел Борисович" w:date="2019-06-19T09:44:00Z"/>
                <w:sz w:val="18"/>
                <w:szCs w:val="18"/>
              </w:rPr>
            </w:pPr>
            <w:ins w:id="1040" w:author="Зайцев Павел Борисович" w:date="2019-06-19T10:01:00Z">
              <w:r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41" w:author="Зайцев Павел Борисович" w:date="2019-06-19T09:44:00Z"/>
                <w:sz w:val="18"/>
                <w:szCs w:val="18"/>
              </w:rPr>
            </w:pPr>
            <w:ins w:id="1042" w:author="Зайцев Павел Борисович" w:date="2019-06-19T09:44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3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43" w:author="Зайцев Павел Борисович" w:date="2019-06-19T09:44:00Z"/>
                <w:sz w:val="18"/>
                <w:szCs w:val="18"/>
              </w:rPr>
            </w:pPr>
            <w:ins w:id="1044" w:author="Зайцев Павел Борисович" w:date="2019-06-19T09:4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45" w:author="Зайцев Павел Борисович" w:date="2019-06-19T09:44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46" w:author="Зайцев Павел Борисович" w:date="2019-06-19T09:44:00Z"/>
                <w:sz w:val="18"/>
                <w:szCs w:val="18"/>
              </w:rPr>
            </w:pPr>
            <w:ins w:id="1047" w:author="Зайцев Павел Борисович" w:date="2019-06-19T09:44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rPr>
                <w:ins w:id="1048" w:author="Зайцев Павел Борисович" w:date="2019-06-19T09:44:00Z"/>
                <w:sz w:val="18"/>
                <w:szCs w:val="18"/>
              </w:rPr>
            </w:pPr>
            <w:ins w:id="1049" w:author="Зайцев Павел Борисович" w:date="2019-06-19T09:44:00Z">
              <w:r w:rsidRPr="00A1781D">
                <w:rPr>
                  <w:sz w:val="18"/>
                  <w:szCs w:val="18"/>
                </w:rPr>
                <w:t>030</w:t>
              </w:r>
            </w:ins>
            <w:ins w:id="1050" w:author="Зайцев Павел Борисович" w:date="2019-06-19T09:46:00Z">
              <w:r>
                <w:rPr>
                  <w:sz w:val="18"/>
                  <w:szCs w:val="18"/>
                </w:rPr>
                <w:t>1</w:t>
              </w:r>
            </w:ins>
            <w:ins w:id="1051" w:author="Зайцев Павел Борисович" w:date="2019-06-19T09:44:00Z">
              <w:r>
                <w:rPr>
                  <w:sz w:val="18"/>
                  <w:szCs w:val="18"/>
                </w:rPr>
                <w:t xml:space="preserve"> </w:t>
              </w:r>
              <w:r w:rsidRPr="00A1781D">
                <w:rPr>
                  <w:sz w:val="18"/>
                  <w:szCs w:val="18"/>
                </w:rPr>
                <w:t>+</w:t>
              </w:r>
              <w:r>
                <w:rPr>
                  <w:sz w:val="18"/>
                  <w:szCs w:val="18"/>
                </w:rPr>
                <w:t xml:space="preserve"> </w:t>
              </w:r>
            </w:ins>
            <w:ins w:id="1052" w:author="Зайцев Павел Борисович" w:date="2019-06-19T09:46:00Z">
              <w:r w:rsidRPr="00A1781D">
                <w:rPr>
                  <w:sz w:val="18"/>
                  <w:szCs w:val="18"/>
                </w:rPr>
                <w:t>030</w:t>
              </w:r>
              <w:r>
                <w:rPr>
                  <w:sz w:val="18"/>
                  <w:szCs w:val="18"/>
                </w:rPr>
                <w:t>2</w:t>
              </w:r>
            </w:ins>
            <w:ins w:id="1053" w:author="Зайцев Павел Борисович" w:date="2019-06-19T09:44:00Z">
              <w:r w:rsidRPr="00A1781D">
                <w:rPr>
                  <w:sz w:val="18"/>
                  <w:szCs w:val="18"/>
                </w:rPr>
                <w:t>+</w:t>
              </w:r>
              <w:r>
                <w:rPr>
                  <w:sz w:val="18"/>
                  <w:szCs w:val="18"/>
                </w:rPr>
                <w:t xml:space="preserve"> </w:t>
              </w:r>
            </w:ins>
            <w:ins w:id="1054" w:author="Зайцев Павел Борисович" w:date="2019-06-19T09:46:00Z">
              <w:r w:rsidRPr="00A1781D">
                <w:rPr>
                  <w:sz w:val="18"/>
                  <w:szCs w:val="18"/>
                </w:rPr>
                <w:t>030</w:t>
              </w:r>
              <w:r>
                <w:rPr>
                  <w:sz w:val="18"/>
                  <w:szCs w:val="18"/>
                </w:rPr>
                <w:t>3</w:t>
              </w:r>
            </w:ins>
            <w:ins w:id="1055" w:author="Зайцев Павел Борисович" w:date="2019-06-19T09:44:00Z">
              <w:r>
                <w:rPr>
                  <w:sz w:val="18"/>
                  <w:szCs w:val="18"/>
                </w:rPr>
                <w:t xml:space="preserve"> </w:t>
              </w:r>
              <w:r w:rsidRPr="00A1781D">
                <w:rPr>
                  <w:sz w:val="18"/>
                  <w:szCs w:val="18"/>
                </w:rPr>
                <w:t xml:space="preserve">+ </w:t>
              </w:r>
            </w:ins>
            <w:ins w:id="1056" w:author="Зайцев Павел Борисович" w:date="2019-06-19T09:46:00Z">
              <w:r w:rsidRPr="00A1781D">
                <w:rPr>
                  <w:sz w:val="18"/>
                  <w:szCs w:val="18"/>
                </w:rPr>
                <w:t>030</w:t>
              </w:r>
              <w:r>
                <w:rPr>
                  <w:sz w:val="18"/>
                  <w:szCs w:val="18"/>
                </w:rPr>
                <w:t>4</w:t>
              </w:r>
            </w:ins>
            <w:ins w:id="1057" w:author="Зайцев Павел Борисович" w:date="2019-06-19T09:44:00Z">
              <w:r>
                <w:rPr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58" w:author="Зайцев Павел Борисович" w:date="2019-06-19T09:44:00Z"/>
                <w:sz w:val="18"/>
                <w:szCs w:val="18"/>
              </w:rPr>
            </w:pPr>
            <w:ins w:id="1059" w:author="Зайцев Павел Борисович" w:date="2019-06-19T09:4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60" w:author="Зайцев Павел Борисович" w:date="2019-06-19T09:44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rPr>
                <w:ins w:id="1061" w:author="Зайцев Павел Борисович" w:date="2019-06-19T09:44:00Z"/>
                <w:sz w:val="18"/>
                <w:szCs w:val="18"/>
              </w:rPr>
            </w:pPr>
            <w:ins w:id="1062" w:author="Зайцев Павел Борисович" w:date="2019-06-19T09:44:00Z">
              <w:r w:rsidRPr="00A1781D">
                <w:rPr>
                  <w:sz w:val="18"/>
                  <w:szCs w:val="18"/>
                </w:rPr>
                <w:t>Стр.0</w:t>
              </w:r>
            </w:ins>
            <w:ins w:id="1063" w:author="Зайцев Павел Борисович" w:date="2019-06-19T09:46:00Z">
              <w:r>
                <w:rPr>
                  <w:sz w:val="18"/>
                  <w:szCs w:val="18"/>
                </w:rPr>
                <w:t>3</w:t>
              </w:r>
            </w:ins>
            <w:ins w:id="1064" w:author="Зайцев Павел Борисович" w:date="2019-06-19T09:44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тр.030</w:t>
              </w:r>
            </w:ins>
            <w:ins w:id="1065" w:author="Зайцев Павел Борисович" w:date="2019-06-19T09:46:00Z">
              <w:r>
                <w:rPr>
                  <w:sz w:val="18"/>
                  <w:szCs w:val="18"/>
                </w:rPr>
                <w:t>1</w:t>
              </w:r>
            </w:ins>
            <w:ins w:id="1066" w:author="Зайцев Павел Борисович" w:date="2019-06-19T09:44:00Z">
              <w:r w:rsidRPr="00A1781D">
                <w:rPr>
                  <w:sz w:val="18"/>
                  <w:szCs w:val="18"/>
                </w:rPr>
                <w:t xml:space="preserve"> + Стр.0</w:t>
              </w:r>
            </w:ins>
            <w:ins w:id="1067" w:author="Зайцев Павел Борисович" w:date="2019-06-19T09:46:00Z">
              <w:r>
                <w:rPr>
                  <w:sz w:val="18"/>
                  <w:szCs w:val="18"/>
                </w:rPr>
                <w:t>3</w:t>
              </w:r>
            </w:ins>
            <w:ins w:id="1068" w:author="Зайцев Павел Борисович" w:date="2019-06-19T09:44:00Z">
              <w:r w:rsidRPr="00A1781D">
                <w:rPr>
                  <w:sz w:val="18"/>
                  <w:szCs w:val="18"/>
                </w:rPr>
                <w:t>0</w:t>
              </w:r>
            </w:ins>
            <w:ins w:id="1069" w:author="Зайцев Павел Борисович" w:date="2019-06-19T09:46:00Z">
              <w:r>
                <w:rPr>
                  <w:sz w:val="18"/>
                  <w:szCs w:val="18"/>
                </w:rPr>
                <w:t>2</w:t>
              </w:r>
            </w:ins>
            <w:ins w:id="1070" w:author="Зайцев Павел Борисович" w:date="2019-06-19T09:44:00Z">
              <w:r w:rsidRPr="00A1781D">
                <w:rPr>
                  <w:sz w:val="18"/>
                  <w:szCs w:val="18"/>
                </w:rPr>
                <w:t xml:space="preserve"> + Стр.0</w:t>
              </w:r>
            </w:ins>
            <w:ins w:id="1071" w:author="Зайцев Павел Борисович" w:date="2019-06-19T09:46:00Z">
              <w:r>
                <w:rPr>
                  <w:sz w:val="18"/>
                  <w:szCs w:val="18"/>
                </w:rPr>
                <w:t>3</w:t>
              </w:r>
            </w:ins>
            <w:ins w:id="1072" w:author="Зайцев Павел Борисович" w:date="2019-06-19T09:44:00Z">
              <w:r w:rsidRPr="00A1781D">
                <w:rPr>
                  <w:sz w:val="18"/>
                  <w:szCs w:val="18"/>
                </w:rPr>
                <w:t>0</w:t>
              </w:r>
            </w:ins>
            <w:ins w:id="1073" w:author="Зайцев Павел Борисович" w:date="2019-06-19T09:46:00Z">
              <w:r>
                <w:rPr>
                  <w:sz w:val="18"/>
                  <w:szCs w:val="18"/>
                </w:rPr>
                <w:t>3</w:t>
              </w:r>
            </w:ins>
            <w:ins w:id="1074" w:author="Зайцев Павел Борисович" w:date="2019-06-19T09:44:00Z">
              <w:r w:rsidRPr="00A1781D">
                <w:rPr>
                  <w:sz w:val="18"/>
                  <w:szCs w:val="18"/>
                </w:rPr>
                <w:t xml:space="preserve"> + Стр.0</w:t>
              </w:r>
            </w:ins>
            <w:ins w:id="1075" w:author="Зайцев Павел Борисович" w:date="2019-06-19T09:46:00Z">
              <w:r>
                <w:rPr>
                  <w:sz w:val="18"/>
                  <w:szCs w:val="18"/>
                </w:rPr>
                <w:t>3</w:t>
              </w:r>
            </w:ins>
            <w:ins w:id="1076" w:author="Зайцев Павел Борисович" w:date="2019-06-19T09:44:00Z">
              <w:r w:rsidRPr="00A1781D">
                <w:rPr>
                  <w:sz w:val="18"/>
                  <w:szCs w:val="18"/>
                </w:rPr>
                <w:t>0</w:t>
              </w:r>
            </w:ins>
            <w:ins w:id="1077" w:author="Зайцев Павел Борисович" w:date="2019-06-19T09:46:00Z">
              <w:r>
                <w:rPr>
                  <w:sz w:val="18"/>
                  <w:szCs w:val="18"/>
                </w:rPr>
                <w:t>4</w:t>
              </w:r>
            </w:ins>
            <w:ins w:id="1078" w:author="Зайцев Павел Борисович" w:date="2019-06-19T09:44:00Z">
              <w:r w:rsidRPr="00A1781D">
                <w:rPr>
                  <w:sz w:val="18"/>
                  <w:szCs w:val="18"/>
                </w:rPr>
                <w:t xml:space="preserve">  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79" w:author="Зайцев Павел Борисович" w:date="2019-06-19T09:44:00Z"/>
                <w:sz w:val="18"/>
                <w:szCs w:val="18"/>
              </w:rPr>
            </w:pPr>
            <w:ins w:id="1080" w:author="Зайцев Павел Борисович" w:date="2019-06-19T09:44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46121F">
            <w:pPr>
              <w:jc w:val="center"/>
              <w:rPr>
                <w:ins w:id="1081" w:author="Зайцев Павел Борисович" w:date="2019-06-19T09:44:00Z"/>
                <w:sz w:val="18"/>
                <w:szCs w:val="18"/>
              </w:rPr>
            </w:pPr>
            <w:ins w:id="1082" w:author="Зайцев Павел Борисович" w:date="2019-06-19T09:44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ins w:id="1083" w:author="Зайцев Павел Борисович" w:date="2019-06-19T10:01:00Z">
              <w:r>
                <w:rPr>
                  <w:sz w:val="18"/>
                  <w:szCs w:val="18"/>
                </w:rPr>
                <w:t>4</w:t>
              </w:r>
            </w:ins>
            <w:del w:id="1084" w:author="Зайцев Павел Борисович" w:date="2019-06-19T10:01:00Z">
              <w:r w:rsidDel="00BF13AB">
                <w:rPr>
                  <w:sz w:val="18"/>
                  <w:szCs w:val="18"/>
                </w:rPr>
                <w:delText>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764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</w:t>
            </w:r>
            <w:ins w:id="1085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764FA3" w:rsidRDefault="00E05499" w:rsidP="00764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764FA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04</w:t>
            </w:r>
            <w:ins w:id="1086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1 + 04</w:t>
            </w:r>
            <w:ins w:id="1087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 + 04</w:t>
            </w:r>
            <w:ins w:id="1088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 + 04</w:t>
            </w:r>
            <w:ins w:id="1089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 + 04</w:t>
            </w:r>
            <w:ins w:id="1090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 + 04</w:t>
            </w:r>
            <w:ins w:id="1091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 + 04</w:t>
            </w:r>
            <w:ins w:id="1092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7 + 04</w:t>
            </w:r>
            <w:ins w:id="1093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8 + 04</w:t>
            </w:r>
            <w:ins w:id="1094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764FA3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Стр.0</w:t>
            </w:r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>0</w:t>
            </w:r>
            <w:ins w:id="1095" w:author="Зайцев Павел Борисович" w:date="2019-06-18T09:22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</w:t>
            </w:r>
            <w:r>
              <w:rPr>
                <w:sz w:val="18"/>
                <w:szCs w:val="18"/>
              </w:rPr>
              <w:t>4</w:t>
            </w:r>
            <w:ins w:id="1096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1</w:t>
            </w:r>
            <w:r w:rsidRPr="00A1781D">
              <w:rPr>
                <w:sz w:val="18"/>
                <w:szCs w:val="18"/>
              </w:rPr>
              <w:t xml:space="preserve"> + Стр.04</w:t>
            </w:r>
            <w:ins w:id="1097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4</w:t>
            </w:r>
            <w:ins w:id="1098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4</w:t>
            </w:r>
            <w:ins w:id="1099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4</w:t>
            </w:r>
            <w:ins w:id="1100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4</w:t>
            </w:r>
            <w:ins w:id="1101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 xml:space="preserve"> + Стр.</w:t>
            </w:r>
            <w:r>
              <w:rPr>
                <w:sz w:val="18"/>
                <w:szCs w:val="18"/>
              </w:rPr>
              <w:t>04</w:t>
            </w:r>
            <w:ins w:id="1102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7</w:t>
            </w:r>
            <w:r w:rsidRPr="00A1781D">
              <w:rPr>
                <w:sz w:val="18"/>
                <w:szCs w:val="18"/>
              </w:rPr>
              <w:t xml:space="preserve"> + Стр.</w:t>
            </w:r>
            <w:r>
              <w:rPr>
                <w:sz w:val="18"/>
                <w:szCs w:val="18"/>
              </w:rPr>
              <w:t>04</w:t>
            </w:r>
            <w:ins w:id="1103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8  + Стр.04</w:t>
            </w:r>
            <w:ins w:id="1104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9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  <w:r w:rsidRPr="00412118" w:rsidDel="00021F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ins w:id="1105" w:author="Зайцев Павел Борисович" w:date="2019-06-19T10:01:00Z">
              <w:r>
                <w:rPr>
                  <w:sz w:val="18"/>
                  <w:szCs w:val="18"/>
                </w:rPr>
                <w:t>5</w:t>
              </w:r>
            </w:ins>
            <w:del w:id="1106" w:author="Зайцев Павел Борисович" w:date="2019-06-19T10:01:00Z">
              <w:r w:rsidDel="00BF13AB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050</w:t>
            </w:r>
            <w:ins w:id="1107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412118" w:rsidRDefault="00E05499" w:rsidP="00D83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412118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7A5AEC" w:rsidRDefault="00E05499" w:rsidP="00D83F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  <w:ins w:id="1108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 + 05</w:t>
            </w:r>
            <w:ins w:id="1109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 + 05</w:t>
            </w:r>
            <w:ins w:id="1110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4+ 05</w:t>
            </w:r>
            <w:ins w:id="1111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 + 05</w:t>
            </w:r>
            <w:ins w:id="1112" w:author="Зайцев Павел Борисович" w:date="2019-06-18T09:23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7A5AEC" w:rsidRDefault="00E05499" w:rsidP="00D83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7A5AEC" w:rsidRDefault="00E05499" w:rsidP="00D83FA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Стр.0</w:t>
            </w:r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>0</w:t>
            </w:r>
            <w:ins w:id="1113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</w:t>
            </w:r>
            <w:r>
              <w:rPr>
                <w:sz w:val="18"/>
                <w:szCs w:val="18"/>
              </w:rPr>
              <w:t>5</w:t>
            </w:r>
            <w:ins w:id="1114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5</w:t>
            </w:r>
            <w:ins w:id="1115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5</w:t>
            </w:r>
            <w:ins w:id="1116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5</w:t>
            </w:r>
            <w:ins w:id="1117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</w:t>
            </w:r>
            <w:r w:rsidRPr="00A1781D">
              <w:rPr>
                <w:sz w:val="18"/>
                <w:szCs w:val="18"/>
              </w:rPr>
              <w:t xml:space="preserve"> + Стр.0</w:t>
            </w:r>
            <w:r>
              <w:rPr>
                <w:sz w:val="18"/>
                <w:szCs w:val="18"/>
              </w:rPr>
              <w:t>5</w:t>
            </w:r>
            <w:ins w:id="1118" w:author="Зайцев Павел Борисович" w:date="2019-06-19T18:45:00Z">
              <w:r w:rsidR="00DC1594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  <w:r w:rsidRPr="00C44B80" w:rsidDel="00021F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ins w:id="1119" w:author="Зайцев Павел Борисович" w:date="2019-06-19T10:01:00Z">
              <w:r>
                <w:rPr>
                  <w:sz w:val="18"/>
                  <w:szCs w:val="18"/>
                </w:rPr>
                <w:t>6</w:t>
              </w:r>
            </w:ins>
            <w:del w:id="1120" w:author="Зайцев Павел Борисович" w:date="2019-06-18T10:26:00Z">
              <w:r w:rsidDel="006B3DF2">
                <w:rPr>
                  <w:sz w:val="18"/>
                  <w:szCs w:val="18"/>
                </w:rPr>
                <w:delText>4.1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060</w:t>
            </w:r>
            <w:ins w:id="1121" w:author="Зайцев Павел Борисович" w:date="2019-06-18T09:25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  <w:ins w:id="1122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1+06</w:t>
            </w:r>
            <w:ins w:id="1123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2+06</w:t>
            </w:r>
            <w:ins w:id="1124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3+06</w:t>
            </w:r>
            <w:ins w:id="1125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4+06</w:t>
            </w:r>
            <w:ins w:id="1126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412118" w:rsidRDefault="00E05499" w:rsidP="00E02B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Стр.060</w:t>
            </w:r>
            <w:ins w:id="1127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7A5AEC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тр.06</w:t>
            </w:r>
            <w:ins w:id="1128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1+Стр.06</w:t>
            </w:r>
            <w:ins w:id="1129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2+Стр.06</w:t>
            </w:r>
            <w:ins w:id="1130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3+Стр.06</w:t>
            </w:r>
            <w:ins w:id="1131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4+Стр.06</w:t>
            </w:r>
            <w:ins w:id="1132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5-недопустимо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Default="00E05499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  <w:p w:rsidR="00E05499" w:rsidRPr="00A1781D" w:rsidRDefault="00E05499" w:rsidP="00D83FA4">
            <w:pPr>
              <w:jc w:val="center"/>
              <w:rPr>
                <w:sz w:val="18"/>
                <w:szCs w:val="18"/>
              </w:rPr>
            </w:pPr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ins w:id="1133" w:author="Зайцев Павел Борисович" w:date="2019-06-19T10:01:00Z">
              <w:r>
                <w:rPr>
                  <w:sz w:val="18"/>
                  <w:szCs w:val="18"/>
                </w:rPr>
                <w:t>7</w:t>
              </w:r>
            </w:ins>
            <w:del w:id="1134" w:author="Зайцев Павел Борисович" w:date="2019-06-18T10:26:00Z">
              <w:r w:rsidRPr="00A1781D" w:rsidDel="006B3DF2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070</w:t>
            </w:r>
            <w:ins w:id="1135" w:author="Зайцев Павел Борисович" w:date="2019-06-18T09:2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2A42B7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07</w:t>
            </w:r>
            <w:ins w:id="1136" w:author="Зайцев Павел Борисович" w:date="2019-06-18T09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1+07</w:t>
            </w:r>
            <w:ins w:id="1137" w:author="Зайцев Павел Борисович" w:date="2019-06-18T09:27:00Z">
              <w:r>
                <w:rPr>
                  <w:sz w:val="18"/>
                  <w:szCs w:val="18"/>
                </w:rPr>
                <w:t>03</w:t>
              </w:r>
            </w:ins>
            <w:del w:id="1138" w:author="Зайцев Павел Борисович" w:date="2019-06-18T09:27:00Z">
              <w:r w:rsidRPr="00A1781D" w:rsidDel="002A42B7">
                <w:rPr>
                  <w:sz w:val="18"/>
                  <w:szCs w:val="18"/>
                </w:rPr>
                <w:delText>2</w:delText>
              </w:r>
            </w:del>
            <w:r w:rsidRPr="00A1781D">
              <w:rPr>
                <w:sz w:val="18"/>
                <w:szCs w:val="18"/>
              </w:rPr>
              <w:t>+07</w:t>
            </w:r>
            <w:ins w:id="1139" w:author="Зайцев Павел Борисович" w:date="2019-06-18T09:27:00Z">
              <w:r>
                <w:rPr>
                  <w:sz w:val="18"/>
                  <w:szCs w:val="18"/>
                </w:rPr>
                <w:t>04</w:t>
              </w:r>
            </w:ins>
            <w:del w:id="1140" w:author="Зайцев Павел Борисович" w:date="2019-06-18T09:27:00Z">
              <w:r w:rsidRPr="00A1781D" w:rsidDel="002A42B7">
                <w:rPr>
                  <w:sz w:val="18"/>
                  <w:szCs w:val="18"/>
                </w:rPr>
                <w:delText>3</w:delText>
              </w:r>
            </w:del>
            <w:ins w:id="1141" w:author="Зайцев Павел Борисович" w:date="2019-06-18T09:28:00Z">
              <w:r>
                <w:rPr>
                  <w:sz w:val="18"/>
                  <w:szCs w:val="18"/>
                </w:rPr>
                <w:t>+0705+0706+0707+0708+0709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Стр.070</w:t>
            </w:r>
            <w:ins w:id="1142" w:author="Зайцев Павел Борисович" w:date="2019-06-18T09:28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тр.07</w:t>
            </w:r>
            <w:ins w:id="1143" w:author="Зайцев Павел Борисович" w:date="2019-06-18T09:2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</w:t>
            </w:r>
            <w:ins w:id="1144" w:author="Зайцев Павел Борисович" w:date="2019-06-19T18:45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del w:id="1145" w:author="Зайцев Павел Борисович" w:date="2019-06-18T09:28:00Z">
              <w:r w:rsidRPr="00A1781D" w:rsidDel="00072F72">
                <w:rPr>
                  <w:sz w:val="18"/>
                  <w:szCs w:val="18"/>
                </w:rPr>
                <w:delText>072+</w:delText>
              </w:r>
            </w:del>
            <w:r w:rsidRPr="00A1781D">
              <w:rPr>
                <w:sz w:val="18"/>
                <w:szCs w:val="18"/>
              </w:rPr>
              <w:t>07</w:t>
            </w:r>
            <w:ins w:id="1146" w:author="Зайцев Павел Борисович" w:date="2019-06-18T09:2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</w:t>
            </w:r>
            <w:ins w:id="1147" w:author="Зайцев Павел Борисович" w:date="2019-06-18T09:28:00Z">
              <w:r>
                <w:rPr>
                  <w:sz w:val="18"/>
                  <w:szCs w:val="18"/>
                </w:rPr>
                <w:t>+</w:t>
              </w:r>
            </w:ins>
            <w:ins w:id="1148" w:author="Зайцев Павел Борисович" w:date="2019-06-19T18:45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49" w:author="Зайцев Павел Борисович" w:date="2019-06-18T09:28:00Z">
              <w:r>
                <w:rPr>
                  <w:sz w:val="18"/>
                  <w:szCs w:val="18"/>
                </w:rPr>
                <w:t>0704+</w:t>
              </w:r>
            </w:ins>
            <w:ins w:id="1150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51" w:author="Зайцев Павел Борисович" w:date="2019-06-18T09:28:00Z">
              <w:r>
                <w:rPr>
                  <w:sz w:val="18"/>
                  <w:szCs w:val="18"/>
                </w:rPr>
                <w:t>0705+</w:t>
              </w:r>
            </w:ins>
            <w:ins w:id="1152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53" w:author="Зайцев Павел Борисович" w:date="2019-06-18T09:28:00Z">
              <w:r>
                <w:rPr>
                  <w:sz w:val="18"/>
                  <w:szCs w:val="18"/>
                </w:rPr>
                <w:t>0706+</w:t>
              </w:r>
            </w:ins>
            <w:ins w:id="1154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55" w:author="Зайцев Павел Борисович" w:date="2019-06-18T09:28:00Z">
              <w:r>
                <w:rPr>
                  <w:sz w:val="18"/>
                  <w:szCs w:val="18"/>
                </w:rPr>
                <w:t>0707+</w:t>
              </w:r>
            </w:ins>
            <w:ins w:id="1156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57" w:author="Зайцев Павел Борисович" w:date="2019-06-18T09:28:00Z">
              <w:r>
                <w:rPr>
                  <w:sz w:val="18"/>
                  <w:szCs w:val="18"/>
                </w:rPr>
                <w:t>0708+</w:t>
              </w:r>
            </w:ins>
            <w:ins w:id="1158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59" w:author="Зайцев Павел Борисович" w:date="2019-06-18T09:28:00Z">
              <w:r>
                <w:rPr>
                  <w:sz w:val="18"/>
                  <w:szCs w:val="18"/>
                </w:rPr>
                <w:t>0709</w:t>
              </w:r>
            </w:ins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072F72">
        <w:trPr>
          <w:ins w:id="1160" w:author="Зайцев Павел Борисович" w:date="2019-06-18T09:30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61" w:author="Зайцев Павел Борисович" w:date="2019-06-18T09:30:00Z"/>
                <w:sz w:val="18"/>
                <w:szCs w:val="18"/>
              </w:rPr>
            </w:pPr>
            <w:ins w:id="1162" w:author="Зайцев Павел Борисович" w:date="2019-06-19T10:01:00Z">
              <w:r>
                <w:rPr>
                  <w:sz w:val="18"/>
                  <w:szCs w:val="18"/>
                </w:rPr>
                <w:t>8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63" w:author="Зайцев Павел Борисович" w:date="2019-06-18T09:30:00Z"/>
                <w:sz w:val="18"/>
                <w:szCs w:val="18"/>
              </w:rPr>
            </w:pPr>
            <w:ins w:id="1164" w:author="Зайцев Павел Борисович" w:date="2019-06-18T09:30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8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65" w:author="Зайцев Павел Борисович" w:date="2019-06-18T09:30:00Z"/>
                <w:sz w:val="18"/>
                <w:szCs w:val="18"/>
              </w:rPr>
            </w:pPr>
            <w:ins w:id="1166" w:author="Зайцев Павел Борисович" w:date="2019-06-18T09:30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67" w:author="Зайцев Павел Борисович" w:date="2019-06-18T09:30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68" w:author="Зайцев Павел Борисович" w:date="2019-06-18T09:30:00Z"/>
                <w:sz w:val="18"/>
                <w:szCs w:val="18"/>
              </w:rPr>
            </w:pPr>
            <w:ins w:id="1169" w:author="Зайцев Павел Борисович" w:date="2019-06-18T09:30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rPr>
                <w:ins w:id="1170" w:author="Зайцев Павел Борисович" w:date="2019-06-18T09:30:00Z"/>
                <w:sz w:val="18"/>
                <w:szCs w:val="18"/>
              </w:rPr>
            </w:pPr>
            <w:ins w:id="1171" w:author="Зайцев Павел Борисович" w:date="2019-06-18T09:30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80</w:t>
              </w:r>
              <w:r w:rsidRPr="00A1781D">
                <w:rPr>
                  <w:sz w:val="18"/>
                  <w:szCs w:val="18"/>
                </w:rPr>
                <w:t>1+0</w:t>
              </w:r>
              <w:r>
                <w:rPr>
                  <w:sz w:val="18"/>
                  <w:szCs w:val="18"/>
                </w:rPr>
                <w:t>803</w:t>
              </w:r>
              <w:r w:rsidRPr="00A1781D">
                <w:rPr>
                  <w:sz w:val="18"/>
                  <w:szCs w:val="18"/>
                </w:rPr>
                <w:t>+0</w:t>
              </w:r>
              <w:r>
                <w:rPr>
                  <w:sz w:val="18"/>
                  <w:szCs w:val="18"/>
                </w:rPr>
                <w:t>804+0805+0806+0807+0808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72" w:author="Зайцев Павел Борисович" w:date="2019-06-18T09:30:00Z"/>
                <w:sz w:val="18"/>
                <w:szCs w:val="18"/>
              </w:rPr>
            </w:pPr>
            <w:ins w:id="1173" w:author="Зайцев Павел Борисович" w:date="2019-06-18T09:30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174" w:author="Зайцев Павел Борисович" w:date="2019-06-18T09:30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rPr>
                <w:ins w:id="1175" w:author="Зайцев Павел Борисович" w:date="2019-06-18T09:30:00Z"/>
                <w:sz w:val="18"/>
                <w:szCs w:val="18"/>
              </w:rPr>
            </w:pPr>
            <w:ins w:id="1176" w:author="Зайцев Павел Борисович" w:date="2019-06-18T09:30:00Z">
              <w:r w:rsidRPr="00A1781D">
                <w:rPr>
                  <w:sz w:val="18"/>
                  <w:szCs w:val="18"/>
                </w:rPr>
                <w:t>Стр.0</w:t>
              </w:r>
            </w:ins>
            <w:ins w:id="1177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78" w:author="Зайцев Павел Борисович" w:date="2019-06-18T09:30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тр.0</w:t>
              </w:r>
            </w:ins>
            <w:ins w:id="1179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80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1+</w:t>
              </w:r>
            </w:ins>
            <w:ins w:id="1181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82" w:author="Зайцев Павел Борисович" w:date="2019-06-18T09:30:00Z">
              <w:r w:rsidRPr="00A1781D">
                <w:rPr>
                  <w:sz w:val="18"/>
                  <w:szCs w:val="18"/>
                </w:rPr>
                <w:t>0</w:t>
              </w:r>
            </w:ins>
            <w:ins w:id="1183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84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+</w:t>
              </w:r>
            </w:ins>
            <w:ins w:id="1185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86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</w:ins>
            <w:ins w:id="1187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88" w:author="Зайцев Павел Борисович" w:date="2019-06-18T09:30:00Z">
              <w:r>
                <w:rPr>
                  <w:sz w:val="18"/>
                  <w:szCs w:val="18"/>
                </w:rPr>
                <w:t>04+</w:t>
              </w:r>
            </w:ins>
            <w:ins w:id="1189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90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</w:ins>
            <w:ins w:id="1191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92" w:author="Зайцев Павел Борисович" w:date="2019-06-18T09:30:00Z">
              <w:r>
                <w:rPr>
                  <w:sz w:val="18"/>
                  <w:szCs w:val="18"/>
                </w:rPr>
                <w:t>05+</w:t>
              </w:r>
            </w:ins>
            <w:ins w:id="1193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94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</w:ins>
            <w:ins w:id="1195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196" w:author="Зайцев Павел Борисович" w:date="2019-06-18T09:30:00Z">
              <w:r>
                <w:rPr>
                  <w:sz w:val="18"/>
                  <w:szCs w:val="18"/>
                </w:rPr>
                <w:t>06+</w:t>
              </w:r>
            </w:ins>
            <w:ins w:id="1197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198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</w:ins>
            <w:ins w:id="1199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200" w:author="Зайцев Павел Борисович" w:date="2019-06-18T09:30:00Z">
              <w:r>
                <w:rPr>
                  <w:sz w:val="18"/>
                  <w:szCs w:val="18"/>
                </w:rPr>
                <w:t>07+</w:t>
              </w:r>
            </w:ins>
            <w:ins w:id="1201" w:author="Зайцев Павел Борисович" w:date="2019-06-19T18:46:00Z">
              <w:r w:rsidR="00DC1594" w:rsidRPr="00A1781D">
                <w:rPr>
                  <w:sz w:val="18"/>
                  <w:szCs w:val="18"/>
                </w:rPr>
                <w:t xml:space="preserve"> Стр.</w:t>
              </w:r>
            </w:ins>
            <w:ins w:id="1202" w:author="Зайцев Павел Борисович" w:date="2019-06-18T09:30:00Z">
              <w:r>
                <w:rPr>
                  <w:sz w:val="18"/>
                  <w:szCs w:val="18"/>
                </w:rPr>
                <w:t>0</w:t>
              </w:r>
            </w:ins>
            <w:ins w:id="1203" w:author="Зайцев Павел Борисович" w:date="2019-06-18T09:31:00Z">
              <w:r>
                <w:rPr>
                  <w:sz w:val="18"/>
                  <w:szCs w:val="18"/>
                </w:rPr>
                <w:t>8</w:t>
              </w:r>
            </w:ins>
            <w:ins w:id="1204" w:author="Зайцев Павел Борисович" w:date="2019-06-18T09:30:00Z">
              <w:r>
                <w:rPr>
                  <w:sz w:val="18"/>
                  <w:szCs w:val="18"/>
                </w:rPr>
                <w:t>08</w:t>
              </w:r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205" w:author="Зайцев Павел Борисович" w:date="2019-06-18T09:30:00Z"/>
                <w:sz w:val="18"/>
                <w:szCs w:val="18"/>
              </w:rPr>
            </w:pPr>
            <w:ins w:id="1206" w:author="Зайцев Павел Борисович" w:date="2019-06-18T09:30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072F72">
            <w:pPr>
              <w:jc w:val="center"/>
              <w:rPr>
                <w:ins w:id="1207" w:author="Зайцев Павел Борисович" w:date="2019-06-18T09:30:00Z"/>
                <w:sz w:val="18"/>
                <w:szCs w:val="18"/>
              </w:rPr>
            </w:pPr>
            <w:ins w:id="1208" w:author="Зайцев Павел Борисович" w:date="2019-06-18T09:30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Tr="00D74F94">
        <w:trPr>
          <w:ins w:id="1209" w:author="Зайцев Павел Борисович" w:date="2019-06-18T09:40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10" w:author="Зайцев Павел Борисович" w:date="2019-06-18T09:40:00Z"/>
                <w:sz w:val="18"/>
                <w:szCs w:val="18"/>
              </w:rPr>
            </w:pPr>
            <w:ins w:id="1211" w:author="Зайцев Павел Борисович" w:date="2019-06-19T10:01:00Z">
              <w:r>
                <w:rPr>
                  <w:sz w:val="18"/>
                  <w:szCs w:val="18"/>
                </w:rPr>
                <w:t>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12" w:author="Зайцев Павел Борисович" w:date="2019-06-18T09:40:00Z"/>
                <w:sz w:val="18"/>
                <w:szCs w:val="18"/>
              </w:rPr>
            </w:pPr>
            <w:ins w:id="1213" w:author="Зайцев Павел Борисович" w:date="2019-06-18T09:41:00Z">
              <w:r>
                <w:rPr>
                  <w:sz w:val="18"/>
                  <w:szCs w:val="18"/>
                </w:rPr>
                <w:t>12</w:t>
              </w:r>
            </w:ins>
            <w:ins w:id="1214" w:author="Зайцев Павел Борисович" w:date="2019-06-18T09:40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15" w:author="Зайцев Павел Борисович" w:date="2019-06-18T09:40:00Z"/>
                <w:sz w:val="18"/>
                <w:szCs w:val="18"/>
              </w:rPr>
            </w:pPr>
            <w:ins w:id="1216" w:author="Зайцев Павел Борисович" w:date="2019-06-18T09:40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17" w:author="Зайцев Павел Борисович" w:date="2019-06-18T09:40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18" w:author="Зайцев Павел Борисович" w:date="2019-06-18T09:40:00Z"/>
                <w:sz w:val="18"/>
                <w:szCs w:val="18"/>
              </w:rPr>
            </w:pPr>
            <w:ins w:id="1219" w:author="Зайцев Павел Борисович" w:date="2019-06-18T09:40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817C8">
            <w:pPr>
              <w:rPr>
                <w:ins w:id="1220" w:author="Зайцев Павел Борисович" w:date="2019-06-18T09:40:00Z"/>
                <w:sz w:val="18"/>
                <w:szCs w:val="18"/>
              </w:rPr>
            </w:pPr>
            <w:ins w:id="1221" w:author="Зайцев Павел Борисович" w:date="2019-06-18T09:59:00Z">
              <w:r>
                <w:rPr>
                  <w:sz w:val="18"/>
                  <w:szCs w:val="18"/>
                </w:rPr>
                <w:t>12</w:t>
              </w:r>
            </w:ins>
            <w:ins w:id="1222" w:author="Зайцев Павел Борисович" w:date="2019-06-18T09:4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1+</w:t>
              </w:r>
            </w:ins>
            <w:ins w:id="1223" w:author="Зайцев Павел Борисович" w:date="2019-06-18T09:59:00Z">
              <w:r>
                <w:rPr>
                  <w:sz w:val="18"/>
                  <w:szCs w:val="18"/>
                </w:rPr>
                <w:t>12</w:t>
              </w:r>
            </w:ins>
            <w:ins w:id="1224" w:author="Зайцев Павел Борисович" w:date="2019-06-18T09:40:00Z">
              <w:r>
                <w:rPr>
                  <w:sz w:val="18"/>
                  <w:szCs w:val="18"/>
                </w:rPr>
                <w:t>0</w:t>
              </w:r>
            </w:ins>
            <w:ins w:id="1225" w:author="Зайцев Павел Борисович" w:date="2019-06-18T09:59:00Z">
              <w:r>
                <w:rPr>
                  <w:sz w:val="18"/>
                  <w:szCs w:val="18"/>
                </w:rPr>
                <w:t>2</w:t>
              </w:r>
            </w:ins>
            <w:ins w:id="1226" w:author="Зайцев Павел Борисович" w:date="2019-06-18T09:40:00Z">
              <w:r w:rsidRPr="00A1781D">
                <w:rPr>
                  <w:sz w:val="18"/>
                  <w:szCs w:val="18"/>
                </w:rPr>
                <w:t>+</w:t>
              </w:r>
            </w:ins>
            <w:ins w:id="1227" w:author="Зайцев Павел Борисович" w:date="2019-06-18T09:59:00Z">
              <w:r>
                <w:rPr>
                  <w:sz w:val="18"/>
                  <w:szCs w:val="18"/>
                </w:rPr>
                <w:t>12</w:t>
              </w:r>
            </w:ins>
            <w:ins w:id="1228" w:author="Зайцев Павел Борисович" w:date="2019-06-18T09:40:00Z">
              <w:r>
                <w:rPr>
                  <w:sz w:val="18"/>
                  <w:szCs w:val="18"/>
                </w:rPr>
                <w:t>0</w:t>
              </w:r>
            </w:ins>
            <w:ins w:id="1229" w:author="Зайцев Павел Борисович" w:date="2019-06-18T09:59:00Z">
              <w:r>
                <w:rPr>
                  <w:sz w:val="18"/>
                  <w:szCs w:val="18"/>
                </w:rPr>
                <w:t>3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30" w:author="Зайцев Павел Борисович" w:date="2019-06-18T09:40:00Z"/>
                <w:sz w:val="18"/>
                <w:szCs w:val="18"/>
              </w:rPr>
            </w:pPr>
            <w:ins w:id="1231" w:author="Зайцев Павел Борисович" w:date="2019-06-18T09:40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32" w:author="Зайцев Павел Борисович" w:date="2019-06-18T09:40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817C8">
            <w:pPr>
              <w:rPr>
                <w:ins w:id="1233" w:author="Зайцев Павел Борисович" w:date="2019-06-18T09:40:00Z"/>
                <w:sz w:val="18"/>
                <w:szCs w:val="18"/>
              </w:rPr>
            </w:pPr>
            <w:ins w:id="1234" w:author="Зайцев Павел Борисович" w:date="2019-06-18T09:40:00Z">
              <w:r w:rsidRPr="00A1781D">
                <w:rPr>
                  <w:sz w:val="18"/>
                  <w:szCs w:val="18"/>
                </w:rPr>
                <w:t>Стр.</w:t>
              </w:r>
            </w:ins>
            <w:ins w:id="1235" w:author="Зайцев Павел Борисович" w:date="2019-06-18T09:59:00Z">
              <w:r>
                <w:rPr>
                  <w:sz w:val="18"/>
                  <w:szCs w:val="18"/>
                </w:rPr>
                <w:t>12</w:t>
              </w:r>
            </w:ins>
            <w:ins w:id="1236" w:author="Зайцев Павел Борисович" w:date="2019-06-18T09:40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</w:t>
              </w:r>
            </w:ins>
            <w:ins w:id="1237" w:author="Зайцев Павел Борисович" w:date="2019-06-18T09:59:00Z">
              <w:r>
                <w:rPr>
                  <w:sz w:val="18"/>
                  <w:szCs w:val="18"/>
                </w:rPr>
                <w:t>12</w:t>
              </w:r>
            </w:ins>
            <w:ins w:id="1238" w:author="Зайцев Павел Борисович" w:date="2019-06-18T09:4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1+</w:t>
              </w:r>
            </w:ins>
            <w:ins w:id="1239" w:author="Зайцев Павел Борисович" w:date="2019-06-18T10:00:00Z">
              <w:r>
                <w:rPr>
                  <w:sz w:val="18"/>
                  <w:szCs w:val="18"/>
                </w:rPr>
                <w:t>1202+12</w:t>
              </w:r>
            </w:ins>
            <w:ins w:id="1240" w:author="Зайцев Павел Борисович" w:date="2019-06-18T09:4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3</w:t>
              </w:r>
            </w:ins>
            <w:ins w:id="1241" w:author="Зайцев Павел Борисович" w:date="2019-06-18T10:00:00Z">
              <w:r>
                <w:rPr>
                  <w:sz w:val="18"/>
                  <w:szCs w:val="18"/>
                </w:rPr>
                <w:t xml:space="preserve"> </w:t>
              </w:r>
            </w:ins>
            <w:ins w:id="1242" w:author="Зайцев Павел Борисович" w:date="2019-06-18T09:40:00Z"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43" w:author="Зайцев Павел Борисович" w:date="2019-06-18T09:40:00Z"/>
                <w:sz w:val="18"/>
                <w:szCs w:val="18"/>
              </w:rPr>
            </w:pPr>
            <w:ins w:id="1244" w:author="Зайцев Павел Борисович" w:date="2019-06-18T09:40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74F94">
            <w:pPr>
              <w:jc w:val="center"/>
              <w:rPr>
                <w:ins w:id="1245" w:author="Зайцев Павел Борисович" w:date="2019-06-18T09:40:00Z"/>
                <w:sz w:val="18"/>
                <w:szCs w:val="18"/>
              </w:rPr>
            </w:pPr>
            <w:ins w:id="1246" w:author="Зайцев Павел Борисович" w:date="2019-06-18T09:40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Tr="00790F9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ins w:id="1247" w:author="Зайцев Павел Борисович" w:date="2019-06-19T10:01:00Z">
              <w:r>
                <w:rPr>
                  <w:sz w:val="18"/>
                  <w:szCs w:val="18"/>
                </w:rPr>
                <w:t>10</w:t>
              </w:r>
            </w:ins>
            <w:del w:id="1248" w:author="Зайцев Павел Борисович" w:date="2019-06-18T10:26:00Z">
              <w:r w:rsidRPr="00A1781D" w:rsidDel="006B3DF2">
                <w:rPr>
                  <w:sz w:val="18"/>
                  <w:szCs w:val="18"/>
                </w:rPr>
                <w:delText>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130</w:t>
            </w:r>
            <w:ins w:id="1249" w:author="Зайцев Павел Борисович" w:date="2019-06-18T10:1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140</w:t>
            </w:r>
            <w:ins w:id="1250" w:author="Зайцев Павел Борисович" w:date="2019-06-18T10:12:00Z">
              <w:r>
                <w:rPr>
                  <w:sz w:val="18"/>
                  <w:szCs w:val="18"/>
                </w:rPr>
                <w:t>0+1600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Стр.130</w:t>
            </w:r>
            <w:ins w:id="1251" w:author="Зайцев Павел Борисович" w:date="2019-06-18T10:12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&lt;&gt; Стр140</w:t>
            </w:r>
            <w:ins w:id="1252" w:author="Зайцев Павел Борисович" w:date="2019-06-18T10:12:00Z">
              <w:r>
                <w:rPr>
                  <w:sz w:val="18"/>
                  <w:szCs w:val="18"/>
                </w:rPr>
                <w:t>0+1600</w:t>
              </w:r>
            </w:ins>
            <w:r>
              <w:rPr>
                <w:sz w:val="18"/>
                <w:szCs w:val="18"/>
              </w:rPr>
              <w:t xml:space="preserve"> </w:t>
            </w:r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ins w:id="1253" w:author="Зайцев Павел Борисович" w:date="2019-06-19T10:01:00Z">
              <w:r>
                <w:rPr>
                  <w:sz w:val="18"/>
                  <w:szCs w:val="18"/>
                </w:rPr>
                <w:t>11</w:t>
              </w:r>
            </w:ins>
            <w:del w:id="1254" w:author="Зайцев Павел Борисович" w:date="2019-06-18T10:26:00Z">
              <w:r w:rsidRPr="00A1781D" w:rsidDel="006B3DF2">
                <w:rPr>
                  <w:sz w:val="18"/>
                  <w:szCs w:val="18"/>
                </w:rPr>
                <w:delText>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</w:t>
            </w:r>
            <w:ins w:id="1255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141</w:t>
            </w:r>
            <w:ins w:id="1256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+142</w:t>
            </w:r>
            <w:ins w:id="1257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+143</w:t>
            </w:r>
            <w:ins w:id="1258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+144</w:t>
            </w:r>
            <w:ins w:id="1259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Стр.140</w:t>
            </w:r>
            <w:ins w:id="1260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тр.141</w:t>
            </w:r>
            <w:ins w:id="1261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Стр.142</w:t>
            </w:r>
            <w:ins w:id="1262" w:author="Зайцев Павел Борисович" w:date="2019-06-18T10:13:00Z">
              <w:r>
                <w:rPr>
                  <w:sz w:val="18"/>
                  <w:szCs w:val="18"/>
                </w:rPr>
                <w:t xml:space="preserve">0 </w:t>
              </w:r>
            </w:ins>
            <w:del w:id="1263" w:author="Зайцев Павел Борисович" w:date="2019-06-18T10:13:00Z">
              <w:r w:rsidRPr="00A1781D" w:rsidDel="00A54D7B">
                <w:rPr>
                  <w:sz w:val="18"/>
                  <w:szCs w:val="18"/>
                </w:rPr>
                <w:delText xml:space="preserve"> </w:delText>
              </w:r>
            </w:del>
            <w:r w:rsidRPr="00A1781D">
              <w:rPr>
                <w:sz w:val="18"/>
                <w:szCs w:val="18"/>
              </w:rPr>
              <w:t>+ Стр. 143</w:t>
            </w:r>
            <w:ins w:id="1264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 Стр.144</w:t>
            </w:r>
            <w:ins w:id="1265" w:author="Зайцев Павел Борисович" w:date="2019-06-18T10:1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A54D7B">
        <w:trPr>
          <w:ins w:id="1266" w:author="Зайцев Павел Борисович" w:date="2019-06-18T10:14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67" w:author="Зайцев Павел Борисович" w:date="2019-06-18T10:14:00Z"/>
                <w:sz w:val="18"/>
                <w:szCs w:val="18"/>
              </w:rPr>
            </w:pPr>
            <w:ins w:id="1268" w:author="Зайцев Павел Борисович" w:date="2019-06-19T10:01:00Z">
              <w:r>
                <w:rPr>
                  <w:sz w:val="18"/>
                  <w:szCs w:val="18"/>
                </w:rPr>
                <w:t>12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69" w:author="Зайцев Павел Борисович" w:date="2019-06-18T10:14:00Z"/>
                <w:sz w:val="18"/>
                <w:szCs w:val="18"/>
              </w:rPr>
            </w:pPr>
            <w:ins w:id="1270" w:author="Зайцев Павел Борисович" w:date="2019-06-18T10:14:00Z">
              <w:r w:rsidRPr="00A1781D">
                <w:rPr>
                  <w:sz w:val="18"/>
                  <w:szCs w:val="18"/>
                </w:rPr>
                <w:t>14</w:t>
              </w:r>
              <w:r>
                <w:rPr>
                  <w:sz w:val="18"/>
                  <w:szCs w:val="18"/>
                </w:rPr>
                <w:t>4</w:t>
              </w:r>
              <w:r w:rsidRPr="00A1781D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71" w:author="Зайцев Павел Борисович" w:date="2019-06-18T10:14:00Z"/>
                <w:sz w:val="18"/>
                <w:szCs w:val="18"/>
              </w:rPr>
            </w:pPr>
            <w:ins w:id="1272" w:author="Зайцев Павел Борисович" w:date="2019-06-18T10:1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73" w:author="Зайцев Павел Борисович" w:date="2019-06-18T10:14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74" w:author="Зайцев Павел Борисович" w:date="2019-06-18T10:14:00Z"/>
                <w:sz w:val="18"/>
                <w:szCs w:val="18"/>
              </w:rPr>
            </w:pPr>
            <w:ins w:id="1275" w:author="Зайцев Павел Борисович" w:date="2019-06-18T10:14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276" w:author="Зайцев Павел Борисович" w:date="2019-06-18T10:14:00Z"/>
                <w:sz w:val="18"/>
                <w:szCs w:val="18"/>
              </w:rPr>
            </w:pPr>
            <w:ins w:id="1277" w:author="Зайцев Павел Борисович" w:date="2019-06-18T10:14:00Z">
              <w:r w:rsidRPr="00A1781D">
                <w:rPr>
                  <w:sz w:val="18"/>
                  <w:szCs w:val="18"/>
                </w:rPr>
                <w:t>14</w:t>
              </w:r>
              <w:r>
                <w:rPr>
                  <w:sz w:val="18"/>
                  <w:szCs w:val="18"/>
                </w:rPr>
                <w:t>41</w:t>
              </w:r>
              <w:r w:rsidRPr="00A1781D">
                <w:rPr>
                  <w:sz w:val="18"/>
                  <w:szCs w:val="18"/>
                </w:rPr>
                <w:t>+14</w:t>
              </w:r>
              <w:r>
                <w:rPr>
                  <w:sz w:val="18"/>
                  <w:szCs w:val="18"/>
                </w:rPr>
                <w:t>42</w:t>
              </w:r>
              <w:r w:rsidRPr="00A1781D">
                <w:rPr>
                  <w:sz w:val="18"/>
                  <w:szCs w:val="18"/>
                </w:rPr>
                <w:t>+14</w:t>
              </w:r>
              <w:r>
                <w:rPr>
                  <w:sz w:val="18"/>
                  <w:szCs w:val="18"/>
                </w:rPr>
                <w:t>43</w:t>
              </w:r>
              <w:r w:rsidRPr="00A1781D">
                <w:rPr>
                  <w:sz w:val="18"/>
                  <w:szCs w:val="18"/>
                </w:rPr>
                <w:t>+144</w:t>
              </w:r>
              <w:r>
                <w:rPr>
                  <w:sz w:val="18"/>
                  <w:szCs w:val="18"/>
                </w:rPr>
                <w:t>4+1445+1446+1449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78" w:author="Зайцев Павел Борисович" w:date="2019-06-18T10:14:00Z"/>
                <w:sz w:val="18"/>
                <w:szCs w:val="18"/>
              </w:rPr>
            </w:pPr>
            <w:ins w:id="1279" w:author="Зайцев Павел Борисович" w:date="2019-06-18T10:14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80" w:author="Зайцев Павел Борисович" w:date="2019-06-18T10:14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281" w:author="Зайцев Павел Борисович" w:date="2019-06-18T10:14:00Z"/>
                <w:sz w:val="18"/>
                <w:szCs w:val="18"/>
              </w:rPr>
            </w:pPr>
            <w:ins w:id="1282" w:author="Зайцев Павел Борисович" w:date="2019-06-18T10:14:00Z">
              <w:r w:rsidRPr="00A1781D">
                <w:rPr>
                  <w:sz w:val="18"/>
                  <w:szCs w:val="18"/>
                </w:rPr>
                <w:t>Стр.14</w:t>
              </w:r>
              <w:r>
                <w:rPr>
                  <w:sz w:val="18"/>
                  <w:szCs w:val="18"/>
                </w:rPr>
                <w:t>40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тр.14</w:t>
              </w:r>
              <w:r>
                <w:rPr>
                  <w:sz w:val="18"/>
                  <w:szCs w:val="18"/>
                </w:rPr>
                <w:t>41</w:t>
              </w:r>
              <w:r w:rsidRPr="00A1781D">
                <w:rPr>
                  <w:sz w:val="18"/>
                  <w:szCs w:val="18"/>
                </w:rPr>
                <w:t xml:space="preserve"> + Стр.14</w:t>
              </w:r>
              <w:r>
                <w:rPr>
                  <w:sz w:val="18"/>
                  <w:szCs w:val="18"/>
                </w:rPr>
                <w:t xml:space="preserve">42 </w:t>
              </w:r>
              <w:r w:rsidRPr="00A1781D">
                <w:rPr>
                  <w:sz w:val="18"/>
                  <w:szCs w:val="18"/>
                </w:rPr>
                <w:t>+ Стр. 14</w:t>
              </w:r>
              <w:r>
                <w:rPr>
                  <w:sz w:val="18"/>
                  <w:szCs w:val="18"/>
                </w:rPr>
                <w:t>43</w:t>
              </w:r>
              <w:r w:rsidRPr="00A1781D">
                <w:rPr>
                  <w:sz w:val="18"/>
                  <w:szCs w:val="18"/>
                </w:rPr>
                <w:t>+ Стр.144</w:t>
              </w:r>
              <w:r>
                <w:rPr>
                  <w:sz w:val="18"/>
                  <w:szCs w:val="18"/>
                </w:rPr>
                <w:t>4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283" w:author="Зайцев Павел Борисович" w:date="2019-06-18T10:15:00Z">
              <w:r w:rsidRPr="00A1781D">
                <w:rPr>
                  <w:sz w:val="18"/>
                  <w:szCs w:val="18"/>
                </w:rPr>
                <w:t>+ Стр.144</w:t>
              </w:r>
              <w:r>
                <w:rPr>
                  <w:sz w:val="18"/>
                  <w:szCs w:val="18"/>
                </w:rPr>
                <w:t>5</w:t>
              </w:r>
              <w:r w:rsidRPr="00A1781D">
                <w:rPr>
                  <w:sz w:val="18"/>
                  <w:szCs w:val="18"/>
                </w:rPr>
                <w:t xml:space="preserve"> + Стр.144</w:t>
              </w:r>
              <w:r>
                <w:rPr>
                  <w:sz w:val="18"/>
                  <w:szCs w:val="18"/>
                </w:rPr>
                <w:t>6</w:t>
              </w:r>
              <w:r w:rsidRPr="00A1781D">
                <w:rPr>
                  <w:sz w:val="18"/>
                  <w:szCs w:val="18"/>
                </w:rPr>
                <w:t xml:space="preserve"> + Стр.144</w:t>
              </w:r>
              <w:r>
                <w:rPr>
                  <w:sz w:val="18"/>
                  <w:szCs w:val="18"/>
                </w:rPr>
                <w:t>9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284" w:author="Зайцев Павел Борисович" w:date="2019-06-18T10:14:00Z"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85" w:author="Зайцев Павел Борисович" w:date="2019-06-18T10:14:00Z"/>
                <w:sz w:val="18"/>
                <w:szCs w:val="18"/>
              </w:rPr>
            </w:pPr>
            <w:ins w:id="1286" w:author="Зайцев Павел Борисович" w:date="2019-06-18T10:14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287" w:author="Зайцев Павел Борисович" w:date="2019-06-18T10:14:00Z"/>
                <w:sz w:val="18"/>
                <w:szCs w:val="18"/>
              </w:rPr>
            </w:pPr>
            <w:ins w:id="1288" w:author="Зайцев Павел Борисович" w:date="2019-06-18T10:14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Del="00A54D7B" w:rsidTr="00790F9F">
        <w:trPr>
          <w:trHeight w:val="225"/>
          <w:del w:id="1289" w:author="Зайцев Павел Борисович" w:date="2019-06-18T10:15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290" w:author="Зайцев Павел Борисович" w:date="2019-06-18T10:15:00Z"/>
                <w:sz w:val="18"/>
                <w:szCs w:val="18"/>
              </w:rPr>
            </w:pPr>
            <w:ins w:id="1291" w:author="Зайцев Павел Борисович" w:date="2019-06-19T10:01:00Z">
              <w:r>
                <w:rPr>
                  <w:sz w:val="18"/>
                  <w:szCs w:val="18"/>
                </w:rPr>
                <w:t>13</w:t>
              </w:r>
            </w:ins>
            <w:del w:id="1292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293" w:author="Зайцев Павел Борисович" w:date="2019-06-18T10:15:00Z"/>
                <w:sz w:val="18"/>
                <w:szCs w:val="18"/>
              </w:rPr>
            </w:pPr>
            <w:del w:id="1294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150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295" w:author="Зайцев Павел Борисович" w:date="2019-06-18T10:15:00Z"/>
                <w:sz w:val="18"/>
                <w:szCs w:val="18"/>
              </w:rPr>
            </w:pPr>
            <w:del w:id="1296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*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297" w:author="Зайцев Павел Борисович" w:date="2019-06-18T10:15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298" w:author="Зайцев Павел Борисович" w:date="2019-06-18T10:15:00Z"/>
                <w:sz w:val="18"/>
                <w:szCs w:val="18"/>
              </w:rPr>
            </w:pPr>
            <w:del w:id="1299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rPr>
                <w:del w:id="1300" w:author="Зайцев Павел Борисович" w:date="2019-06-18T10:15:00Z"/>
                <w:sz w:val="18"/>
                <w:szCs w:val="18"/>
              </w:rPr>
            </w:pPr>
            <w:del w:id="1301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160+180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302" w:author="Зайцев Павел Борисович" w:date="2019-06-18T10:15:00Z"/>
                <w:sz w:val="18"/>
                <w:szCs w:val="18"/>
              </w:rPr>
            </w:pPr>
            <w:del w:id="1303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*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304" w:author="Зайцев Павел Борисович" w:date="2019-06-18T10:15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rPr>
                <w:del w:id="1305" w:author="Зайцев Павел Борисович" w:date="2019-06-18T10:15:00Z"/>
                <w:sz w:val="18"/>
                <w:szCs w:val="18"/>
              </w:rPr>
            </w:pPr>
            <w:del w:id="1306" w:author="Зайцев Павел Борисович" w:date="2019-06-18T10:15:00Z">
              <w:r w:rsidRPr="00A1781D" w:rsidDel="00A54D7B">
                <w:rPr>
                  <w:sz w:val="18"/>
                  <w:szCs w:val="18"/>
                </w:rPr>
                <w:delText>Стр.150 &lt;&gt; Стр.160+180 - недопустимо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307" w:author="Зайцев Павел Борисович" w:date="2019-06-18T10:15:00Z"/>
                <w:sz w:val="18"/>
                <w:szCs w:val="18"/>
              </w:rPr>
            </w:pPr>
            <w:del w:id="1308" w:author="Зайцев Павел Борисович" w:date="2019-06-18T10:15:00Z">
              <w:r w:rsidDel="00A54D7B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Del="00A54D7B" w:rsidRDefault="00E05499" w:rsidP="00E02B11">
            <w:pPr>
              <w:jc w:val="center"/>
              <w:rPr>
                <w:del w:id="1309" w:author="Зайцев Павел Борисович" w:date="2019-06-18T10:15:00Z"/>
                <w:sz w:val="18"/>
                <w:szCs w:val="18"/>
              </w:rPr>
            </w:pPr>
            <w:del w:id="1310" w:author="Зайцев Павел Борисович" w:date="2019-06-18T10:15:00Z">
              <w:r w:rsidDel="00A54D7B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E05499" w:rsidRPr="00A1781D" w:rsidTr="00790F9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311" w:author="Зайцев Павел Борисович" w:date="2019-06-19T19:11:00Z">
              <w:r>
                <w:rPr>
                  <w:sz w:val="18"/>
                  <w:szCs w:val="18"/>
                </w:rPr>
                <w:t>13</w:t>
              </w:r>
            </w:ins>
            <w:del w:id="1312" w:author="Зайцев Павел Борисович" w:date="2019-06-18T10:26:00Z">
              <w:r w:rsidR="00E05499" w:rsidRPr="00A1781D" w:rsidDel="006B3DF2">
                <w:rPr>
                  <w:sz w:val="18"/>
                  <w:szCs w:val="18"/>
                </w:rPr>
                <w:delText>10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160</w:t>
            </w:r>
            <w:ins w:id="1313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161</w:t>
            </w:r>
            <w:ins w:id="1314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+162</w:t>
            </w:r>
            <w:ins w:id="1315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+163</w:t>
            </w:r>
            <w:ins w:id="1316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+164</w:t>
            </w:r>
            <w:ins w:id="1317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Стр.160</w:t>
            </w:r>
            <w:ins w:id="1318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тр.161</w:t>
            </w:r>
            <w:ins w:id="1319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Стр.162</w:t>
            </w:r>
            <w:ins w:id="1320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 163</w:t>
            </w:r>
            <w:ins w:id="1321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 Стр.164</w:t>
            </w:r>
            <w:ins w:id="1322" w:author="Зайцев Павел Борисович" w:date="2019-06-18T10:1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A54D7B">
        <w:trPr>
          <w:trHeight w:val="330"/>
          <w:ins w:id="1323" w:author="Зайцев Павел Борисович" w:date="2019-06-18T10:1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1C0298">
            <w:pPr>
              <w:jc w:val="center"/>
              <w:rPr>
                <w:ins w:id="1324" w:author="Зайцев Павел Борисович" w:date="2019-06-18T10:17:00Z"/>
                <w:sz w:val="18"/>
                <w:szCs w:val="18"/>
              </w:rPr>
            </w:pPr>
            <w:ins w:id="1325" w:author="Зайцев Павел Борисович" w:date="2019-06-19T10:01:00Z">
              <w:r>
                <w:rPr>
                  <w:sz w:val="18"/>
                  <w:szCs w:val="18"/>
                </w:rPr>
                <w:t>1</w:t>
              </w:r>
            </w:ins>
            <w:ins w:id="1326" w:author="Зайцев Павел Борисович" w:date="2019-06-19T19:11:00Z">
              <w:r w:rsidR="001C0298">
                <w:rPr>
                  <w:sz w:val="18"/>
                  <w:szCs w:val="18"/>
                </w:rPr>
                <w:t>4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27" w:author="Зайцев Павел Борисович" w:date="2019-06-18T10:17:00Z"/>
                <w:sz w:val="18"/>
                <w:szCs w:val="18"/>
              </w:rPr>
            </w:pPr>
            <w:ins w:id="1328" w:author="Зайцев Павел Борисович" w:date="2019-06-18T10:17:00Z">
              <w:r w:rsidRPr="00A1781D">
                <w:rPr>
                  <w:sz w:val="18"/>
                  <w:szCs w:val="18"/>
                </w:rPr>
                <w:t>16</w:t>
              </w:r>
              <w:r>
                <w:rPr>
                  <w:sz w:val="18"/>
                  <w:szCs w:val="18"/>
                </w:rPr>
                <w:t>30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29" w:author="Зайцев Павел Борисович" w:date="2019-06-18T10:17:00Z"/>
                <w:sz w:val="18"/>
                <w:szCs w:val="18"/>
              </w:rPr>
            </w:pPr>
            <w:ins w:id="1330" w:author="Зайцев Павел Борисович" w:date="2019-06-18T10:1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31" w:author="Зайцев Павел Борисович" w:date="2019-06-18T10:1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32" w:author="Зайцев Павел Борисович" w:date="2019-06-18T10:17:00Z"/>
                <w:sz w:val="18"/>
                <w:szCs w:val="18"/>
              </w:rPr>
            </w:pPr>
            <w:ins w:id="1333" w:author="Зайцев Павел Борисович" w:date="2019-06-18T10:17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334" w:author="Зайцев Павел Борисович" w:date="2019-06-18T10:17:00Z"/>
                <w:sz w:val="18"/>
                <w:szCs w:val="18"/>
              </w:rPr>
            </w:pPr>
            <w:ins w:id="1335" w:author="Зайцев Павел Борисович" w:date="2019-06-18T10:17:00Z">
              <w:r w:rsidRPr="00A1781D">
                <w:rPr>
                  <w:sz w:val="18"/>
                  <w:szCs w:val="18"/>
                </w:rPr>
                <w:t>16</w:t>
              </w:r>
              <w:r>
                <w:rPr>
                  <w:sz w:val="18"/>
                  <w:szCs w:val="18"/>
                </w:rPr>
                <w:t>31</w:t>
              </w:r>
              <w:r w:rsidRPr="00A1781D">
                <w:rPr>
                  <w:sz w:val="18"/>
                  <w:szCs w:val="18"/>
                </w:rPr>
                <w:t>+16</w:t>
              </w:r>
              <w:r>
                <w:rPr>
                  <w:sz w:val="18"/>
                  <w:szCs w:val="18"/>
                </w:rPr>
                <w:t>32</w:t>
              </w:r>
              <w:r w:rsidRPr="00A1781D">
                <w:rPr>
                  <w:sz w:val="18"/>
                  <w:szCs w:val="18"/>
                </w:rPr>
                <w:t>+163</w:t>
              </w:r>
              <w:r>
                <w:rPr>
                  <w:sz w:val="18"/>
                  <w:szCs w:val="18"/>
                </w:rPr>
                <w:t>3</w:t>
              </w:r>
              <w:r w:rsidRPr="00A1781D">
                <w:rPr>
                  <w:sz w:val="18"/>
                  <w:szCs w:val="18"/>
                </w:rPr>
                <w:t>+16</w:t>
              </w:r>
              <w:r>
                <w:rPr>
                  <w:sz w:val="18"/>
                  <w:szCs w:val="18"/>
                </w:rPr>
                <w:t>34+1635+1636+1637+1638+1639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36" w:author="Зайцев Павел Борисович" w:date="2019-06-18T10:17:00Z"/>
                <w:sz w:val="18"/>
                <w:szCs w:val="18"/>
              </w:rPr>
            </w:pPr>
            <w:ins w:id="1337" w:author="Зайцев Павел Борисович" w:date="2019-06-18T10:1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38" w:author="Зайцев Павел Борисович" w:date="2019-06-18T10:1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339" w:author="Зайцев Павел Борисович" w:date="2019-06-18T10:17:00Z"/>
                <w:sz w:val="18"/>
                <w:szCs w:val="18"/>
              </w:rPr>
            </w:pPr>
            <w:ins w:id="1340" w:author="Зайцев Павел Борисович" w:date="2019-06-18T10:17:00Z">
              <w:r w:rsidRPr="00A1781D">
                <w:rPr>
                  <w:sz w:val="18"/>
                  <w:szCs w:val="18"/>
                </w:rPr>
                <w:t>Стр.16</w:t>
              </w:r>
            </w:ins>
            <w:ins w:id="1341" w:author="Зайцев Павел Борисович" w:date="2019-06-18T10:18:00Z">
              <w:r>
                <w:rPr>
                  <w:sz w:val="18"/>
                  <w:szCs w:val="18"/>
                </w:rPr>
                <w:t>3</w:t>
              </w:r>
            </w:ins>
            <w:ins w:id="1342" w:author="Зайцев Павел Борисович" w:date="2019-06-18T10:17:00Z"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тр.16</w:t>
              </w:r>
            </w:ins>
            <w:ins w:id="1343" w:author="Зайцев Павел Борисович" w:date="2019-06-18T10:18:00Z">
              <w:r>
                <w:rPr>
                  <w:sz w:val="18"/>
                  <w:szCs w:val="18"/>
                </w:rPr>
                <w:t>31</w:t>
              </w:r>
            </w:ins>
            <w:ins w:id="1344" w:author="Зайцев Павел Борисович" w:date="2019-06-18T10:17:00Z">
              <w:r w:rsidRPr="00A1781D">
                <w:rPr>
                  <w:sz w:val="18"/>
                  <w:szCs w:val="18"/>
                </w:rPr>
                <w:t xml:space="preserve"> + Стр.16</w:t>
              </w:r>
            </w:ins>
            <w:ins w:id="1345" w:author="Зайцев Павел Борисович" w:date="2019-06-18T10:18:00Z">
              <w:r>
                <w:rPr>
                  <w:sz w:val="18"/>
                  <w:szCs w:val="18"/>
                </w:rPr>
                <w:t>32</w:t>
              </w:r>
            </w:ins>
            <w:ins w:id="1346" w:author="Зайцев Павел Борисович" w:date="2019-06-18T10:17:00Z">
              <w:r w:rsidRPr="00A1781D">
                <w:rPr>
                  <w:sz w:val="18"/>
                  <w:szCs w:val="18"/>
                </w:rPr>
                <w:t xml:space="preserve"> + Стр. 163</w:t>
              </w:r>
            </w:ins>
            <w:ins w:id="1347" w:author="Зайцев Павел Борисович" w:date="2019-06-18T10:18:00Z">
              <w:r>
                <w:rPr>
                  <w:sz w:val="18"/>
                  <w:szCs w:val="18"/>
                </w:rPr>
                <w:t>3</w:t>
              </w:r>
            </w:ins>
            <w:ins w:id="1348" w:author="Зайцев Павел Борисович" w:date="2019-06-18T10:17:00Z">
              <w:r w:rsidRPr="00A1781D">
                <w:rPr>
                  <w:sz w:val="18"/>
                  <w:szCs w:val="18"/>
                </w:rPr>
                <w:t>+ Стр.16</w:t>
              </w:r>
            </w:ins>
            <w:ins w:id="1349" w:author="Зайцев Павел Борисович" w:date="2019-06-18T10:18:00Z">
              <w:r>
                <w:rPr>
                  <w:sz w:val="18"/>
                  <w:szCs w:val="18"/>
                </w:rPr>
                <w:t>34</w:t>
              </w:r>
            </w:ins>
            <w:ins w:id="1350" w:author="Зайцев Павел Борисович" w:date="2019-06-18T10:17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351" w:author="Зайцев Павел Борисович" w:date="2019-06-18T10:18:00Z">
              <w:r w:rsidRPr="00A1781D">
                <w:rPr>
                  <w:sz w:val="18"/>
                  <w:szCs w:val="18"/>
                </w:rPr>
                <w:t>+ Стр.16</w:t>
              </w:r>
              <w:r>
                <w:rPr>
                  <w:sz w:val="18"/>
                  <w:szCs w:val="18"/>
                </w:rPr>
                <w:t>35</w:t>
              </w:r>
              <w:r w:rsidRPr="00A1781D">
                <w:rPr>
                  <w:sz w:val="18"/>
                  <w:szCs w:val="18"/>
                </w:rPr>
                <w:t xml:space="preserve"> + Стр.16</w:t>
              </w:r>
              <w:r>
                <w:rPr>
                  <w:sz w:val="18"/>
                  <w:szCs w:val="18"/>
                </w:rPr>
                <w:t>36</w:t>
              </w:r>
              <w:r w:rsidRPr="00A1781D">
                <w:rPr>
                  <w:sz w:val="18"/>
                  <w:szCs w:val="18"/>
                </w:rPr>
                <w:t xml:space="preserve"> + Стр.16</w:t>
              </w:r>
              <w:r>
                <w:rPr>
                  <w:sz w:val="18"/>
                  <w:szCs w:val="18"/>
                </w:rPr>
                <w:t>37</w:t>
              </w:r>
              <w:r w:rsidRPr="00A1781D">
                <w:rPr>
                  <w:sz w:val="18"/>
                  <w:szCs w:val="18"/>
                </w:rPr>
                <w:t xml:space="preserve"> + Стр.16</w:t>
              </w:r>
              <w:r>
                <w:rPr>
                  <w:sz w:val="18"/>
                  <w:szCs w:val="18"/>
                </w:rPr>
                <w:t>38</w:t>
              </w:r>
              <w:r w:rsidRPr="00A1781D">
                <w:rPr>
                  <w:sz w:val="18"/>
                  <w:szCs w:val="18"/>
                </w:rPr>
                <w:t xml:space="preserve"> + Стр.16</w:t>
              </w:r>
              <w:r>
                <w:rPr>
                  <w:sz w:val="18"/>
                  <w:szCs w:val="18"/>
                </w:rPr>
                <w:t>3</w:t>
              </w:r>
            </w:ins>
            <w:ins w:id="1352" w:author="Зайцев Павел Борисович" w:date="2019-06-18T10:19:00Z">
              <w:r>
                <w:rPr>
                  <w:sz w:val="18"/>
                  <w:szCs w:val="18"/>
                </w:rPr>
                <w:t>9</w:t>
              </w:r>
            </w:ins>
            <w:ins w:id="1353" w:author="Зайцев Павел Борисович" w:date="2019-06-18T10:18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354" w:author="Зайцев Павел Борисович" w:date="2019-06-18T10:17:00Z"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55" w:author="Зайцев Павел Борисович" w:date="2019-06-18T10:17:00Z"/>
                <w:sz w:val="18"/>
                <w:szCs w:val="18"/>
              </w:rPr>
            </w:pPr>
            <w:ins w:id="1356" w:author="Зайцев Павел Борисович" w:date="2019-06-18T10:1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57" w:author="Зайцев Павел Борисович" w:date="2019-06-18T10:17:00Z"/>
                <w:sz w:val="18"/>
                <w:szCs w:val="18"/>
              </w:rPr>
            </w:pPr>
            <w:ins w:id="1358" w:author="Зайцев Павел Борисович" w:date="2019-06-18T10:1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Tr="00790F9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1C0298">
            <w:pPr>
              <w:jc w:val="center"/>
              <w:rPr>
                <w:sz w:val="18"/>
                <w:szCs w:val="18"/>
              </w:rPr>
            </w:pPr>
            <w:ins w:id="1359" w:author="Зайцев Павел Борисович" w:date="2019-06-19T10:01:00Z">
              <w:r>
                <w:rPr>
                  <w:sz w:val="18"/>
                  <w:szCs w:val="18"/>
                </w:rPr>
                <w:t>1</w:t>
              </w:r>
            </w:ins>
            <w:ins w:id="1360" w:author="Зайцев Павел Борисович" w:date="2019-06-19T19:11:00Z">
              <w:r w:rsidR="001C0298">
                <w:rPr>
                  <w:sz w:val="18"/>
                  <w:szCs w:val="18"/>
                </w:rPr>
                <w:t>5</w:t>
              </w:r>
            </w:ins>
            <w:del w:id="1361" w:author="Зайцев Павел Борисович" w:date="2019-06-18T10:26:00Z">
              <w:r w:rsidRPr="00A1781D" w:rsidDel="006B3DF2">
                <w:rPr>
                  <w:sz w:val="18"/>
                  <w:szCs w:val="18"/>
                </w:rPr>
                <w:delText>11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180</w:t>
            </w:r>
            <w:ins w:id="1362" w:author="Зайцев Павел Борисович" w:date="2019-06-18T10:1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rPr>
                <w:sz w:val="18"/>
                <w:szCs w:val="18"/>
              </w:rPr>
            </w:pPr>
            <w:del w:id="1363" w:author="Зайцев Павел Борисович" w:date="2019-06-18T10:19:00Z">
              <w:r w:rsidRPr="00A1781D" w:rsidDel="00A54D7B">
                <w:rPr>
                  <w:sz w:val="18"/>
                  <w:szCs w:val="18"/>
                </w:rPr>
                <w:delText>181+182</w:delText>
              </w:r>
            </w:del>
            <w:ins w:id="1364" w:author="Зайцев Павел Борисович" w:date="2019-06-18T10:19:00Z">
              <w:r>
                <w:rPr>
                  <w:sz w:val="18"/>
                  <w:szCs w:val="18"/>
                </w:rPr>
                <w:t>1900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Стр.180</w:t>
            </w:r>
            <w:ins w:id="1365" w:author="Зайцев Павел Борисович" w:date="2019-06-18T10:19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 xml:space="preserve">тр. </w:t>
            </w:r>
            <w:del w:id="1366" w:author="Зайцев Павел Борисович" w:date="2019-06-18T10:19:00Z">
              <w:r w:rsidRPr="00A1781D" w:rsidDel="00A54D7B">
                <w:rPr>
                  <w:sz w:val="18"/>
                  <w:szCs w:val="18"/>
                </w:rPr>
                <w:delText>181+Стр. 182</w:delText>
              </w:r>
            </w:del>
            <w:ins w:id="1367" w:author="Зайцев Павел Борисович" w:date="2019-06-18T10:19:00Z">
              <w:r>
                <w:rPr>
                  <w:sz w:val="18"/>
                  <w:szCs w:val="18"/>
                </w:rPr>
                <w:t>1900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E05499" w:rsidRPr="00A1781D" w:rsidTr="00A54D7B">
        <w:trPr>
          <w:trHeight w:val="330"/>
          <w:ins w:id="1368" w:author="Зайцев Павел Борисович" w:date="2019-06-18T10:19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1C0298">
            <w:pPr>
              <w:jc w:val="center"/>
              <w:rPr>
                <w:ins w:id="1369" w:author="Зайцев Павел Борисович" w:date="2019-06-18T10:19:00Z"/>
                <w:sz w:val="18"/>
                <w:szCs w:val="18"/>
              </w:rPr>
            </w:pPr>
            <w:ins w:id="1370" w:author="Зайцев Павел Борисович" w:date="2019-06-19T10:01:00Z">
              <w:r>
                <w:rPr>
                  <w:sz w:val="18"/>
                  <w:szCs w:val="18"/>
                </w:rPr>
                <w:t>1</w:t>
              </w:r>
            </w:ins>
            <w:ins w:id="1371" w:author="Зайцев Павел Борисович" w:date="2019-06-19T19:11:00Z">
              <w:r w:rsidR="001C0298">
                <w:rPr>
                  <w:sz w:val="18"/>
                  <w:szCs w:val="18"/>
                </w:rPr>
                <w:t>6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72" w:author="Зайцев Павел Борисович" w:date="2019-06-18T10:19:00Z"/>
                <w:sz w:val="18"/>
                <w:szCs w:val="18"/>
              </w:rPr>
            </w:pPr>
            <w:ins w:id="1373" w:author="Зайцев Павел Борисович" w:date="2019-06-18T10:19:00Z">
              <w:r w:rsidRPr="00A1781D">
                <w:rPr>
                  <w:sz w:val="18"/>
                  <w:szCs w:val="18"/>
                </w:rPr>
                <w:t>1</w:t>
              </w:r>
              <w:r>
                <w:rPr>
                  <w:sz w:val="18"/>
                  <w:szCs w:val="18"/>
                </w:rPr>
                <w:t>900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74" w:author="Зайцев Павел Борисович" w:date="2019-06-18T10:19:00Z"/>
                <w:sz w:val="18"/>
                <w:szCs w:val="18"/>
              </w:rPr>
            </w:pPr>
            <w:ins w:id="1375" w:author="Зайцев Павел Борисович" w:date="2019-06-18T10:19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76" w:author="Зайцев Павел Борисович" w:date="2019-06-18T10:19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77" w:author="Зайцев Павел Борисович" w:date="2019-06-18T10:19:00Z"/>
                <w:sz w:val="18"/>
                <w:szCs w:val="18"/>
              </w:rPr>
            </w:pPr>
            <w:ins w:id="1378" w:author="Зайцев Павел Борисович" w:date="2019-06-18T10:19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379" w:author="Зайцев Павел Борисович" w:date="2019-06-18T10:19:00Z"/>
                <w:sz w:val="18"/>
                <w:szCs w:val="18"/>
              </w:rPr>
            </w:pPr>
            <w:ins w:id="1380" w:author="Зайцев Павел Борисович" w:date="2019-06-18T10:19:00Z">
              <w:r>
                <w:rPr>
                  <w:sz w:val="18"/>
                  <w:szCs w:val="18"/>
                </w:rPr>
                <w:t>19</w:t>
              </w:r>
            </w:ins>
            <w:ins w:id="1381" w:author="Зайцев Павел Борисович" w:date="2019-06-18T10:20:00Z">
              <w:r>
                <w:rPr>
                  <w:sz w:val="18"/>
                  <w:szCs w:val="18"/>
                </w:rPr>
                <w:t>1</w:t>
              </w:r>
            </w:ins>
            <w:ins w:id="1382" w:author="Зайцев Павел Борисович" w:date="2019-06-18T10:19:00Z">
              <w:r>
                <w:rPr>
                  <w:sz w:val="18"/>
                  <w:szCs w:val="18"/>
                </w:rPr>
                <w:t>0</w:t>
              </w:r>
            </w:ins>
            <w:ins w:id="1383" w:author="Зайцев Павел Борисович" w:date="2019-06-18T10:20:00Z">
              <w:r>
                <w:rPr>
                  <w:sz w:val="18"/>
                  <w:szCs w:val="18"/>
                </w:rPr>
                <w:t>+1920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84" w:author="Зайцев Павел Борисович" w:date="2019-06-18T10:19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85" w:author="Зайцев Павел Борисович" w:date="2019-06-18T10:19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ins w:id="1386" w:author="Зайцев Павел Борисович" w:date="2019-06-18T10:19:00Z"/>
                <w:sz w:val="18"/>
                <w:szCs w:val="18"/>
              </w:rPr>
            </w:pPr>
            <w:ins w:id="1387" w:author="Зайцев Павел Борисович" w:date="2019-06-18T10:19:00Z">
              <w:r w:rsidRPr="00A1781D">
                <w:rPr>
                  <w:sz w:val="18"/>
                  <w:szCs w:val="18"/>
                </w:rPr>
                <w:t>Стр.1</w:t>
              </w:r>
            </w:ins>
            <w:ins w:id="1388" w:author="Зайцев Павел Борисович" w:date="2019-06-18T10:20:00Z">
              <w:r>
                <w:rPr>
                  <w:sz w:val="18"/>
                  <w:szCs w:val="18"/>
                </w:rPr>
                <w:t>9</w:t>
              </w:r>
            </w:ins>
            <w:ins w:id="1389" w:author="Зайцев Павел Борисович" w:date="2019-06-18T10:19:00Z"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 xml:space="preserve">тр. </w:t>
              </w:r>
              <w:r>
                <w:rPr>
                  <w:sz w:val="18"/>
                  <w:szCs w:val="18"/>
                </w:rPr>
                <w:t>19</w:t>
              </w:r>
            </w:ins>
            <w:ins w:id="1390" w:author="Зайцев Павел Борисович" w:date="2019-06-18T10:20:00Z">
              <w:r>
                <w:rPr>
                  <w:sz w:val="18"/>
                  <w:szCs w:val="18"/>
                </w:rPr>
                <w:t>1</w:t>
              </w:r>
            </w:ins>
            <w:ins w:id="1391" w:author="Зайцев Павел Борисович" w:date="2019-06-18T10:19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392" w:author="Зайцев Павел Борисович" w:date="2019-06-18T10:20:00Z">
              <w:r>
                <w:rPr>
                  <w:sz w:val="18"/>
                  <w:szCs w:val="18"/>
                </w:rPr>
                <w:t xml:space="preserve">+ 1920 </w:t>
              </w:r>
            </w:ins>
            <w:ins w:id="1393" w:author="Зайцев Павел Борисович" w:date="2019-06-18T10:19:00Z"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94" w:author="Зайцев Павел Борисович" w:date="2019-06-18T10:19:00Z"/>
                <w:sz w:val="18"/>
                <w:szCs w:val="18"/>
              </w:rPr>
            </w:pPr>
            <w:ins w:id="1395" w:author="Зайцев Павел Борисович" w:date="2019-06-18T10:19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jc w:val="center"/>
              <w:rPr>
                <w:ins w:id="1396" w:author="Зайцев Павел Борисович" w:date="2019-06-18T10:19:00Z"/>
                <w:sz w:val="18"/>
                <w:szCs w:val="18"/>
              </w:rPr>
            </w:pPr>
            <w:ins w:id="1397" w:author="Зайцев Павел Борисович" w:date="2019-06-18T10:19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E05499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1C0298">
            <w:pPr>
              <w:jc w:val="center"/>
              <w:rPr>
                <w:sz w:val="18"/>
                <w:szCs w:val="18"/>
              </w:rPr>
            </w:pPr>
            <w:ins w:id="1398" w:author="Зайцев Павел Борисович" w:date="2019-06-19T10:01:00Z">
              <w:r>
                <w:rPr>
                  <w:sz w:val="18"/>
                  <w:szCs w:val="18"/>
                </w:rPr>
                <w:t>1</w:t>
              </w:r>
            </w:ins>
            <w:ins w:id="1399" w:author="Зайцев Павел Борисович" w:date="2019-06-19T19:12:00Z">
              <w:r w:rsidR="001C0298">
                <w:rPr>
                  <w:sz w:val="18"/>
                  <w:szCs w:val="18"/>
                </w:rPr>
                <w:t>7</w:t>
              </w:r>
            </w:ins>
            <w:del w:id="1400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12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210</w:t>
            </w:r>
            <w:ins w:id="1401" w:author="Зайцев Павел Борисович" w:date="2019-06-18T10:2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A54D7B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220</w:t>
            </w:r>
            <w:ins w:id="1402" w:author="Зайцев Павел Борисович" w:date="2019-06-18T10:2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</w:t>
            </w:r>
            <w:del w:id="1403" w:author="Зайцев Павел Борисович" w:date="2019-06-18T10:20:00Z">
              <w:r w:rsidRPr="00A1781D" w:rsidDel="00A54D7B">
                <w:rPr>
                  <w:sz w:val="18"/>
                  <w:szCs w:val="18"/>
                </w:rPr>
                <w:delText>310</w:delText>
              </w:r>
            </w:del>
            <w:ins w:id="1404" w:author="Зайцев Павел Борисович" w:date="2019-06-18T10:20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20</w:t>
              </w:r>
              <w:r w:rsidRPr="00A1781D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</w:t>
            </w:r>
            <w:del w:id="1405" w:author="Зайцев Павел Борисович" w:date="2019-06-18T10:20:00Z">
              <w:r w:rsidRPr="00A1781D" w:rsidDel="00A54D7B">
                <w:rPr>
                  <w:sz w:val="18"/>
                  <w:szCs w:val="18"/>
                </w:rPr>
                <w:delText>330</w:delText>
              </w:r>
            </w:del>
            <w:ins w:id="1406" w:author="Зайцев Павел Борисович" w:date="2019-06-18T10:20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60</w:t>
              </w:r>
              <w:r w:rsidRPr="00A1781D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DC1594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Стр.210</w:t>
            </w:r>
            <w:ins w:id="1407" w:author="Зайцев Павел Борисович" w:date="2019-06-19T18:48:00Z">
              <w:r w:rsidR="00DC1594"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тр.220</w:t>
            </w:r>
            <w:ins w:id="1408" w:author="Зайцев Павел Борисович" w:date="2019-06-19T18:48:00Z">
              <w:r w:rsidR="00DC1594"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+Стр.</w:t>
            </w:r>
            <w:del w:id="1409" w:author="Зайцев Павел Борисович" w:date="2019-06-19T18:48:00Z">
              <w:r w:rsidRPr="00A1781D" w:rsidDel="00DC1594">
                <w:rPr>
                  <w:sz w:val="18"/>
                  <w:szCs w:val="18"/>
                </w:rPr>
                <w:delText xml:space="preserve">310 </w:delText>
              </w:r>
            </w:del>
            <w:ins w:id="1410" w:author="Зайцев Павел Борисович" w:date="2019-06-19T18:48:00Z">
              <w:r w:rsidR="00DC1594" w:rsidRPr="00A1781D">
                <w:rPr>
                  <w:sz w:val="18"/>
                  <w:szCs w:val="18"/>
                </w:rPr>
                <w:t>3</w:t>
              </w:r>
              <w:r w:rsidR="00DC1594">
                <w:rPr>
                  <w:sz w:val="18"/>
                  <w:szCs w:val="18"/>
                </w:rPr>
                <w:t>20</w:t>
              </w:r>
              <w:r w:rsidR="00DC1594" w:rsidRPr="00A1781D">
                <w:rPr>
                  <w:sz w:val="18"/>
                  <w:szCs w:val="18"/>
                </w:rPr>
                <w:t xml:space="preserve">0 </w:t>
              </w:r>
            </w:ins>
            <w:r w:rsidRPr="00A1781D">
              <w:rPr>
                <w:sz w:val="18"/>
                <w:szCs w:val="18"/>
              </w:rPr>
              <w:t>+ Стр.</w:t>
            </w:r>
            <w:del w:id="1411" w:author="Зайцев Павел Борисович" w:date="2019-06-19T18:48:00Z">
              <w:r w:rsidRPr="00A1781D" w:rsidDel="00DC1594">
                <w:rPr>
                  <w:sz w:val="18"/>
                  <w:szCs w:val="18"/>
                </w:rPr>
                <w:delText>330</w:delText>
              </w:r>
            </w:del>
            <w:ins w:id="1412" w:author="Зайцев Павел Борисович" w:date="2019-06-19T18:48:00Z">
              <w:r w:rsidR="00DC1594" w:rsidRPr="00A1781D">
                <w:rPr>
                  <w:sz w:val="18"/>
                  <w:szCs w:val="18"/>
                </w:rPr>
                <w:t>3</w:t>
              </w:r>
              <w:r w:rsidR="00DC1594">
                <w:rPr>
                  <w:sz w:val="18"/>
                  <w:szCs w:val="18"/>
                </w:rPr>
                <w:t>60</w:t>
              </w:r>
              <w:r w:rsidR="00DC1594" w:rsidRPr="00A1781D"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+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499" w:rsidRPr="00A1781D" w:rsidRDefault="00E05499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13" w:author="Зайцев Павел Борисович" w:date="2019-06-19T19:12:00Z">
              <w:r>
                <w:rPr>
                  <w:sz w:val="18"/>
                  <w:szCs w:val="18"/>
                </w:rPr>
                <w:t>18</w:t>
              </w:r>
            </w:ins>
            <w:del w:id="1414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220</w:t>
            </w:r>
            <w:ins w:id="1415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230</w:t>
            </w:r>
            <w:ins w:id="1416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+240</w:t>
            </w:r>
            <w:ins w:id="1417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+250</w:t>
            </w:r>
            <w:ins w:id="1418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+260</w:t>
            </w:r>
            <w:ins w:id="1419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+270</w:t>
            </w:r>
            <w:ins w:id="1420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+280</w:t>
            </w:r>
            <w:ins w:id="1421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+ 290</w:t>
            </w:r>
            <w:ins w:id="1422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+300</w:t>
            </w:r>
            <w:ins w:id="1423" w:author="Зайцев Павел Борисович" w:date="2019-06-18T10:21:00Z">
              <w:r>
                <w:rPr>
                  <w:sz w:val="18"/>
                  <w:szCs w:val="18"/>
                </w:rPr>
                <w:t>0+3100</w:t>
              </w:r>
            </w:ins>
            <w:ins w:id="1424" w:author="Зайцев Павел Борисович" w:date="2019-06-18T10:54:00Z">
              <w:r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lastRenderedPageBreak/>
                <w:t>+3110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lastRenderedPageBreak/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Стр.220</w:t>
            </w:r>
            <w:ins w:id="1425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тр.230</w:t>
            </w:r>
            <w:ins w:id="1426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Стр.240</w:t>
            </w:r>
            <w:ins w:id="1427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+ 250</w:t>
            </w:r>
            <w:ins w:id="1428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+Стр.260</w:t>
            </w:r>
            <w:ins w:id="1429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Стр.270</w:t>
            </w:r>
            <w:ins w:id="1430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Стр.280</w:t>
            </w:r>
            <w:ins w:id="1431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Стр.290</w:t>
            </w:r>
            <w:ins w:id="1432" w:author="Зайцев Павел Борисович" w:date="2019-06-18T10:2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ins w:id="1433" w:author="Зайцев Павел Борисович" w:date="2019-06-18T10:22:00Z">
              <w:r w:rsidRPr="00A1781D">
                <w:rPr>
                  <w:sz w:val="18"/>
                  <w:szCs w:val="18"/>
                </w:rPr>
                <w:t>+ Стр.</w:t>
              </w:r>
              <w:r>
                <w:rPr>
                  <w:sz w:val="18"/>
                  <w:szCs w:val="18"/>
                </w:rPr>
                <w:t>30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del w:id="1434" w:author="Зайцев Павел Борисович" w:date="2019-06-18T10:22:00Z">
              <w:r w:rsidRPr="00A1781D" w:rsidDel="00A54D7B">
                <w:rPr>
                  <w:sz w:val="18"/>
                  <w:szCs w:val="18"/>
                </w:rPr>
                <w:delText>+300</w:delText>
              </w:r>
            </w:del>
            <w:ins w:id="1435" w:author="Зайцев Павел Борисович" w:date="2019-06-18T10:22:00Z">
              <w:r w:rsidRPr="00A1781D">
                <w:rPr>
                  <w:sz w:val="18"/>
                  <w:szCs w:val="18"/>
                </w:rPr>
                <w:t xml:space="preserve">+ </w:t>
              </w:r>
              <w:r w:rsidRPr="00A1781D">
                <w:rPr>
                  <w:sz w:val="18"/>
                  <w:szCs w:val="18"/>
                </w:rPr>
                <w:lastRenderedPageBreak/>
                <w:t>Стр.</w:t>
              </w:r>
              <w:r>
                <w:rPr>
                  <w:sz w:val="18"/>
                  <w:szCs w:val="18"/>
                </w:rPr>
                <w:t>31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436" w:author="Зайцев Павел Борисович" w:date="2019-06-18T10:54:00Z">
              <w:r w:rsidRPr="00A1781D">
                <w:rPr>
                  <w:sz w:val="18"/>
                  <w:szCs w:val="18"/>
                </w:rPr>
                <w:t>+ Стр.</w:t>
              </w:r>
              <w:r>
                <w:rPr>
                  <w:sz w:val="18"/>
                  <w:szCs w:val="18"/>
                </w:rPr>
                <w:t>3110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37" w:author="Зайцев Павел Борисович" w:date="2019-06-19T19:12:00Z">
              <w:r>
                <w:rPr>
                  <w:sz w:val="18"/>
                  <w:szCs w:val="18"/>
                </w:rPr>
                <w:lastRenderedPageBreak/>
                <w:t>19</w:t>
              </w:r>
            </w:ins>
            <w:del w:id="1438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230</w:t>
            </w:r>
            <w:ins w:id="1439" w:author="Зайцев Павел Борисович" w:date="2019-06-18T10:2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23</w:t>
            </w:r>
            <w:ins w:id="1440" w:author="Зайцев Павел Борисович" w:date="2019-06-18T10:2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1+23</w:t>
            </w:r>
            <w:ins w:id="1441" w:author="Зайцев Павел Борисович" w:date="2019-06-18T10:2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2+23</w:t>
            </w:r>
            <w:ins w:id="1442" w:author="Зайцев Павел Борисович" w:date="2019-06-18T10:2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</w:t>
            </w:r>
            <w:ins w:id="1443" w:author="Зайцев Павел Борисович" w:date="2019-06-18T10:22:00Z">
              <w:r>
                <w:rPr>
                  <w:sz w:val="18"/>
                  <w:szCs w:val="18"/>
                </w:rPr>
                <w:t>+2304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B3D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Стр.230</w:t>
            </w:r>
            <w:ins w:id="1444" w:author="Зайцев Павел Борисович" w:date="2019-06-18T10:22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тр.23</w:t>
            </w:r>
            <w:ins w:id="1445" w:author="Зайцев Павел Борисович" w:date="2019-06-18T10:2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Стр.23</w:t>
            </w:r>
            <w:ins w:id="1446" w:author="Зайцев Павел Борисович" w:date="2019-06-18T10:2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Стр.23</w:t>
            </w:r>
            <w:ins w:id="1447" w:author="Зайцев Павел Борисович" w:date="2019-06-18T10:2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</w:t>
            </w:r>
            <w:ins w:id="1448" w:author="Зайцев Павел Борисович" w:date="2019-06-18T10:23:00Z">
              <w:r w:rsidRPr="00A1781D">
                <w:rPr>
                  <w:sz w:val="18"/>
                  <w:szCs w:val="18"/>
                </w:rPr>
                <w:t>+ Стр.23</w:t>
              </w:r>
              <w:r>
                <w:rPr>
                  <w:sz w:val="18"/>
                  <w:szCs w:val="18"/>
                </w:rPr>
                <w:t>04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 xml:space="preserve"> – недопустимо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49" w:author="Зайцев Павел Борисович" w:date="2019-06-19T19:12:00Z">
              <w:r>
                <w:rPr>
                  <w:sz w:val="18"/>
                  <w:szCs w:val="18"/>
                </w:rPr>
                <w:t>20</w:t>
              </w:r>
            </w:ins>
            <w:del w:id="1450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240</w:t>
            </w:r>
            <w:ins w:id="1451" w:author="Зайцев Павел Борисович" w:date="2019-06-18T10:2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357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24</w:t>
            </w:r>
            <w:ins w:id="1452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1+24</w:t>
            </w:r>
            <w:ins w:id="1453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2+24</w:t>
            </w:r>
            <w:ins w:id="1454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3+ 24</w:t>
            </w:r>
            <w:ins w:id="1455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4+24</w:t>
            </w:r>
            <w:ins w:id="1456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5+24</w:t>
            </w:r>
            <w:ins w:id="1457" w:author="Зайцев Павел Борисович" w:date="2019-06-18T10:2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6</w:t>
            </w:r>
            <w:ins w:id="1458" w:author="Зайцев Павел Борисович" w:date="2019-06-18T10:25:00Z">
              <w:r>
                <w:rPr>
                  <w:sz w:val="18"/>
                  <w:szCs w:val="18"/>
                </w:rPr>
                <w:t>+2407</w:t>
              </w:r>
            </w:ins>
            <w:ins w:id="1459" w:author="Зайцев Павел Борисович" w:date="2019-06-27T15:17:00Z">
              <w:r w:rsidR="008357AE">
                <w:rPr>
                  <w:sz w:val="18"/>
                  <w:szCs w:val="18"/>
                </w:rPr>
                <w:t>+2408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357AE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Стр.240</w:t>
            </w:r>
            <w:ins w:id="1460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тр.24</w:t>
            </w:r>
            <w:ins w:id="1461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Стр.24</w:t>
            </w:r>
            <w:ins w:id="1462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Стр.24</w:t>
            </w:r>
            <w:ins w:id="1463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 + Стр.24</w:t>
            </w:r>
            <w:ins w:id="1464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4 + Стр.24</w:t>
            </w:r>
            <w:ins w:id="1465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5 + Стр.24</w:t>
            </w:r>
            <w:ins w:id="1466" w:author="Зайцев Павел Борисович" w:date="2019-06-18T10:2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6</w:t>
            </w:r>
            <w:ins w:id="1467" w:author="Зайцев Павел Борисович" w:date="2019-06-18T10:26:00Z">
              <w:r w:rsidRPr="00A1781D">
                <w:rPr>
                  <w:sz w:val="18"/>
                  <w:szCs w:val="18"/>
                </w:rPr>
                <w:t>+ Стр.24</w:t>
              </w:r>
              <w:r>
                <w:rPr>
                  <w:sz w:val="18"/>
                  <w:szCs w:val="18"/>
                </w:rPr>
                <w:t>07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468" w:author="Зайцев Павел Борисович" w:date="2019-06-27T15:17:00Z">
              <w:r w:rsidR="008357AE" w:rsidRPr="00A1781D">
                <w:rPr>
                  <w:sz w:val="18"/>
                  <w:szCs w:val="18"/>
                </w:rPr>
                <w:t>+ Стр.24</w:t>
              </w:r>
              <w:r w:rsidR="008357AE">
                <w:rPr>
                  <w:sz w:val="18"/>
                  <w:szCs w:val="18"/>
                </w:rPr>
                <w:t>08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69" w:author="Зайцев Павел Борисович" w:date="2019-06-19T19:12:00Z">
              <w:r>
                <w:rPr>
                  <w:sz w:val="18"/>
                  <w:szCs w:val="18"/>
                </w:rPr>
                <w:t>21</w:t>
              </w:r>
            </w:ins>
            <w:del w:id="1470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16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250</w:t>
            </w:r>
            <w:ins w:id="1471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25</w:t>
            </w:r>
            <w:ins w:id="1472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1+25</w:t>
            </w:r>
            <w:ins w:id="1473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Стр.250</w:t>
            </w:r>
            <w:ins w:id="1474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тр.25</w:t>
            </w:r>
            <w:ins w:id="1475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Стр.25</w:t>
            </w:r>
            <w:ins w:id="1476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77" w:author="Зайцев Павел Борисович" w:date="2019-06-19T19:12:00Z">
              <w:r>
                <w:rPr>
                  <w:sz w:val="18"/>
                  <w:szCs w:val="18"/>
                </w:rPr>
                <w:t>22</w:t>
              </w:r>
            </w:ins>
            <w:del w:id="1478" w:author="Зайцев Павел Борисович" w:date="2019-06-18T10:27:00Z">
              <w:r w:rsidRPr="00A1781D" w:rsidDel="006B3DF2">
                <w:rPr>
                  <w:sz w:val="18"/>
                  <w:szCs w:val="18"/>
                </w:rPr>
                <w:delText>17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260</w:t>
            </w:r>
            <w:ins w:id="1479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26</w:t>
            </w:r>
            <w:ins w:id="1480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1+26</w:t>
            </w:r>
            <w:ins w:id="1481" w:author="Зайцев Павел Борисович" w:date="2019-06-18T10:27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</w:t>
            </w:r>
            <w:ins w:id="1482" w:author="Зайцев Павел Борисович" w:date="2019-06-18T10:27:00Z">
              <w:r>
                <w:rPr>
                  <w:sz w:val="18"/>
                  <w:szCs w:val="18"/>
                </w:rPr>
                <w:t>+2603+2604+2605+2606+2607+2608</w:t>
              </w:r>
            </w:ins>
            <w:ins w:id="1483" w:author="Зайцев Павел Борисович" w:date="2019-06-18T10:28:00Z">
              <w:r>
                <w:rPr>
                  <w:sz w:val="18"/>
                  <w:szCs w:val="18"/>
                </w:rPr>
                <w:t>+2609+2611+2612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B3D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Стр.260</w:t>
            </w:r>
            <w:ins w:id="1484" w:author="Зайцев Павел Борисович" w:date="2019-06-18T10:28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тр.26</w:t>
            </w:r>
            <w:ins w:id="1485" w:author="Зайцев Павел Борисович" w:date="2019-06-18T10:2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Стр.26</w:t>
            </w:r>
            <w:ins w:id="1486" w:author="Зайцев Павел Борисович" w:date="2019-06-18T10:2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</w:t>
            </w:r>
            <w:ins w:id="1487" w:author="Зайцев Павел Борисович" w:date="2019-06-18T10:28:00Z">
              <w:r w:rsidRPr="00A1781D">
                <w:rPr>
                  <w:sz w:val="18"/>
                  <w:szCs w:val="18"/>
                </w:rPr>
                <w:t>+ Стр.26</w:t>
              </w:r>
              <w:r>
                <w:rPr>
                  <w:sz w:val="18"/>
                  <w:szCs w:val="18"/>
                </w:rPr>
                <w:t>03</w:t>
              </w:r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04</w:t>
              </w:r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05</w:t>
              </w:r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06</w:t>
              </w:r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07</w:t>
              </w:r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</w:t>
              </w:r>
            </w:ins>
            <w:ins w:id="1488" w:author="Зайцев Павел Борисович" w:date="2019-06-18T10:29:00Z">
              <w:r>
                <w:rPr>
                  <w:sz w:val="18"/>
                  <w:szCs w:val="18"/>
                </w:rPr>
                <w:t>8</w:t>
              </w:r>
            </w:ins>
            <w:ins w:id="1489" w:author="Зайцев Павел Борисович" w:date="2019-06-18T10:28:00Z">
              <w:r w:rsidRPr="00A1781D">
                <w:rPr>
                  <w:sz w:val="18"/>
                  <w:szCs w:val="18"/>
                </w:rPr>
                <w:t xml:space="preserve"> + Стр.26</w:t>
              </w:r>
              <w:r>
                <w:rPr>
                  <w:sz w:val="18"/>
                  <w:szCs w:val="18"/>
                </w:rPr>
                <w:t>0</w:t>
              </w:r>
            </w:ins>
            <w:ins w:id="1490" w:author="Зайцев Павел Борисович" w:date="2019-06-18T10:29:00Z">
              <w:r>
                <w:rPr>
                  <w:sz w:val="18"/>
                  <w:szCs w:val="18"/>
                </w:rPr>
                <w:t>9</w:t>
              </w:r>
            </w:ins>
            <w:ins w:id="1491" w:author="Зайцев Павел Борисович" w:date="2019-06-18T10:28:00Z">
              <w:r w:rsidRPr="00A1781D">
                <w:rPr>
                  <w:sz w:val="18"/>
                  <w:szCs w:val="18"/>
                </w:rPr>
                <w:t xml:space="preserve"> + Стр.26</w:t>
              </w:r>
            </w:ins>
            <w:ins w:id="1492" w:author="Зайцев Павел Борисович" w:date="2019-06-18T10:29:00Z">
              <w:r>
                <w:rPr>
                  <w:sz w:val="18"/>
                  <w:szCs w:val="18"/>
                </w:rPr>
                <w:t>11</w:t>
              </w:r>
            </w:ins>
            <w:ins w:id="1493" w:author="Зайцев Павел Борисович" w:date="2019-06-18T10:28:00Z">
              <w:r w:rsidRPr="00A1781D">
                <w:rPr>
                  <w:sz w:val="18"/>
                  <w:szCs w:val="18"/>
                </w:rPr>
                <w:t xml:space="preserve"> + Стр.26</w:t>
              </w:r>
            </w:ins>
            <w:ins w:id="1494" w:author="Зайцев Павел Борисович" w:date="2019-06-18T10:29:00Z">
              <w:r>
                <w:rPr>
                  <w:sz w:val="18"/>
                  <w:szCs w:val="18"/>
                </w:rPr>
                <w:t>1</w:t>
              </w:r>
            </w:ins>
            <w:ins w:id="1495" w:author="Зайцев Павел Борисович" w:date="2019-06-18T10:28:00Z">
              <w:r w:rsidRPr="00A1781D">
                <w:rPr>
                  <w:sz w:val="18"/>
                  <w:szCs w:val="18"/>
                </w:rPr>
                <w:t xml:space="preserve">2 </w:t>
              </w:r>
            </w:ins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496" w:author="Зайцев Павел Борисович" w:date="2019-06-19T19:12:00Z">
              <w:r>
                <w:rPr>
                  <w:sz w:val="18"/>
                  <w:szCs w:val="18"/>
                </w:rPr>
                <w:t>23</w:t>
              </w:r>
            </w:ins>
            <w:del w:id="1497" w:author="Зайцев Павел Борисович" w:date="2019-06-18T10:29:00Z">
              <w:r w:rsidRPr="00A1781D" w:rsidDel="006B3DF2">
                <w:rPr>
                  <w:sz w:val="18"/>
                  <w:szCs w:val="18"/>
                </w:rPr>
                <w:delText>18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270</w:t>
            </w:r>
            <w:ins w:id="1498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27</w:t>
            </w:r>
            <w:ins w:id="1499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+ 27</w:t>
            </w:r>
            <w:ins w:id="1500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+ 27</w:t>
            </w:r>
            <w:ins w:id="1501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Стр.270</w:t>
            </w:r>
            <w:ins w:id="1502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тр.27</w:t>
            </w:r>
            <w:ins w:id="1503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 27</w:t>
            </w:r>
            <w:ins w:id="1504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Стр. 27</w:t>
            </w:r>
            <w:ins w:id="1505" w:author="Зайцев Павел Борисович" w:date="2019-06-18T10:2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506" w:author="Зайцев Павел Борисович" w:date="2019-06-19T19:12:00Z">
              <w:r>
                <w:rPr>
                  <w:sz w:val="18"/>
                  <w:szCs w:val="18"/>
                </w:rPr>
                <w:t>24</w:t>
              </w:r>
            </w:ins>
            <w:del w:id="1507" w:author="Зайцев Павел Борисович" w:date="2019-06-18T10:30:00Z">
              <w:r w:rsidRPr="00A1781D" w:rsidDel="006B3DF2">
                <w:rPr>
                  <w:sz w:val="18"/>
                  <w:szCs w:val="18"/>
                </w:rPr>
                <w:delText>19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280</w:t>
            </w:r>
            <w:ins w:id="1508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28</w:t>
            </w:r>
            <w:ins w:id="1509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2+28</w:t>
            </w:r>
            <w:ins w:id="1510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</w:t>
            </w:r>
            <w:ins w:id="1511" w:author="Зайцев Павел Борисович" w:date="2019-06-18T10:30:00Z">
              <w:r>
                <w:rPr>
                  <w:sz w:val="18"/>
                  <w:szCs w:val="18"/>
                </w:rPr>
                <w:t>+2804+2805+2806+2807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B3DF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Стр.280</w:t>
            </w:r>
            <w:ins w:id="1512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тр.28</w:t>
            </w:r>
            <w:ins w:id="1513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Стр.28</w:t>
            </w:r>
            <w:ins w:id="1514" w:author="Зайцев Павел Борисович" w:date="2019-06-18T10:3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3 </w:t>
            </w:r>
            <w:ins w:id="1515" w:author="Зайцев Павел Борисович" w:date="2019-06-18T10:30:00Z">
              <w:r w:rsidRPr="00A1781D">
                <w:rPr>
                  <w:sz w:val="18"/>
                  <w:szCs w:val="18"/>
                </w:rPr>
                <w:t>+ Стр.28</w:t>
              </w:r>
              <w:r>
                <w:rPr>
                  <w:sz w:val="18"/>
                  <w:szCs w:val="18"/>
                </w:rPr>
                <w:t>0</w:t>
              </w:r>
            </w:ins>
            <w:ins w:id="1516" w:author="Зайцев Павел Борисович" w:date="2019-06-18T10:31:00Z">
              <w:r>
                <w:rPr>
                  <w:sz w:val="18"/>
                  <w:szCs w:val="18"/>
                </w:rPr>
                <w:t>4</w:t>
              </w:r>
            </w:ins>
            <w:ins w:id="1517" w:author="Зайцев Павел Борисович" w:date="2019-06-18T10:30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518" w:author="Зайцев Павел Борисович" w:date="2019-06-18T10:31:00Z">
              <w:r w:rsidRPr="00A1781D">
                <w:rPr>
                  <w:sz w:val="18"/>
                  <w:szCs w:val="18"/>
                </w:rPr>
                <w:t>+ Стр.28</w:t>
              </w:r>
              <w:r>
                <w:rPr>
                  <w:sz w:val="18"/>
                  <w:szCs w:val="18"/>
                </w:rPr>
                <w:t>05</w:t>
              </w:r>
              <w:r w:rsidRPr="00A1781D">
                <w:rPr>
                  <w:sz w:val="18"/>
                  <w:szCs w:val="18"/>
                </w:rPr>
                <w:t xml:space="preserve"> + Стр.28</w:t>
              </w:r>
              <w:r>
                <w:rPr>
                  <w:sz w:val="18"/>
                  <w:szCs w:val="18"/>
                </w:rPr>
                <w:t>06</w:t>
              </w:r>
              <w:r w:rsidRPr="00A1781D">
                <w:rPr>
                  <w:sz w:val="18"/>
                  <w:szCs w:val="18"/>
                </w:rPr>
                <w:t xml:space="preserve"> + Стр.28</w:t>
              </w:r>
              <w:r>
                <w:rPr>
                  <w:sz w:val="18"/>
                  <w:szCs w:val="18"/>
                </w:rPr>
                <w:t>07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Del="00DC1594" w:rsidTr="00790F9F">
        <w:trPr>
          <w:trHeight w:val="585"/>
          <w:del w:id="1519" w:author="Зайцев Павел Борисович" w:date="2019-06-19T18:50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20" w:author="Зайцев Павел Борисович" w:date="2019-06-19T18:50:00Z"/>
                <w:sz w:val="18"/>
                <w:szCs w:val="18"/>
              </w:rPr>
            </w:pPr>
            <w:ins w:id="1521" w:author="Зайцев Павел Борисович" w:date="2019-06-19T19:12:00Z">
              <w:r w:rsidRPr="00A1781D">
                <w:rPr>
                  <w:sz w:val="18"/>
                  <w:szCs w:val="18"/>
                </w:rPr>
                <w:t>2</w:t>
              </w:r>
              <w:r>
                <w:rPr>
                  <w:sz w:val="18"/>
                  <w:szCs w:val="18"/>
                </w:rPr>
                <w:t>5</w:t>
              </w:r>
            </w:ins>
            <w:del w:id="1522" w:author="Зайцев Павел Борисович" w:date="2019-06-18T10:31:00Z">
              <w:r w:rsidRPr="00A1781D" w:rsidDel="006B3DF2">
                <w:rPr>
                  <w:sz w:val="18"/>
                  <w:szCs w:val="18"/>
                </w:rPr>
                <w:delText>19.1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23" w:author="Зайцев Павел Борисович" w:date="2019-06-19T18:50:00Z"/>
                <w:sz w:val="18"/>
                <w:szCs w:val="18"/>
              </w:rPr>
            </w:pPr>
            <w:del w:id="1524" w:author="Зайцев Павел Борисович" w:date="2019-06-19T18:50:00Z">
              <w:r w:rsidRPr="00A1781D" w:rsidDel="00DC1594">
                <w:rPr>
                  <w:sz w:val="18"/>
                  <w:szCs w:val="18"/>
                </w:rPr>
                <w:delText>281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25" w:author="Зайцев Павел Борисович" w:date="2019-06-19T18:50:00Z"/>
                <w:sz w:val="18"/>
                <w:szCs w:val="18"/>
              </w:rPr>
            </w:pPr>
            <w:del w:id="1526" w:author="Зайцев Павел Борисович" w:date="2019-06-19T18:50:00Z">
              <w:r w:rsidRPr="00A1781D" w:rsidDel="00DC1594">
                <w:rPr>
                  <w:sz w:val="18"/>
                  <w:szCs w:val="18"/>
                </w:rPr>
                <w:delText>*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27" w:author="Зайцев Павел Борисович" w:date="2019-06-19T18:50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28" w:author="Зайцев Павел Борисович" w:date="2019-06-19T18:50:00Z"/>
                <w:sz w:val="18"/>
                <w:szCs w:val="18"/>
              </w:rPr>
            </w:pPr>
            <w:del w:id="1529" w:author="Зайцев Павел Борисович" w:date="2019-06-19T18:50:00Z">
              <w:r w:rsidRPr="00A1781D" w:rsidDel="00DC1594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rPr>
                <w:del w:id="1530" w:author="Зайцев Павел Борисович" w:date="2019-06-19T18:50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31" w:author="Зайцев Павел Борисович" w:date="2019-06-19T18:50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32" w:author="Зайцев Павел Борисович" w:date="2019-06-19T18:50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rPr>
                <w:del w:id="1533" w:author="Зайцев Павел Борисович" w:date="2019-06-19T18:50:00Z"/>
                <w:sz w:val="18"/>
                <w:szCs w:val="18"/>
              </w:rPr>
            </w:pPr>
            <w:del w:id="1534" w:author="Зайцев Павел Борисович" w:date="2019-06-19T18:50:00Z">
              <w:r w:rsidRPr="00A1781D" w:rsidDel="00DC1594">
                <w:rPr>
                  <w:sz w:val="18"/>
                  <w:szCs w:val="18"/>
                </w:rPr>
                <w:delText>Показатель по стр.281 для федерального бюджета недопустим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35" w:author="Зайцев Павел Борисович" w:date="2019-06-19T18:50:00Z"/>
                <w:sz w:val="18"/>
                <w:szCs w:val="18"/>
              </w:rPr>
            </w:pPr>
            <w:del w:id="1536" w:author="Зайцев Павел Борисович" w:date="2019-06-19T18:50:00Z">
              <w:r w:rsidDel="00DC1594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DC1594" w:rsidRDefault="001C0298" w:rsidP="00E02B11">
            <w:pPr>
              <w:jc w:val="center"/>
              <w:rPr>
                <w:del w:id="1537" w:author="Зайцев Павел Борисович" w:date="2019-06-19T18:50:00Z"/>
                <w:sz w:val="18"/>
                <w:szCs w:val="18"/>
              </w:rPr>
            </w:pPr>
            <w:del w:id="1538" w:author="Зайцев Павел Борисович" w:date="2019-06-19T18:50:00Z">
              <w:r w:rsidDel="00DC1594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Tr="00790F9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FB1F53">
            <w:pPr>
              <w:jc w:val="center"/>
              <w:rPr>
                <w:sz w:val="18"/>
                <w:szCs w:val="18"/>
              </w:rPr>
            </w:pPr>
            <w:ins w:id="1539" w:author="Зайцев Павел Борисович" w:date="2019-06-19T19:12:00Z">
              <w:r>
                <w:rPr>
                  <w:sz w:val="18"/>
                  <w:szCs w:val="18"/>
                </w:rPr>
                <w:t>27</w:t>
              </w:r>
            </w:ins>
            <w:del w:id="1540" w:author="Зайцев Павел Борисович" w:date="2019-06-18T10:49:00Z">
              <w:r w:rsidRPr="00A1781D" w:rsidDel="00FB1F53">
                <w:rPr>
                  <w:sz w:val="18"/>
                  <w:szCs w:val="18"/>
                </w:rPr>
                <w:delText>20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290</w:t>
            </w:r>
            <w:ins w:id="1541" w:author="Зайцев Павел Борисович" w:date="2019-06-18T10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29</w:t>
            </w:r>
            <w:ins w:id="1542" w:author="Зайцев Павел Борисович" w:date="2019-06-18T10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 290</w:t>
            </w:r>
            <w:ins w:id="1543" w:author="Зайцев Павел Борисович" w:date="2019-06-18T10:50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>&lt;&gt;</w:t>
            </w:r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тр.</w:t>
            </w:r>
            <w:r w:rsidRPr="00A1781D">
              <w:rPr>
                <w:sz w:val="18"/>
                <w:szCs w:val="18"/>
              </w:rPr>
              <w:t>29</w:t>
            </w:r>
            <w:ins w:id="1544" w:author="Зайцев Павел Борисович" w:date="2019-06-18T10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FB1F53">
            <w:pPr>
              <w:jc w:val="center"/>
              <w:rPr>
                <w:sz w:val="18"/>
                <w:szCs w:val="18"/>
              </w:rPr>
            </w:pPr>
            <w:ins w:id="1545" w:author="Зайцев Павел Борисович" w:date="2019-06-19T19:12:00Z">
              <w:r w:rsidRPr="00A1781D">
                <w:rPr>
                  <w:sz w:val="18"/>
                  <w:szCs w:val="18"/>
                </w:rPr>
                <w:t>2</w:t>
              </w:r>
              <w:r>
                <w:rPr>
                  <w:sz w:val="18"/>
                  <w:szCs w:val="18"/>
                </w:rPr>
                <w:t>8</w:t>
              </w:r>
            </w:ins>
            <w:del w:id="1546" w:author="Зайцев Павел Борисович" w:date="2019-06-18T10:50:00Z">
              <w:r w:rsidDel="00FB1F53">
                <w:rPr>
                  <w:sz w:val="18"/>
                  <w:szCs w:val="18"/>
                </w:rPr>
                <w:delText>21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2C1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  <w:ins w:id="1547" w:author="Зайцев Павел Борисович" w:date="2019-06-18T10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2C1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83FA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2C10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2C10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ins w:id="1548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1 + 30</w:t>
            </w:r>
            <w:ins w:id="1549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2 + 30</w:t>
            </w:r>
            <w:ins w:id="1550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3 + 30</w:t>
            </w:r>
            <w:ins w:id="1551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4 +30</w:t>
            </w:r>
            <w:ins w:id="1552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 + 30</w:t>
            </w:r>
            <w:ins w:id="1553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83FA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2C107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</w:t>
            </w:r>
            <w:r>
              <w:rPr>
                <w:sz w:val="18"/>
                <w:szCs w:val="18"/>
              </w:rPr>
              <w:t>30</w:t>
            </w:r>
            <w:r w:rsidRPr="00A1781D">
              <w:rPr>
                <w:sz w:val="18"/>
                <w:szCs w:val="18"/>
              </w:rPr>
              <w:t>0</w:t>
            </w:r>
            <w:ins w:id="1554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тр.3</w:t>
            </w:r>
            <w:r>
              <w:rPr>
                <w:sz w:val="18"/>
                <w:szCs w:val="18"/>
              </w:rPr>
              <w:t>0</w:t>
            </w:r>
            <w:ins w:id="1555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1 + Стр.3</w:t>
            </w:r>
            <w:r>
              <w:rPr>
                <w:sz w:val="18"/>
                <w:szCs w:val="18"/>
              </w:rPr>
              <w:t>0</w:t>
            </w:r>
            <w:ins w:id="1556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2 + Стр.3</w:t>
            </w:r>
            <w:r>
              <w:rPr>
                <w:sz w:val="18"/>
                <w:szCs w:val="18"/>
              </w:rPr>
              <w:t>0</w:t>
            </w:r>
            <w:ins w:id="1557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3+ Стр.3</w:t>
            </w:r>
            <w:r>
              <w:rPr>
                <w:sz w:val="18"/>
                <w:szCs w:val="18"/>
              </w:rPr>
              <w:t>0</w:t>
            </w:r>
            <w:ins w:id="1558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+ Стр.30</w:t>
            </w:r>
            <w:ins w:id="1559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5 + Стр.30</w:t>
            </w:r>
            <w:ins w:id="1560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>6</w:t>
            </w:r>
            <w:r w:rsidRPr="00A1781D">
              <w:rPr>
                <w:sz w:val="18"/>
                <w:szCs w:val="18"/>
              </w:rPr>
              <w:t xml:space="preserve"> - недопустимо</w:t>
            </w:r>
            <w:r w:rsidRPr="00A1781D" w:rsidDel="00E127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83F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561" w:author="Зайцев Павел Борисович" w:date="2019-06-19T19:12:00Z">
              <w:r>
                <w:rPr>
                  <w:sz w:val="18"/>
                  <w:szCs w:val="18"/>
                </w:rPr>
                <w:t>29</w:t>
              </w:r>
            </w:ins>
            <w:del w:id="1562" w:author="Зайцев Павел Борисович" w:date="2019-06-18T10:55:00Z">
              <w:r w:rsidRPr="00A1781D" w:rsidDel="0079299F">
                <w:rPr>
                  <w:sz w:val="18"/>
                  <w:szCs w:val="18"/>
                </w:rPr>
                <w:delText>22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310</w:t>
            </w:r>
            <w:ins w:id="1563" w:author="Зайцев Павел Борисович" w:date="2019-06-18T10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FB1F53">
            <w:pPr>
              <w:rPr>
                <w:sz w:val="18"/>
                <w:szCs w:val="18"/>
              </w:rPr>
            </w:pPr>
            <w:del w:id="1564" w:author="Зайцев Павел Борисович" w:date="2019-06-18T10:51:00Z">
              <w:r w:rsidRPr="00A1781D" w:rsidDel="00FB1F53">
                <w:rPr>
                  <w:sz w:val="18"/>
                  <w:szCs w:val="18"/>
                </w:rPr>
                <w:delText>320</w:delText>
              </w:r>
            </w:del>
            <w:ins w:id="1565" w:author="Зайцев Павел Борисович" w:date="2019-06-18T10:51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101+3102+3103+3104+3105+3106+3107+3108+3109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Стр.310</w:t>
            </w:r>
            <w:ins w:id="1566" w:author="Зайцев Павел Борисович" w:date="2019-06-18T10:52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</w:t>
            </w:r>
            <w:del w:id="1567" w:author="Зайцев Павел Борисович" w:date="2019-06-18T10:52:00Z">
              <w:r w:rsidRPr="00A1781D" w:rsidDel="00FB1F53">
                <w:rPr>
                  <w:sz w:val="18"/>
                  <w:szCs w:val="18"/>
                </w:rPr>
                <w:delText xml:space="preserve">320 </w:delText>
              </w:r>
            </w:del>
            <w:ins w:id="1568" w:author="Зайцев Павел Борисович" w:date="2019-06-18T10:5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 xml:space="preserve">101 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 xml:space="preserve">102 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 xml:space="preserve">103+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 xml:space="preserve">104+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10</w:t>
              </w:r>
            </w:ins>
            <w:ins w:id="1569" w:author="Зайцев Павел Борисович" w:date="2019-06-18T10:56:00Z">
              <w:r>
                <w:rPr>
                  <w:sz w:val="18"/>
                  <w:szCs w:val="18"/>
                </w:rPr>
                <w:t>5</w:t>
              </w:r>
            </w:ins>
            <w:ins w:id="1570" w:author="Зайцев Павел Борисович" w:date="2019-06-18T10:52:00Z">
              <w:r>
                <w:rPr>
                  <w:sz w:val="18"/>
                  <w:szCs w:val="18"/>
                </w:rPr>
                <w:t xml:space="preserve">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 xml:space="preserve">106+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10</w:t>
              </w:r>
            </w:ins>
            <w:ins w:id="1571" w:author="Зайцев Павел Борисович" w:date="2019-06-18T10:53:00Z">
              <w:r>
                <w:rPr>
                  <w:sz w:val="18"/>
                  <w:szCs w:val="18"/>
                </w:rPr>
                <w:t>7</w:t>
              </w:r>
            </w:ins>
            <w:ins w:id="1572" w:author="Зайцев Павел Борисович" w:date="2019-06-18T10:52:00Z">
              <w:r>
                <w:rPr>
                  <w:sz w:val="18"/>
                  <w:szCs w:val="18"/>
                </w:rPr>
                <w:t xml:space="preserve">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10</w:t>
              </w:r>
            </w:ins>
            <w:ins w:id="1573" w:author="Зайцев Павел Борисович" w:date="2019-06-18T10:53:00Z">
              <w:r>
                <w:rPr>
                  <w:sz w:val="18"/>
                  <w:szCs w:val="18"/>
                </w:rPr>
                <w:t>8</w:t>
              </w:r>
            </w:ins>
            <w:ins w:id="1574" w:author="Зайцев Павел Борисович" w:date="2019-06-18T10:52:00Z">
              <w:r>
                <w:rPr>
                  <w:sz w:val="18"/>
                  <w:szCs w:val="18"/>
                </w:rPr>
                <w:t xml:space="preserve">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10</w:t>
              </w:r>
            </w:ins>
            <w:ins w:id="1575" w:author="Зайцев Павел Борисович" w:date="2019-06-18T10:53:00Z">
              <w:r>
                <w:rPr>
                  <w:sz w:val="18"/>
                  <w:szCs w:val="18"/>
                </w:rPr>
                <w:t>9</w:t>
              </w:r>
            </w:ins>
            <w:ins w:id="1576" w:author="Зайцев Павел Борисович" w:date="2019-06-18T10:52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299F">
        <w:trPr>
          <w:ins w:id="1577" w:author="Зайцев Павел Борисович" w:date="2019-06-18T10:55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578" w:author="Зайцев Павел Борисович" w:date="2019-06-18T10:55:00Z"/>
                <w:sz w:val="18"/>
                <w:szCs w:val="18"/>
              </w:rPr>
            </w:pPr>
            <w:ins w:id="1579" w:author="Зайцев Павел Борисович" w:date="2019-06-19T19:12:00Z">
              <w:r>
                <w:rPr>
                  <w:sz w:val="18"/>
                  <w:szCs w:val="18"/>
                </w:rPr>
                <w:t>30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580" w:author="Зайцев Павел Борисович" w:date="2019-06-18T10:55:00Z"/>
                <w:sz w:val="18"/>
                <w:szCs w:val="18"/>
              </w:rPr>
            </w:pPr>
            <w:ins w:id="1581" w:author="Зайцев Павел Борисович" w:date="2019-06-18T10:55:00Z">
              <w:r w:rsidRPr="00A1781D">
                <w:rPr>
                  <w:sz w:val="18"/>
                  <w:szCs w:val="18"/>
                </w:rPr>
                <w:t>31</w:t>
              </w:r>
              <w:r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582" w:author="Зайцев Павел Борисович" w:date="2019-06-18T10:55:00Z"/>
                <w:sz w:val="18"/>
                <w:szCs w:val="18"/>
              </w:rPr>
            </w:pPr>
            <w:ins w:id="1583" w:author="Зайцев Павел Борисович" w:date="2019-06-18T10:55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584" w:author="Зайцев Павел Борисович" w:date="2019-06-18T10:55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585" w:author="Зайцев Павел Борисович" w:date="2019-06-18T10:55:00Z"/>
                <w:sz w:val="18"/>
                <w:szCs w:val="18"/>
              </w:rPr>
            </w:pPr>
            <w:ins w:id="1586" w:author="Зайцев Павел Борисович" w:date="2019-06-18T10:55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ins w:id="1587" w:author="Зайцев Павел Борисович" w:date="2019-06-18T10:55:00Z"/>
                <w:sz w:val="18"/>
                <w:szCs w:val="18"/>
              </w:rPr>
            </w:pPr>
            <w:ins w:id="1588" w:author="Зайцев Павел Борисович" w:date="2019-06-18T10:55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1</w:t>
              </w:r>
            </w:ins>
            <w:ins w:id="1589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590" w:author="Зайцев Павел Борисович" w:date="2019-06-18T10:55:00Z">
              <w:r>
                <w:rPr>
                  <w:sz w:val="18"/>
                  <w:szCs w:val="18"/>
                </w:rPr>
                <w:t>1+31</w:t>
              </w:r>
            </w:ins>
            <w:ins w:id="1591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592" w:author="Зайцев Павел Борисович" w:date="2019-06-18T10:55:00Z">
              <w:r>
                <w:rPr>
                  <w:sz w:val="18"/>
                  <w:szCs w:val="18"/>
                </w:rPr>
                <w:t>2+31</w:t>
              </w:r>
            </w:ins>
            <w:ins w:id="1593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594" w:author="Зайцев Павел Борисович" w:date="2019-06-18T10:55:00Z">
              <w:r>
                <w:rPr>
                  <w:sz w:val="18"/>
                  <w:szCs w:val="18"/>
                </w:rPr>
                <w:t>3+31</w:t>
              </w:r>
            </w:ins>
            <w:ins w:id="1595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596" w:author="Зайцев Павел Борисович" w:date="2019-06-18T10:55:00Z">
              <w:r>
                <w:rPr>
                  <w:sz w:val="18"/>
                  <w:szCs w:val="18"/>
                </w:rPr>
                <w:t>4+31</w:t>
              </w:r>
            </w:ins>
            <w:ins w:id="1597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598" w:author="Зайцев Павел Борисович" w:date="2019-06-18T10:55:00Z">
              <w:r>
                <w:rPr>
                  <w:sz w:val="18"/>
                  <w:szCs w:val="18"/>
                </w:rPr>
                <w:t>5+31</w:t>
              </w:r>
            </w:ins>
            <w:ins w:id="1599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00" w:author="Зайцев Павел Борисович" w:date="2019-06-18T10:55:00Z">
              <w:r>
                <w:rPr>
                  <w:sz w:val="18"/>
                  <w:szCs w:val="18"/>
                </w:rPr>
                <w:t>6+31</w:t>
              </w:r>
            </w:ins>
            <w:ins w:id="1601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02" w:author="Зайцев Павел Борисович" w:date="2019-06-18T10:55:00Z">
              <w:r>
                <w:rPr>
                  <w:sz w:val="18"/>
                  <w:szCs w:val="18"/>
                </w:rPr>
                <w:t>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603" w:author="Зайцев Павел Борисович" w:date="2019-06-18T10:55:00Z"/>
                <w:sz w:val="18"/>
                <w:szCs w:val="18"/>
              </w:rPr>
            </w:pPr>
            <w:ins w:id="1604" w:author="Зайцев Павел Борисович" w:date="2019-06-18T10:55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605" w:author="Зайцев Павел Борисович" w:date="2019-06-18T10:55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ins w:id="1606" w:author="Зайцев Павел Борисович" w:date="2019-06-18T10:55:00Z"/>
                <w:sz w:val="18"/>
                <w:szCs w:val="18"/>
              </w:rPr>
            </w:pPr>
            <w:ins w:id="1607" w:author="Зайцев Павел Борисович" w:date="2019-06-18T10:55:00Z">
              <w:r w:rsidRPr="00A1781D">
                <w:rPr>
                  <w:sz w:val="18"/>
                  <w:szCs w:val="18"/>
                </w:rPr>
                <w:t>Стр.31</w:t>
              </w:r>
            </w:ins>
            <w:ins w:id="1608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09" w:author="Зайцев Павел Борисович" w:date="2019-06-18T10:55:00Z"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тр.3</w:t>
              </w:r>
              <w:r>
                <w:rPr>
                  <w:sz w:val="18"/>
                  <w:szCs w:val="18"/>
                </w:rPr>
                <w:t>1</w:t>
              </w:r>
            </w:ins>
            <w:ins w:id="1610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11" w:author="Зайцев Павел Борисович" w:date="2019-06-18T10:55:00Z">
              <w:r>
                <w:rPr>
                  <w:sz w:val="18"/>
                  <w:szCs w:val="18"/>
                </w:rPr>
                <w:t xml:space="preserve">1 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12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13" w:author="Зайцев Павел Борисович" w:date="2019-06-18T10:55:00Z">
              <w:r>
                <w:rPr>
                  <w:sz w:val="18"/>
                  <w:szCs w:val="18"/>
                </w:rPr>
                <w:t xml:space="preserve">2 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14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15" w:author="Зайцев Павел Борисович" w:date="2019-06-18T10:55:00Z">
              <w:r>
                <w:rPr>
                  <w:sz w:val="18"/>
                  <w:szCs w:val="18"/>
                </w:rPr>
                <w:t xml:space="preserve">3+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16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17" w:author="Зайцев Павел Борисович" w:date="2019-06-18T10:55:00Z">
              <w:r>
                <w:rPr>
                  <w:sz w:val="18"/>
                  <w:szCs w:val="18"/>
                </w:rPr>
                <w:t xml:space="preserve">4+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18" w:author="Зайцев Павел Борисович" w:date="2019-06-18T10:56:00Z">
              <w:r>
                <w:rPr>
                  <w:sz w:val="18"/>
                  <w:szCs w:val="18"/>
                </w:rPr>
                <w:t>15</w:t>
              </w:r>
            </w:ins>
            <w:ins w:id="1619" w:author="Зайцев Павел Борисович" w:date="2019-06-18T10:55:00Z">
              <w:r>
                <w:rPr>
                  <w:sz w:val="18"/>
                  <w:szCs w:val="18"/>
                </w:rPr>
                <w:t xml:space="preserve">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20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21" w:author="Зайцев Павел Борисович" w:date="2019-06-18T10:55:00Z">
              <w:r>
                <w:rPr>
                  <w:sz w:val="18"/>
                  <w:szCs w:val="18"/>
                </w:rPr>
                <w:t xml:space="preserve">6+ </w:t>
              </w:r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1</w:t>
              </w:r>
            </w:ins>
            <w:ins w:id="1622" w:author="Зайцев Павел Борисович" w:date="2019-06-18T10:56:00Z">
              <w:r>
                <w:rPr>
                  <w:sz w:val="18"/>
                  <w:szCs w:val="18"/>
                </w:rPr>
                <w:t>1</w:t>
              </w:r>
            </w:ins>
            <w:ins w:id="1623" w:author="Зайцев Павел Борисович" w:date="2019-06-18T10:55:00Z">
              <w:r>
                <w:rPr>
                  <w:sz w:val="18"/>
                  <w:szCs w:val="18"/>
                </w:rPr>
                <w:t xml:space="preserve">7 </w:t>
              </w:r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624" w:author="Зайцев Павел Борисович" w:date="2019-06-18T10:55:00Z"/>
                <w:sz w:val="18"/>
                <w:szCs w:val="18"/>
              </w:rPr>
            </w:pPr>
            <w:ins w:id="1625" w:author="Зайцев Павел Борисович" w:date="2019-06-18T10:55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ins w:id="1626" w:author="Зайцев Павел Борисович" w:date="2019-06-18T10:55:00Z"/>
                <w:sz w:val="18"/>
                <w:szCs w:val="18"/>
              </w:rPr>
            </w:pPr>
            <w:ins w:id="1627" w:author="Зайцев Павел Борисович" w:date="2019-06-18T10:55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628" w:author="Зайцев Павел Борисович" w:date="2019-06-19T19:12:00Z">
              <w:r>
                <w:rPr>
                  <w:sz w:val="18"/>
                  <w:szCs w:val="18"/>
                </w:rPr>
                <w:t>31</w:t>
              </w:r>
            </w:ins>
            <w:del w:id="1629" w:author="Зайцев Павел Борисович" w:date="2019-06-18T10:56:00Z">
              <w:r w:rsidRPr="00A1781D" w:rsidDel="0079299F">
                <w:rPr>
                  <w:sz w:val="18"/>
                  <w:szCs w:val="18"/>
                </w:rPr>
                <w:delText>23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320</w:t>
            </w:r>
            <w:ins w:id="1630" w:author="Зайцев Павел Борисович" w:date="2019-06-18T10:57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del w:id="1631" w:author="Зайцев Павел Борисович" w:date="2019-06-18T10:58:00Z">
              <w:r w:rsidRPr="00A1781D" w:rsidDel="0079299F">
                <w:rPr>
                  <w:sz w:val="18"/>
                  <w:szCs w:val="18"/>
                </w:rPr>
                <w:delText>321+322++323+324</w:delText>
              </w:r>
            </w:del>
            <w:ins w:id="1632" w:author="Зайцев Павел Борисович" w:date="2019-06-18T10:58:00Z">
              <w:r>
                <w:rPr>
                  <w:sz w:val="18"/>
                  <w:szCs w:val="18"/>
                </w:rPr>
                <w:t>3300+3400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Стр.320</w:t>
            </w:r>
            <w:ins w:id="1633" w:author="Зайцев Павел Борисович" w:date="2019-06-18T10:58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</w:t>
            </w:r>
            <w:del w:id="1634" w:author="Зайцев Павел Борисович" w:date="2019-06-18T10:58:00Z">
              <w:r w:rsidRPr="00A1781D" w:rsidDel="0079299F">
                <w:rPr>
                  <w:sz w:val="18"/>
                  <w:szCs w:val="18"/>
                </w:rPr>
                <w:delText xml:space="preserve">321 </w:delText>
              </w:r>
            </w:del>
            <w:ins w:id="1635" w:author="Зайцев Павел Борисович" w:date="2019-06-18T10:58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300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+ Стр.</w:t>
            </w:r>
            <w:del w:id="1636" w:author="Зайцев Павел Борисович" w:date="2019-06-18T10:58:00Z">
              <w:r w:rsidRPr="00A1781D" w:rsidDel="0079299F">
                <w:rPr>
                  <w:sz w:val="18"/>
                  <w:szCs w:val="18"/>
                </w:rPr>
                <w:delText xml:space="preserve">322 </w:delText>
              </w:r>
            </w:del>
            <w:ins w:id="1637" w:author="Зайцев Павел Борисович" w:date="2019-06-18T10:58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400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del w:id="1638" w:author="Зайцев Павел Борисович" w:date="2019-06-18T10:58:00Z">
              <w:r w:rsidRPr="00A1781D" w:rsidDel="0079299F">
                <w:rPr>
                  <w:sz w:val="18"/>
                  <w:szCs w:val="18"/>
                </w:rPr>
                <w:delText xml:space="preserve">+ Стр. 323+ Стр.324 </w:delText>
              </w:r>
            </w:del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639" w:author="Зайцев Павел Борисович" w:date="2019-06-19T19:12:00Z">
              <w:r>
                <w:rPr>
                  <w:sz w:val="18"/>
                  <w:szCs w:val="18"/>
                </w:rPr>
                <w:t>32</w:t>
              </w:r>
            </w:ins>
            <w:del w:id="1640" w:author="Зайцев Павел Борисович" w:date="2019-06-18T10:58:00Z">
              <w:r w:rsidRPr="00A1781D" w:rsidDel="0079299F">
                <w:rPr>
                  <w:sz w:val="18"/>
                  <w:szCs w:val="18"/>
                </w:rPr>
                <w:delText>24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330</w:t>
            </w:r>
            <w:ins w:id="1641" w:author="Зайцев Павел Борисович" w:date="2019-06-18T10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del w:id="1642" w:author="Зайцев Павел Борисович" w:date="2019-06-18T10:59:00Z">
              <w:r w:rsidRPr="00A1781D" w:rsidDel="0079299F">
                <w:rPr>
                  <w:sz w:val="18"/>
                  <w:szCs w:val="18"/>
                </w:rPr>
                <w:delText>340+350</w:delText>
              </w:r>
            </w:del>
            <w:ins w:id="1643" w:author="Зайцев Павел Борисович" w:date="2019-06-18T10:59:00Z">
              <w:r>
                <w:rPr>
                  <w:sz w:val="18"/>
                  <w:szCs w:val="18"/>
                </w:rPr>
                <w:t>3310+3320+3330+3340+3390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Стр.33</w:t>
            </w:r>
            <w:ins w:id="1644" w:author="Зайцев Павел Борисович" w:date="2019-06-18T10:5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тр.3</w:t>
            </w:r>
            <w:ins w:id="1645" w:author="Зайцев Павел Борисович" w:date="2019-06-18T10:59:00Z">
              <w:r>
                <w:rPr>
                  <w:sz w:val="18"/>
                  <w:szCs w:val="18"/>
                </w:rPr>
                <w:t>310</w:t>
              </w:r>
            </w:ins>
            <w:del w:id="1646" w:author="Зайцев Павел Борисович" w:date="2019-06-18T10:59:00Z">
              <w:r w:rsidRPr="00A1781D" w:rsidDel="0079299F">
                <w:rPr>
                  <w:sz w:val="18"/>
                  <w:szCs w:val="18"/>
                </w:rPr>
                <w:delText>40</w:delText>
              </w:r>
            </w:del>
            <w:r w:rsidRPr="00A1781D">
              <w:rPr>
                <w:sz w:val="18"/>
                <w:szCs w:val="18"/>
              </w:rPr>
              <w:t>+</w:t>
            </w:r>
            <w:r>
              <w:rPr>
                <w:sz w:val="18"/>
                <w:szCs w:val="18"/>
              </w:rPr>
              <w:t>Стр.</w:t>
            </w:r>
            <w:del w:id="1647" w:author="Зайцев Павел Борисович" w:date="2019-06-18T10:59:00Z">
              <w:r w:rsidRPr="00A1781D" w:rsidDel="0079299F">
                <w:rPr>
                  <w:sz w:val="18"/>
                  <w:szCs w:val="18"/>
                </w:rPr>
                <w:delText xml:space="preserve">350 </w:delText>
              </w:r>
            </w:del>
            <w:ins w:id="1648" w:author="Зайцев Павел Борисович" w:date="2019-06-18T10:59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320</w:t>
              </w:r>
              <w:r w:rsidRPr="00A1781D">
                <w:rPr>
                  <w:sz w:val="18"/>
                  <w:szCs w:val="18"/>
                </w:rPr>
                <w:t xml:space="preserve"> +</w:t>
              </w:r>
              <w:r>
                <w:rPr>
                  <w:sz w:val="18"/>
                  <w:szCs w:val="18"/>
                </w:rPr>
                <w:t>Стр.</w:t>
              </w:r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</w:t>
              </w:r>
            </w:ins>
            <w:ins w:id="1649" w:author="Зайцев Павел Борисович" w:date="2019-06-18T11:00:00Z">
              <w:r>
                <w:rPr>
                  <w:sz w:val="18"/>
                  <w:szCs w:val="18"/>
                </w:rPr>
                <w:t>3</w:t>
              </w:r>
            </w:ins>
            <w:ins w:id="1650" w:author="Зайцев Павел Борисович" w:date="2019-06-18T10:59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+</w:t>
              </w:r>
              <w:r>
                <w:rPr>
                  <w:sz w:val="18"/>
                  <w:szCs w:val="18"/>
                </w:rPr>
                <w:t>Стр.</w:t>
              </w:r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</w:t>
              </w:r>
            </w:ins>
            <w:ins w:id="1651" w:author="Зайцев Павел Борисович" w:date="2019-06-18T11:00:00Z">
              <w:r>
                <w:rPr>
                  <w:sz w:val="18"/>
                  <w:szCs w:val="18"/>
                </w:rPr>
                <w:t>4</w:t>
              </w:r>
            </w:ins>
            <w:ins w:id="1652" w:author="Зайцев Павел Борисович" w:date="2019-06-18T10:59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653" w:author="Зайцев Павел Борисович" w:date="2019-06-18T11:00:00Z">
              <w:r w:rsidRPr="00A1781D">
                <w:rPr>
                  <w:sz w:val="18"/>
                  <w:szCs w:val="18"/>
                </w:rPr>
                <w:t>+</w:t>
              </w:r>
              <w:r>
                <w:rPr>
                  <w:sz w:val="18"/>
                  <w:szCs w:val="18"/>
                </w:rPr>
                <w:t>Стр.</w:t>
              </w:r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390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654" w:author="Зайцев Павел Борисович" w:date="2019-06-19T19:13:00Z">
              <w:r>
                <w:rPr>
                  <w:sz w:val="18"/>
                  <w:szCs w:val="18"/>
                </w:rPr>
                <w:t>33</w:t>
              </w:r>
            </w:ins>
            <w:del w:id="1655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>25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</w:t>
            </w:r>
            <w:ins w:id="1656" w:author="Зайцев Павел Борисович" w:date="2019-06-18T11:00:00Z">
              <w:r>
                <w:rPr>
                  <w:sz w:val="18"/>
                  <w:szCs w:val="18"/>
                </w:rPr>
                <w:t>3</w:t>
              </w:r>
            </w:ins>
            <w:r w:rsidRPr="00A1781D">
              <w:rPr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del w:id="1657" w:author="Зайцев Павел Борисович" w:date="2019-06-18T11:01:00Z">
              <w:r w:rsidRPr="00A1781D" w:rsidDel="0079299F">
                <w:rPr>
                  <w:sz w:val="18"/>
                  <w:szCs w:val="18"/>
                </w:rPr>
                <w:delText>341</w:delText>
              </w:r>
            </w:del>
            <w:ins w:id="1658" w:author="Зайцев Павел Борисович" w:date="2019-06-18T11:01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346</w:t>
              </w:r>
            </w:ins>
            <w:r w:rsidRPr="00A1781D">
              <w:rPr>
                <w:sz w:val="18"/>
                <w:szCs w:val="18"/>
              </w:rPr>
              <w:t>+</w:t>
            </w:r>
            <w:del w:id="1659" w:author="Зайцев Павел Борисович" w:date="2019-06-18T11:01:00Z">
              <w:r w:rsidRPr="00A1781D" w:rsidDel="0079299F">
                <w:rPr>
                  <w:sz w:val="18"/>
                  <w:szCs w:val="18"/>
                </w:rPr>
                <w:delText>342</w:delText>
              </w:r>
            </w:del>
            <w:ins w:id="1660" w:author="Зайцев Павел Борисович" w:date="2019-06-18T11:01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347</w:t>
              </w:r>
            </w:ins>
            <w:del w:id="1661" w:author="Зайцев Павел Борисович" w:date="2019-06-18T11:01:00Z">
              <w:r w:rsidRPr="00A1781D" w:rsidDel="0079299F">
                <w:rPr>
                  <w:sz w:val="18"/>
                  <w:szCs w:val="18"/>
                </w:rPr>
                <w:delText>+343+344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8440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Стр.3</w:t>
            </w:r>
            <w:ins w:id="1662" w:author="Зайцев Павел Борисович" w:date="2019-06-18T11:02:00Z">
              <w:r>
                <w:rPr>
                  <w:sz w:val="18"/>
                  <w:szCs w:val="18"/>
                </w:rPr>
                <w:t>3</w:t>
              </w:r>
            </w:ins>
            <w:r w:rsidRPr="00A1781D">
              <w:rPr>
                <w:sz w:val="18"/>
                <w:szCs w:val="18"/>
              </w:rPr>
              <w:t>40</w:t>
            </w:r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</w:t>
            </w:r>
            <w:del w:id="1663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 xml:space="preserve">341 </w:delText>
              </w:r>
            </w:del>
            <w:ins w:id="1664" w:author="Зайцев Павел Борисович" w:date="2019-06-18T11:0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34</w:t>
              </w:r>
            </w:ins>
            <w:ins w:id="1665" w:author="Зайцев Павел Борисович" w:date="2019-06-26T19:59:00Z">
              <w:r w:rsidR="00784401">
                <w:rPr>
                  <w:sz w:val="18"/>
                  <w:szCs w:val="18"/>
                </w:rPr>
                <w:t>6</w:t>
              </w:r>
            </w:ins>
            <w:ins w:id="1666" w:author="Зайцев Павел Борисович" w:date="2019-06-18T11:02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+ Стр.</w:t>
            </w:r>
            <w:del w:id="1667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 xml:space="preserve">342 </w:delText>
              </w:r>
            </w:del>
            <w:ins w:id="1668" w:author="Зайцев Павел Борисович" w:date="2019-06-18T11:0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34</w:t>
              </w:r>
            </w:ins>
            <w:ins w:id="1669" w:author="Зайцев Павел Борисович" w:date="2019-06-26T19:59:00Z">
              <w:r w:rsidR="00784401">
                <w:rPr>
                  <w:sz w:val="18"/>
                  <w:szCs w:val="18"/>
                </w:rPr>
                <w:t>7</w:t>
              </w:r>
            </w:ins>
            <w:ins w:id="1670" w:author="Зайцев Павел Борисович" w:date="2019-06-18T11:02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del w:id="1671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>+ стр. 343+Стр.344</w:delText>
              </w:r>
            </w:del>
            <w:r w:rsidRPr="00A1781D">
              <w:rPr>
                <w:sz w:val="18"/>
                <w:szCs w:val="18"/>
              </w:rPr>
              <w:t xml:space="preserve"> 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672" w:author="Зайцев Павел Борисович" w:date="2019-06-19T19:13:00Z">
              <w:r>
                <w:rPr>
                  <w:sz w:val="18"/>
                  <w:szCs w:val="18"/>
                </w:rPr>
                <w:t>34</w:t>
              </w:r>
            </w:ins>
            <w:del w:id="1673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>26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jc w:val="center"/>
              <w:rPr>
                <w:sz w:val="18"/>
                <w:szCs w:val="18"/>
              </w:rPr>
            </w:pPr>
            <w:del w:id="1674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>350</w:delText>
              </w:r>
            </w:del>
            <w:ins w:id="1675" w:author="Зайцев Павел Борисович" w:date="2019-06-18T11:0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del w:id="1676" w:author="Зайцев Павел Борисович" w:date="2019-06-18T11:02:00Z">
              <w:r w:rsidRPr="00A1781D" w:rsidDel="0079299F">
                <w:rPr>
                  <w:sz w:val="18"/>
                  <w:szCs w:val="18"/>
                </w:rPr>
                <w:delText>351+352</w:delText>
              </w:r>
            </w:del>
            <w:ins w:id="1677" w:author="Зайцев Павел Борисович" w:date="2019-06-18T11:02:00Z">
              <w:r>
                <w:rPr>
                  <w:sz w:val="18"/>
                  <w:szCs w:val="18"/>
                </w:rPr>
                <w:t>3410+3420+3430+3440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9299F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</w:t>
            </w:r>
            <w:del w:id="1678" w:author="Зайцев Павел Борисович" w:date="2019-06-18T11:03:00Z">
              <w:r w:rsidRPr="00A1781D" w:rsidDel="0079299F">
                <w:rPr>
                  <w:sz w:val="18"/>
                  <w:szCs w:val="18"/>
                </w:rPr>
                <w:delText xml:space="preserve">350 </w:delText>
              </w:r>
            </w:del>
            <w:ins w:id="1679" w:author="Зайцев Павел Борисович" w:date="2019-06-18T11:03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40</w:t>
              </w:r>
              <w:r w:rsidRPr="00A1781D"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&lt;&gt; С</w:t>
            </w:r>
            <w:proofErr w:type="gramEnd"/>
            <w:r w:rsidRPr="00A1781D">
              <w:rPr>
                <w:sz w:val="18"/>
                <w:szCs w:val="18"/>
              </w:rPr>
              <w:t>тр.</w:t>
            </w:r>
            <w:del w:id="1680" w:author="Зайцев Павел Борисович" w:date="2019-06-18T11:03:00Z">
              <w:r w:rsidRPr="00A1781D" w:rsidDel="0079299F">
                <w:rPr>
                  <w:sz w:val="18"/>
                  <w:szCs w:val="18"/>
                </w:rPr>
                <w:delText xml:space="preserve">351 </w:delText>
              </w:r>
            </w:del>
            <w:ins w:id="1681" w:author="Зайцев Павел Борисович" w:date="2019-06-18T11:03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410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+ Стр.</w:t>
            </w:r>
            <w:del w:id="1682" w:author="Зайцев Павел Борисович" w:date="2019-06-18T11:03:00Z">
              <w:r w:rsidRPr="00A1781D" w:rsidDel="0079299F">
                <w:rPr>
                  <w:sz w:val="18"/>
                  <w:szCs w:val="18"/>
                </w:rPr>
                <w:delText>352</w:delText>
              </w:r>
            </w:del>
            <w:ins w:id="1683" w:author="Зайцев Павел Борисович" w:date="2019-06-18T11:03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420</w:t>
              </w:r>
              <w:r w:rsidRPr="00A1781D">
                <w:rPr>
                  <w:sz w:val="18"/>
                  <w:szCs w:val="18"/>
                </w:rPr>
                <w:t>+ Стр.3</w:t>
              </w:r>
              <w:r>
                <w:rPr>
                  <w:sz w:val="18"/>
                  <w:szCs w:val="18"/>
                </w:rPr>
                <w:t>430</w:t>
              </w:r>
              <w:r w:rsidRPr="00A1781D">
                <w:rPr>
                  <w:sz w:val="18"/>
                  <w:szCs w:val="18"/>
                </w:rPr>
                <w:t>+ Стр.3</w:t>
              </w:r>
              <w:r>
                <w:rPr>
                  <w:sz w:val="18"/>
                  <w:szCs w:val="18"/>
                </w:rPr>
                <w:t>440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241E4E" w:rsidTr="005E6AD5">
        <w:trPr>
          <w:ins w:id="1684" w:author="Зайцев Павел Борисович" w:date="2019-06-18T11:36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685" w:author="Зайцев Павел Борисович" w:date="2019-06-18T11:36:00Z"/>
                <w:strike/>
                <w:sz w:val="18"/>
                <w:szCs w:val="18"/>
                <w:rPrChange w:id="1686" w:author="Зайцев Павел Борисович" w:date="2019-07-01T10:49:00Z">
                  <w:rPr>
                    <w:ins w:id="1687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688" w:author="Зайцев Павел Борисович" w:date="2019-06-19T19:13:00Z">
              <w:r w:rsidRPr="00241E4E">
                <w:rPr>
                  <w:strike/>
                  <w:sz w:val="18"/>
                  <w:szCs w:val="18"/>
                  <w:rPrChange w:id="1689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35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690" w:author="Зайцев Павел Борисович" w:date="2019-06-18T11:36:00Z"/>
                <w:strike/>
                <w:sz w:val="18"/>
                <w:szCs w:val="18"/>
                <w:rPrChange w:id="1691" w:author="Зайцев Павел Борисович" w:date="2019-07-01T10:49:00Z">
                  <w:rPr>
                    <w:ins w:id="1692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693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694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3400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695" w:author="Зайцев Павел Борисович" w:date="2019-06-18T11:36:00Z"/>
                <w:strike/>
                <w:sz w:val="18"/>
                <w:szCs w:val="18"/>
                <w:rPrChange w:id="1696" w:author="Зайцев Павел Борисович" w:date="2019-07-01T10:49:00Z">
                  <w:rPr>
                    <w:ins w:id="1697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698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699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00" w:author="Зайцев Павел Борисович" w:date="2019-06-18T11:36:00Z"/>
                <w:strike/>
                <w:sz w:val="18"/>
                <w:szCs w:val="18"/>
                <w:rPrChange w:id="1701" w:author="Зайцев Павел Борисович" w:date="2019-07-01T10:49:00Z">
                  <w:rPr>
                    <w:ins w:id="1702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03" w:author="Зайцев Павел Борисович" w:date="2019-06-18T11:36:00Z"/>
                <w:strike/>
                <w:sz w:val="18"/>
                <w:szCs w:val="18"/>
                <w:rPrChange w:id="1704" w:author="Зайцев Павел Борисович" w:date="2019-07-01T10:49:00Z">
                  <w:rPr>
                    <w:ins w:id="1705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06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07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rPr>
                <w:ins w:id="1708" w:author="Зайцев Павел Борисович" w:date="2019-06-18T11:36:00Z"/>
                <w:strike/>
                <w:sz w:val="18"/>
                <w:szCs w:val="18"/>
                <w:rPrChange w:id="1709" w:author="Зайцев Павел Борисович" w:date="2019-07-01T10:49:00Z">
                  <w:rPr>
                    <w:ins w:id="1710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11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12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3410+3420+3430+3440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13" w:author="Зайцев Павел Борисович" w:date="2019-06-18T11:36:00Z"/>
                <w:strike/>
                <w:sz w:val="18"/>
                <w:szCs w:val="18"/>
                <w:rPrChange w:id="1714" w:author="Зайцев Павел Борисович" w:date="2019-07-01T10:49:00Z">
                  <w:rPr>
                    <w:ins w:id="1715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16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17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18" w:author="Зайцев Павел Борисович" w:date="2019-06-18T11:36:00Z"/>
                <w:strike/>
                <w:sz w:val="18"/>
                <w:szCs w:val="18"/>
                <w:rPrChange w:id="1719" w:author="Зайцев Павел Борисович" w:date="2019-07-01T10:49:00Z">
                  <w:rPr>
                    <w:ins w:id="1720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rPr>
                <w:ins w:id="1721" w:author="Зайцев Павел Борисович" w:date="2019-06-18T11:36:00Z"/>
                <w:strike/>
                <w:sz w:val="18"/>
                <w:szCs w:val="18"/>
                <w:rPrChange w:id="1722" w:author="Зайцев Павел Борисович" w:date="2019-07-01T10:49:00Z">
                  <w:rPr>
                    <w:ins w:id="1723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24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25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Стр.3400</w:t>
              </w:r>
              <w:proofErr w:type="gramStart"/>
              <w:r w:rsidRPr="00241E4E">
                <w:rPr>
                  <w:strike/>
                  <w:sz w:val="18"/>
                  <w:szCs w:val="18"/>
                  <w:rPrChange w:id="1726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 xml:space="preserve"> &lt;&gt; С</w:t>
              </w:r>
              <w:proofErr w:type="gramEnd"/>
              <w:r w:rsidRPr="00241E4E">
                <w:rPr>
                  <w:strike/>
                  <w:sz w:val="18"/>
                  <w:szCs w:val="18"/>
                  <w:rPrChange w:id="1727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тр.3410 + Стр.3420+ Стр.3430+ Стр.3440-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28" w:author="Зайцев Павел Борисович" w:date="2019-06-18T11:36:00Z"/>
                <w:strike/>
                <w:sz w:val="18"/>
                <w:szCs w:val="18"/>
                <w:rPrChange w:id="1729" w:author="Зайцев Павел Борисович" w:date="2019-07-01T10:49:00Z">
                  <w:rPr>
                    <w:ins w:id="1730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31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32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241E4E" w:rsidRDefault="001C0298" w:rsidP="005E6AD5">
            <w:pPr>
              <w:jc w:val="center"/>
              <w:rPr>
                <w:ins w:id="1733" w:author="Зайцев Павел Борисович" w:date="2019-06-18T11:36:00Z"/>
                <w:strike/>
                <w:sz w:val="18"/>
                <w:szCs w:val="18"/>
                <w:rPrChange w:id="1734" w:author="Зайцев Павел Борисович" w:date="2019-07-01T10:49:00Z">
                  <w:rPr>
                    <w:ins w:id="1735" w:author="Зайцев Павел Борисович" w:date="2019-06-18T11:36:00Z"/>
                    <w:sz w:val="18"/>
                    <w:szCs w:val="18"/>
                  </w:rPr>
                </w:rPrChange>
              </w:rPr>
            </w:pPr>
            <w:ins w:id="1736" w:author="Зайцев Павел Борисович" w:date="2019-06-18T11:36:00Z">
              <w:r w:rsidRPr="00241E4E">
                <w:rPr>
                  <w:strike/>
                  <w:sz w:val="18"/>
                  <w:szCs w:val="18"/>
                  <w:rPrChange w:id="1737" w:author="Зайцев Павел Борисович" w:date="2019-07-01T10:49:00Z">
                    <w:rPr>
                      <w:sz w:val="18"/>
                      <w:szCs w:val="18"/>
                    </w:rPr>
                  </w:rPrChange>
                </w:rPr>
                <w:t>Б</w:t>
              </w:r>
            </w:ins>
          </w:p>
        </w:tc>
      </w:tr>
      <w:tr w:rsidR="001C0298" w:rsidRPr="00A1781D" w:rsidTr="003E4C92">
        <w:trPr>
          <w:ins w:id="1738" w:author="Зайцев Павел Борисович" w:date="2019-06-18T11:1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39" w:author="Зайцев Павел Борисович" w:date="2019-06-18T11:12:00Z"/>
                <w:sz w:val="18"/>
                <w:szCs w:val="18"/>
              </w:rPr>
            </w:pPr>
            <w:ins w:id="1740" w:author="Зайцев Павел Борисович" w:date="2019-06-19T19:13:00Z">
              <w:r>
                <w:rPr>
                  <w:sz w:val="18"/>
                  <w:szCs w:val="18"/>
                </w:rPr>
                <w:t>36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41" w:author="Зайцев Павел Борисович" w:date="2019-06-18T11:12:00Z"/>
                <w:sz w:val="18"/>
                <w:szCs w:val="18"/>
              </w:rPr>
            </w:pPr>
            <w:ins w:id="1742" w:author="Зайцев Павел Борисович" w:date="2019-06-18T11:12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</w:t>
              </w:r>
            </w:ins>
            <w:ins w:id="1743" w:author="Зайцев Павел Борисович" w:date="2019-06-18T11:36:00Z">
              <w:r>
                <w:rPr>
                  <w:sz w:val="18"/>
                  <w:szCs w:val="18"/>
                </w:rPr>
                <w:t>1</w:t>
              </w:r>
            </w:ins>
            <w:ins w:id="1744" w:author="Зайцев Павел Борисович" w:date="2019-06-18T11:1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45" w:author="Зайцев Павел Борисович" w:date="2019-06-18T11:12:00Z"/>
                <w:sz w:val="18"/>
                <w:szCs w:val="18"/>
              </w:rPr>
            </w:pPr>
            <w:ins w:id="1746" w:author="Зайцев Павел Борисович" w:date="2019-06-18T11:12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47" w:author="Зайцев Павел Борисович" w:date="2019-06-18T11:1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48" w:author="Зайцев Павел Борисович" w:date="2019-06-18T11:12:00Z"/>
                <w:sz w:val="18"/>
                <w:szCs w:val="18"/>
              </w:rPr>
            </w:pPr>
            <w:ins w:id="1749" w:author="Зайцев Павел Борисович" w:date="2019-06-18T11:36:00Z">
              <w:r>
                <w:rPr>
                  <w:sz w:val="18"/>
                  <w:szCs w:val="18"/>
                  <w:lang w:val="en-US"/>
                </w:rPr>
                <w:t>&gt;</w:t>
              </w:r>
            </w:ins>
            <w:ins w:id="1750" w:author="Зайцев Павел Борисович" w:date="2019-06-18T11:12:00Z">
              <w:r w:rsidRPr="00A1781D">
                <w:rPr>
                  <w:sz w:val="18"/>
                  <w:szCs w:val="18"/>
                </w:rPr>
                <w:t>=</w:t>
              </w:r>
            </w:ins>
            <w:ins w:id="1751" w:author="Зайцев Павел Борисович" w:date="2019-06-19T18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5E6AD5" w:rsidRDefault="001C0298" w:rsidP="003E4C92">
            <w:pPr>
              <w:rPr>
                <w:ins w:id="1752" w:author="Зайцев Павел Борисович" w:date="2019-06-18T11:12:00Z"/>
                <w:sz w:val="18"/>
                <w:szCs w:val="18"/>
                <w:lang w:val="en-US"/>
                <w:rPrChange w:id="1753" w:author="Зайцев Павел Борисович" w:date="2019-06-18T11:36:00Z">
                  <w:rPr>
                    <w:ins w:id="1754" w:author="Зайцев Павел Борисович" w:date="2019-06-18T11:12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55" w:author="Зайцев Павел Борисович" w:date="2019-06-18T11:12:00Z"/>
                <w:sz w:val="18"/>
                <w:szCs w:val="18"/>
              </w:rPr>
            </w:pPr>
            <w:ins w:id="1756" w:author="Зайцев Павел Борисович" w:date="2019-06-18T11:12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57" w:author="Зайцев Павел Борисович" w:date="2019-06-18T11:1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rPr>
                <w:ins w:id="1758" w:author="Зайцев Павел Борисович" w:date="2019-06-18T11:12:00Z"/>
                <w:sz w:val="18"/>
                <w:szCs w:val="18"/>
              </w:rPr>
            </w:pPr>
            <w:ins w:id="1759" w:author="Зайцев Павел Борисович" w:date="2019-06-18T11:36:00Z">
              <w:r>
                <w:rPr>
                  <w:sz w:val="18"/>
                  <w:szCs w:val="18"/>
                </w:rPr>
                <w:t>Показатель с</w:t>
              </w:r>
              <w:r w:rsidRPr="00A1781D">
                <w:rPr>
                  <w:sz w:val="18"/>
                  <w:szCs w:val="18"/>
                </w:rPr>
                <w:t>тр.</w:t>
              </w:r>
            </w:ins>
            <w:ins w:id="1760" w:author="Зайцев Павел Борисович" w:date="2019-06-18T11:37:00Z">
              <w:r>
                <w:rPr>
                  <w:sz w:val="18"/>
                  <w:szCs w:val="18"/>
                </w:rPr>
                <w:t>3410</w:t>
              </w:r>
            </w:ins>
            <w:ins w:id="1761" w:author="Зайцев Павел Борисович" w:date="2019-06-18T11:36:00Z">
              <w:r w:rsidRPr="00A1781D">
                <w:rPr>
                  <w:sz w:val="18"/>
                  <w:szCs w:val="18"/>
                </w:rPr>
                <w:t xml:space="preserve"> долж</w:t>
              </w:r>
            </w:ins>
            <w:ins w:id="1762" w:author="Зайцев Павел Борисович" w:date="2019-06-18T11:37:00Z">
              <w:r>
                <w:rPr>
                  <w:sz w:val="18"/>
                  <w:szCs w:val="18"/>
                </w:rPr>
                <w:t>ен</w:t>
              </w:r>
            </w:ins>
            <w:ins w:id="1763" w:author="Зайцев Павел Борисович" w:date="2019-06-18T11:36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ins w:id="1764" w:author="Зайцев Павел Борисович" w:date="2019-06-18T11:37:00Z">
              <w:r>
                <w:rPr>
                  <w:sz w:val="18"/>
                  <w:szCs w:val="18"/>
                </w:rPr>
                <w:t>отражаться в</w:t>
              </w:r>
            </w:ins>
            <w:ins w:id="1765" w:author="Зайцев Павел Борисович" w:date="2019-06-18T11:36:00Z">
              <w:r w:rsidRPr="00A1781D">
                <w:rPr>
                  <w:sz w:val="18"/>
                  <w:szCs w:val="18"/>
                </w:rPr>
                <w:t xml:space="preserve"> положительно</w:t>
              </w:r>
            </w:ins>
            <w:ins w:id="1766" w:author="Зайцев Павел Борисович" w:date="2019-06-18T11:37:00Z">
              <w:r>
                <w:rPr>
                  <w:sz w:val="18"/>
                  <w:szCs w:val="18"/>
                </w:rPr>
                <w:t>м</w:t>
              </w:r>
            </w:ins>
            <w:ins w:id="1767" w:author="Зайцев Павел Борисович" w:date="2019-06-18T11:36:00Z">
              <w:r w:rsidRPr="00A1781D">
                <w:rPr>
                  <w:sz w:val="18"/>
                  <w:szCs w:val="18"/>
                </w:rPr>
                <w:t xml:space="preserve"> значени</w:t>
              </w:r>
            </w:ins>
            <w:ins w:id="1768" w:author="Зайцев Павел Борисович" w:date="2019-06-18T11:37:00Z">
              <w:r>
                <w:rPr>
                  <w:sz w:val="18"/>
                  <w:szCs w:val="18"/>
                </w:rPr>
                <w:t>и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69" w:author="Зайцев Павел Борисович" w:date="2019-06-18T11:12:00Z"/>
                <w:sz w:val="18"/>
                <w:szCs w:val="18"/>
              </w:rPr>
            </w:pPr>
            <w:ins w:id="1770" w:author="Зайцев Павел Борисович" w:date="2019-06-18T11:12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ins w:id="1771" w:author="Зайцев Павел Борисович" w:date="2019-06-18T11:12:00Z"/>
                <w:sz w:val="18"/>
                <w:szCs w:val="18"/>
              </w:rPr>
            </w:pPr>
            <w:ins w:id="1772" w:author="Зайцев Павел Борисович" w:date="2019-06-18T11:12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5E6AD5">
        <w:trPr>
          <w:ins w:id="1773" w:author="Зайцев Павел Борисович" w:date="2019-06-18T11:3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74" w:author="Зайцев Павел Борисович" w:date="2019-06-18T11:37:00Z"/>
                <w:sz w:val="18"/>
                <w:szCs w:val="18"/>
              </w:rPr>
            </w:pPr>
            <w:ins w:id="1775" w:author="Зайцев Павел Борисович" w:date="2019-06-19T19:13:00Z">
              <w:r>
                <w:rPr>
                  <w:sz w:val="18"/>
                  <w:szCs w:val="18"/>
                </w:rPr>
                <w:t>37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76" w:author="Зайцев Павел Борисович" w:date="2019-06-18T11:37:00Z"/>
                <w:sz w:val="18"/>
                <w:szCs w:val="18"/>
              </w:rPr>
            </w:pPr>
            <w:ins w:id="1777" w:author="Зайцев Павел Борисович" w:date="2019-06-18T11:37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430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78" w:author="Зайцев Павел Борисович" w:date="2019-06-18T11:37:00Z"/>
                <w:sz w:val="18"/>
                <w:szCs w:val="18"/>
              </w:rPr>
            </w:pPr>
            <w:ins w:id="1779" w:author="Зайцев Павел Борисович" w:date="2019-06-18T11:3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80" w:author="Зайцев Павел Борисович" w:date="2019-06-18T11:3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DC1594" w:rsidRDefault="001C0298" w:rsidP="005E6AD5">
            <w:pPr>
              <w:jc w:val="center"/>
              <w:rPr>
                <w:ins w:id="1781" w:author="Зайцев Павел Борисович" w:date="2019-06-18T11:37:00Z"/>
                <w:sz w:val="18"/>
                <w:szCs w:val="18"/>
                <w:rPrChange w:id="1782" w:author="Зайцев Павел Борисович" w:date="2019-06-19T18:58:00Z">
                  <w:rPr>
                    <w:ins w:id="1783" w:author="Зайцев Павел Борисович" w:date="2019-06-18T11:37:00Z"/>
                    <w:sz w:val="18"/>
                    <w:szCs w:val="18"/>
                    <w:lang w:val="en-US"/>
                  </w:rPr>
                </w:rPrChange>
              </w:rPr>
            </w:pPr>
            <w:ins w:id="1784" w:author="Зайцев Павел Борисович" w:date="2019-06-18T11:37:00Z">
              <w:r>
                <w:rPr>
                  <w:sz w:val="18"/>
                  <w:szCs w:val="18"/>
                  <w:lang w:val="en-US"/>
                </w:rPr>
                <w:t>&gt;</w:t>
              </w:r>
              <w:r w:rsidRPr="005E6AD5">
                <w:rPr>
                  <w:sz w:val="18"/>
                  <w:szCs w:val="18"/>
                  <w:lang w:val="en-US"/>
                </w:rPr>
                <w:t>=</w:t>
              </w:r>
            </w:ins>
            <w:ins w:id="1785" w:author="Зайцев Павел Борисович" w:date="2019-06-19T18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915A8B" w:rsidRDefault="001C0298" w:rsidP="005E6AD5">
            <w:pPr>
              <w:rPr>
                <w:ins w:id="1786" w:author="Зайцев Павел Борисович" w:date="2019-06-18T11:37:00Z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87" w:author="Зайцев Павел Борисович" w:date="2019-06-18T11:37:00Z"/>
                <w:sz w:val="18"/>
                <w:szCs w:val="18"/>
              </w:rPr>
            </w:pPr>
            <w:ins w:id="1788" w:author="Зайцев Павел Борисович" w:date="2019-06-18T11:3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89" w:author="Зайцев Павел Борисович" w:date="2019-06-18T11:3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rPr>
                <w:ins w:id="1790" w:author="Зайцев Павел Борисович" w:date="2019-06-18T11:37:00Z"/>
                <w:sz w:val="18"/>
                <w:szCs w:val="18"/>
              </w:rPr>
            </w:pPr>
            <w:ins w:id="1791" w:author="Зайцев Павел Борисович" w:date="2019-06-18T11:37:00Z">
              <w:r>
                <w:rPr>
                  <w:sz w:val="18"/>
                  <w:szCs w:val="18"/>
                </w:rPr>
                <w:t>Показатель с</w:t>
              </w:r>
              <w:r w:rsidRPr="00A1781D">
                <w:rPr>
                  <w:sz w:val="18"/>
                  <w:szCs w:val="18"/>
                </w:rPr>
                <w:t>тр.</w:t>
              </w:r>
              <w:r>
                <w:rPr>
                  <w:sz w:val="18"/>
                  <w:szCs w:val="18"/>
                </w:rPr>
                <w:t>3430</w:t>
              </w:r>
              <w:r w:rsidRPr="00A1781D">
                <w:rPr>
                  <w:sz w:val="18"/>
                  <w:szCs w:val="18"/>
                </w:rPr>
                <w:t xml:space="preserve"> долж</w:t>
              </w:r>
              <w:r>
                <w:rPr>
                  <w:sz w:val="18"/>
                  <w:szCs w:val="18"/>
                </w:rPr>
                <w:t>ен</w:t>
              </w:r>
              <w:r w:rsidRPr="00A1781D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отражаться в</w:t>
              </w:r>
              <w:r w:rsidRPr="00A1781D">
                <w:rPr>
                  <w:sz w:val="18"/>
                  <w:szCs w:val="18"/>
                </w:rPr>
                <w:t xml:space="preserve"> положительно</w:t>
              </w:r>
              <w:r>
                <w:rPr>
                  <w:sz w:val="18"/>
                  <w:szCs w:val="18"/>
                </w:rPr>
                <w:t>м</w:t>
              </w:r>
              <w:r w:rsidRPr="00A1781D">
                <w:rPr>
                  <w:sz w:val="18"/>
                  <w:szCs w:val="18"/>
                </w:rPr>
                <w:t xml:space="preserve"> значени</w:t>
              </w:r>
              <w:r>
                <w:rPr>
                  <w:sz w:val="18"/>
                  <w:szCs w:val="18"/>
                </w:rPr>
                <w:t>и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92" w:author="Зайцев Павел Борисович" w:date="2019-06-18T11:37:00Z"/>
                <w:sz w:val="18"/>
                <w:szCs w:val="18"/>
              </w:rPr>
            </w:pPr>
            <w:ins w:id="1793" w:author="Зайцев Павел Борисович" w:date="2019-06-18T11:3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94" w:author="Зайцев Павел Борисович" w:date="2019-06-18T11:37:00Z"/>
                <w:sz w:val="18"/>
                <w:szCs w:val="18"/>
              </w:rPr>
            </w:pPr>
            <w:ins w:id="1795" w:author="Зайцев Павел Борисович" w:date="2019-06-18T11:3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5E6AD5">
        <w:trPr>
          <w:ins w:id="1796" w:author="Зайцев Павел Борисович" w:date="2019-06-18T11:3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97" w:author="Зайцев Павел Борисович" w:date="2019-06-18T11:37:00Z"/>
                <w:sz w:val="18"/>
                <w:szCs w:val="18"/>
              </w:rPr>
            </w:pPr>
            <w:ins w:id="1798" w:author="Зайцев Павел Борисович" w:date="2019-06-19T19:13:00Z">
              <w:r>
                <w:rPr>
                  <w:sz w:val="18"/>
                  <w:szCs w:val="18"/>
                </w:rPr>
                <w:t>38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799" w:author="Зайцев Павел Борисович" w:date="2019-06-18T11:37:00Z"/>
                <w:sz w:val="18"/>
                <w:szCs w:val="18"/>
              </w:rPr>
            </w:pPr>
            <w:ins w:id="1800" w:author="Зайцев Павел Борисович" w:date="2019-06-18T11:37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440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01" w:author="Зайцев Павел Борисович" w:date="2019-06-18T11:37:00Z"/>
                <w:sz w:val="18"/>
                <w:szCs w:val="18"/>
              </w:rPr>
            </w:pPr>
            <w:ins w:id="1802" w:author="Зайцев Павел Борисович" w:date="2019-06-18T11:3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03" w:author="Зайцев Павел Борисович" w:date="2019-06-18T11:3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DC1594" w:rsidRDefault="001C0298" w:rsidP="005E6AD5">
            <w:pPr>
              <w:jc w:val="center"/>
              <w:rPr>
                <w:ins w:id="1804" w:author="Зайцев Павел Борисович" w:date="2019-06-18T11:37:00Z"/>
                <w:sz w:val="18"/>
                <w:szCs w:val="18"/>
                <w:rPrChange w:id="1805" w:author="Зайцев Павел Борисович" w:date="2019-06-19T18:58:00Z">
                  <w:rPr>
                    <w:ins w:id="1806" w:author="Зайцев Павел Борисович" w:date="2019-06-18T11:37:00Z"/>
                    <w:sz w:val="18"/>
                    <w:szCs w:val="18"/>
                    <w:lang w:val="en-US"/>
                  </w:rPr>
                </w:rPrChange>
              </w:rPr>
            </w:pPr>
            <w:ins w:id="1807" w:author="Зайцев Павел Борисович" w:date="2019-06-18T11:37:00Z">
              <w:r>
                <w:rPr>
                  <w:sz w:val="18"/>
                  <w:szCs w:val="18"/>
                  <w:lang w:val="en-US"/>
                </w:rPr>
                <w:t>&gt;</w:t>
              </w:r>
              <w:r w:rsidRPr="005E6AD5">
                <w:rPr>
                  <w:sz w:val="18"/>
                  <w:szCs w:val="18"/>
                  <w:lang w:val="en-US"/>
                </w:rPr>
                <w:t>=</w:t>
              </w:r>
            </w:ins>
            <w:ins w:id="1808" w:author="Зайцев Павел Борисович" w:date="2019-06-19T18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915A8B" w:rsidRDefault="001C0298" w:rsidP="005E6AD5">
            <w:pPr>
              <w:rPr>
                <w:ins w:id="1809" w:author="Зайцев Павел Борисович" w:date="2019-06-18T11:37:00Z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10" w:author="Зайцев Павел Борисович" w:date="2019-06-18T11:37:00Z"/>
                <w:sz w:val="18"/>
                <w:szCs w:val="18"/>
              </w:rPr>
            </w:pPr>
            <w:ins w:id="1811" w:author="Зайцев Павел Борисович" w:date="2019-06-18T11:37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12" w:author="Зайцев Павел Борисович" w:date="2019-06-18T11:3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rPr>
                <w:ins w:id="1813" w:author="Зайцев Павел Борисович" w:date="2019-06-18T11:37:00Z"/>
                <w:sz w:val="18"/>
                <w:szCs w:val="18"/>
              </w:rPr>
            </w:pPr>
            <w:ins w:id="1814" w:author="Зайцев Павел Борисович" w:date="2019-06-18T11:37:00Z">
              <w:r>
                <w:rPr>
                  <w:sz w:val="18"/>
                  <w:szCs w:val="18"/>
                </w:rPr>
                <w:t>Показатель с</w:t>
              </w:r>
              <w:r w:rsidRPr="00A1781D">
                <w:rPr>
                  <w:sz w:val="18"/>
                  <w:szCs w:val="18"/>
                </w:rPr>
                <w:t>тр.</w:t>
              </w:r>
              <w:r>
                <w:rPr>
                  <w:sz w:val="18"/>
                  <w:szCs w:val="18"/>
                </w:rPr>
                <w:t>34</w:t>
              </w:r>
            </w:ins>
            <w:ins w:id="1815" w:author="Зайцев Павел Борисович" w:date="2019-06-18T11:38:00Z">
              <w:r>
                <w:rPr>
                  <w:sz w:val="18"/>
                  <w:szCs w:val="18"/>
                </w:rPr>
                <w:t>4</w:t>
              </w:r>
            </w:ins>
            <w:ins w:id="1816" w:author="Зайцев Павел Борисович" w:date="2019-06-18T11:37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долж</w:t>
              </w:r>
              <w:r>
                <w:rPr>
                  <w:sz w:val="18"/>
                  <w:szCs w:val="18"/>
                </w:rPr>
                <w:t>ен</w:t>
              </w:r>
              <w:r w:rsidRPr="00A1781D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отражаться в</w:t>
              </w:r>
              <w:r w:rsidRPr="00A1781D">
                <w:rPr>
                  <w:sz w:val="18"/>
                  <w:szCs w:val="18"/>
                </w:rPr>
                <w:t xml:space="preserve"> положительно</w:t>
              </w:r>
              <w:r>
                <w:rPr>
                  <w:sz w:val="18"/>
                  <w:szCs w:val="18"/>
                </w:rPr>
                <w:t>м</w:t>
              </w:r>
              <w:r w:rsidRPr="00A1781D">
                <w:rPr>
                  <w:sz w:val="18"/>
                  <w:szCs w:val="18"/>
                </w:rPr>
                <w:t xml:space="preserve"> значени</w:t>
              </w:r>
              <w:r>
                <w:rPr>
                  <w:sz w:val="18"/>
                  <w:szCs w:val="18"/>
                </w:rPr>
                <w:t>и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17" w:author="Зайцев Павел Борисович" w:date="2019-06-18T11:37:00Z"/>
                <w:sz w:val="18"/>
                <w:szCs w:val="18"/>
              </w:rPr>
            </w:pPr>
            <w:ins w:id="1818" w:author="Зайцев Павел Борисович" w:date="2019-06-18T11:3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19" w:author="Зайцев Павел Борисович" w:date="2019-06-18T11:37:00Z"/>
                <w:sz w:val="18"/>
                <w:szCs w:val="18"/>
              </w:rPr>
            </w:pPr>
            <w:ins w:id="1820" w:author="Зайцев Павел Борисович" w:date="2019-06-18T11:3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8A34AC">
        <w:trPr>
          <w:ins w:id="1821" w:author="Зайцев Павел Борисович" w:date="2019-06-18T11:16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22" w:author="Зайцев Павел Борисович" w:date="2019-06-18T11:16:00Z"/>
                <w:sz w:val="18"/>
                <w:szCs w:val="18"/>
              </w:rPr>
            </w:pPr>
            <w:ins w:id="1823" w:author="Зайцев Павел Борисович" w:date="2019-06-19T19:13:00Z">
              <w:r>
                <w:rPr>
                  <w:sz w:val="18"/>
                  <w:szCs w:val="18"/>
                </w:rPr>
                <w:t>39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24" w:author="Зайцев Павел Борисович" w:date="2019-06-18T11:16:00Z"/>
                <w:sz w:val="18"/>
                <w:szCs w:val="18"/>
              </w:rPr>
            </w:pPr>
            <w:ins w:id="1825" w:author="Зайцев Павел Борисович" w:date="2019-06-18T11:16:00Z">
              <w:r w:rsidRPr="00A1781D">
                <w:rPr>
                  <w:sz w:val="18"/>
                  <w:szCs w:val="18"/>
                </w:rPr>
                <w:t>3</w:t>
              </w:r>
            </w:ins>
            <w:ins w:id="1826" w:author="Зайцев Павел Борисович" w:date="2019-06-18T11:18:00Z">
              <w:r>
                <w:rPr>
                  <w:sz w:val="18"/>
                  <w:szCs w:val="18"/>
                </w:rPr>
                <w:t>60</w:t>
              </w:r>
            </w:ins>
            <w:ins w:id="1827" w:author="Зайцев Павел Борисович" w:date="2019-06-18T11:1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28" w:author="Зайцев Павел Борисович" w:date="2019-06-18T11:16:00Z"/>
                <w:sz w:val="18"/>
                <w:szCs w:val="18"/>
              </w:rPr>
            </w:pPr>
            <w:ins w:id="1829" w:author="Зайцев Павел Борисович" w:date="2019-06-18T11:16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30" w:author="Зайцев Павел Борисович" w:date="2019-06-18T11:16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31" w:author="Зайцев Павел Борисович" w:date="2019-06-18T11:16:00Z"/>
                <w:sz w:val="18"/>
                <w:szCs w:val="18"/>
              </w:rPr>
            </w:pPr>
            <w:ins w:id="1832" w:author="Зайцев Павел Борисович" w:date="2019-06-18T11:16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rPr>
                <w:ins w:id="1833" w:author="Зайцев Павел Борисович" w:date="2019-06-18T11:16:00Z"/>
                <w:sz w:val="18"/>
                <w:szCs w:val="18"/>
              </w:rPr>
            </w:pPr>
            <w:ins w:id="1834" w:author="Зайцев Павел Борисович" w:date="2019-06-18T11:18:00Z">
              <w:r>
                <w:rPr>
                  <w:sz w:val="18"/>
                  <w:szCs w:val="18"/>
                </w:rPr>
                <w:t>3800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35" w:author="Зайцев Павел Борисович" w:date="2019-06-18T11:16:00Z"/>
                <w:sz w:val="18"/>
                <w:szCs w:val="18"/>
              </w:rPr>
            </w:pPr>
            <w:ins w:id="1836" w:author="Зайцев Павел Борисович" w:date="2019-06-18T11:16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37" w:author="Зайцев Павел Борисович" w:date="2019-06-18T11:16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rPr>
                <w:ins w:id="1838" w:author="Зайцев Павел Борисович" w:date="2019-06-18T11:16:00Z"/>
                <w:sz w:val="18"/>
                <w:szCs w:val="18"/>
              </w:rPr>
            </w:pPr>
            <w:ins w:id="1839" w:author="Зайцев Павел Борисович" w:date="2019-06-18T11:16:00Z">
              <w:r w:rsidRPr="00A1781D">
                <w:rPr>
                  <w:sz w:val="18"/>
                  <w:szCs w:val="18"/>
                </w:rPr>
                <w:t>Стр.3</w:t>
              </w:r>
            </w:ins>
            <w:ins w:id="1840" w:author="Зайцев Павел Борисович" w:date="2019-06-18T11:18:00Z">
              <w:r>
                <w:rPr>
                  <w:sz w:val="18"/>
                  <w:szCs w:val="18"/>
                </w:rPr>
                <w:t>60</w:t>
              </w:r>
            </w:ins>
            <w:ins w:id="1841" w:author="Зайцев Павел Борисович" w:date="2019-06-18T11:16:00Z">
              <w:r w:rsidRPr="00A1781D"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</w:t>
              </w:r>
            </w:ins>
            <w:ins w:id="1842" w:author="Зайцев Павел Борисович" w:date="2019-06-18T11:19:00Z">
              <w:r>
                <w:rPr>
                  <w:sz w:val="18"/>
                  <w:szCs w:val="18"/>
                </w:rPr>
                <w:t xml:space="preserve">3800 </w:t>
              </w:r>
            </w:ins>
            <w:ins w:id="1843" w:author="Зайцев Павел Борисович" w:date="2019-06-18T11:16:00Z"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44" w:author="Зайцев Павел Борисович" w:date="2019-06-18T11:16:00Z"/>
                <w:sz w:val="18"/>
                <w:szCs w:val="18"/>
              </w:rPr>
            </w:pPr>
            <w:ins w:id="1845" w:author="Зайцев Павел Борисович" w:date="2019-06-18T11:16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46" w:author="Зайцев Павел Борисович" w:date="2019-06-18T11:16:00Z"/>
                <w:sz w:val="18"/>
                <w:szCs w:val="18"/>
              </w:rPr>
            </w:pPr>
            <w:ins w:id="1847" w:author="Зайцев Павел Борисович" w:date="2019-06-18T11:16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8A34AC">
        <w:trPr>
          <w:ins w:id="1848" w:author="Зайцев Павел Борисович" w:date="2019-06-18T11:19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49" w:author="Зайцев Павел Борисович" w:date="2019-06-18T11:19:00Z"/>
                <w:sz w:val="18"/>
                <w:szCs w:val="18"/>
              </w:rPr>
            </w:pPr>
            <w:ins w:id="1850" w:author="Зайцев Павел Борисович" w:date="2019-06-19T19:13:00Z">
              <w:r>
                <w:rPr>
                  <w:sz w:val="18"/>
                  <w:szCs w:val="18"/>
                </w:rPr>
                <w:t>40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51" w:author="Зайцев Павел Борисович" w:date="2019-06-18T11:19:00Z"/>
                <w:sz w:val="18"/>
                <w:szCs w:val="18"/>
              </w:rPr>
            </w:pPr>
            <w:ins w:id="1852" w:author="Зайцев Павел Борисович" w:date="2019-06-18T11:19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800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53" w:author="Зайцев Павел Борисович" w:date="2019-06-18T11:19:00Z"/>
                <w:sz w:val="18"/>
                <w:szCs w:val="18"/>
              </w:rPr>
            </w:pPr>
            <w:ins w:id="1854" w:author="Зайцев Павел Борисович" w:date="2019-06-18T11:19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55" w:author="Зайцев Павел Борисович" w:date="2019-06-18T11:19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56" w:author="Зайцев Павел Борисович" w:date="2019-06-18T11:19:00Z"/>
                <w:sz w:val="18"/>
                <w:szCs w:val="18"/>
              </w:rPr>
            </w:pPr>
            <w:ins w:id="1857" w:author="Зайцев Павел Борисович" w:date="2019-06-18T11:19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rPr>
                <w:ins w:id="1858" w:author="Зайцев Павел Борисович" w:date="2019-06-18T11:19:00Z"/>
                <w:sz w:val="18"/>
                <w:szCs w:val="18"/>
              </w:rPr>
            </w:pPr>
            <w:ins w:id="1859" w:author="Зайцев Павел Борисович" w:date="2019-06-18T11:19:00Z">
              <w:r>
                <w:rPr>
                  <w:sz w:val="18"/>
                  <w:szCs w:val="18"/>
                </w:rPr>
                <w:t>3810+3820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60" w:author="Зайцев Павел Борисович" w:date="2019-06-18T11:19:00Z"/>
                <w:sz w:val="18"/>
                <w:szCs w:val="18"/>
              </w:rPr>
            </w:pPr>
            <w:ins w:id="1861" w:author="Зайцев Павел Борисович" w:date="2019-06-18T11:19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62" w:author="Зайцев Павел Борисович" w:date="2019-06-18T11:19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rPr>
                <w:ins w:id="1863" w:author="Зайцев Павел Борисович" w:date="2019-06-18T11:19:00Z"/>
                <w:sz w:val="18"/>
                <w:szCs w:val="18"/>
              </w:rPr>
            </w:pPr>
            <w:ins w:id="1864" w:author="Зайцев Павел Борисович" w:date="2019-06-18T11:19:00Z">
              <w:r w:rsidRPr="00A1781D">
                <w:rPr>
                  <w:sz w:val="18"/>
                  <w:szCs w:val="18"/>
                </w:rPr>
                <w:t>Стр.3</w:t>
              </w:r>
              <w:r>
                <w:rPr>
                  <w:sz w:val="18"/>
                  <w:szCs w:val="18"/>
                </w:rPr>
                <w:t>80</w:t>
              </w:r>
              <w:r w:rsidRPr="00A1781D"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</w:t>
              </w:r>
              <w:r>
                <w:rPr>
                  <w:sz w:val="18"/>
                  <w:szCs w:val="18"/>
                </w:rPr>
                <w:t>3810 +</w:t>
              </w:r>
              <w:r w:rsidRPr="00A1781D">
                <w:rPr>
                  <w:sz w:val="18"/>
                  <w:szCs w:val="18"/>
                </w:rPr>
                <w:t xml:space="preserve"> Стр.</w:t>
              </w:r>
              <w:r>
                <w:rPr>
                  <w:sz w:val="18"/>
                  <w:szCs w:val="18"/>
                </w:rPr>
                <w:t xml:space="preserve">3820 </w:t>
              </w:r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65" w:author="Зайцев Павел Борисович" w:date="2019-06-18T11:19:00Z"/>
                <w:sz w:val="18"/>
                <w:szCs w:val="18"/>
              </w:rPr>
            </w:pPr>
            <w:ins w:id="1866" w:author="Зайцев Павел Борисович" w:date="2019-06-18T11:19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ins w:id="1867" w:author="Зайцев Павел Борисович" w:date="2019-06-18T11:19:00Z"/>
                <w:sz w:val="18"/>
                <w:szCs w:val="18"/>
              </w:rPr>
            </w:pPr>
            <w:ins w:id="1868" w:author="Зайцев Павел Борисович" w:date="2019-06-18T11:19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5E6AD5">
        <w:trPr>
          <w:ins w:id="1869" w:author="Зайцев Павел Борисович" w:date="2019-06-18T11:38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70" w:author="Зайцев Павел Борисович" w:date="2019-06-18T11:38:00Z"/>
                <w:sz w:val="18"/>
                <w:szCs w:val="18"/>
              </w:rPr>
            </w:pPr>
            <w:ins w:id="1871" w:author="Зайцев Павел Борисович" w:date="2019-06-19T19:13:00Z">
              <w:r>
                <w:rPr>
                  <w:sz w:val="18"/>
                  <w:szCs w:val="18"/>
                </w:rPr>
                <w:t>41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72" w:author="Зайцев Павел Борисович" w:date="2019-06-18T11:38:00Z"/>
                <w:sz w:val="18"/>
                <w:szCs w:val="18"/>
              </w:rPr>
            </w:pPr>
            <w:ins w:id="1873" w:author="Зайцев Павел Борисович" w:date="2019-06-18T11:38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810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74" w:author="Зайцев Павел Борисович" w:date="2019-06-18T11:38:00Z"/>
                <w:sz w:val="18"/>
                <w:szCs w:val="18"/>
              </w:rPr>
            </w:pPr>
            <w:ins w:id="1875" w:author="Зайцев Павел Борисович" w:date="2019-06-18T11:38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76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5E6AD5" w:rsidRDefault="001C0298" w:rsidP="005E6AD5">
            <w:pPr>
              <w:jc w:val="center"/>
              <w:rPr>
                <w:ins w:id="1877" w:author="Зайцев Павел Борисович" w:date="2019-06-18T11:38:00Z"/>
                <w:sz w:val="18"/>
                <w:szCs w:val="18"/>
              </w:rPr>
            </w:pPr>
            <w:ins w:id="1878" w:author="Зайцев Павел Борисович" w:date="2019-06-18T11:38:00Z">
              <w:r w:rsidRPr="005E6AD5">
                <w:rPr>
                  <w:sz w:val="18"/>
                  <w:szCs w:val="18"/>
                </w:rPr>
                <w:t>=</w:t>
              </w:r>
            </w:ins>
            <w:ins w:id="1879" w:author="Зайцев Павел Борисович" w:date="2019-06-19T18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5E6AD5" w:rsidRDefault="001C0298" w:rsidP="005E6AD5">
            <w:pPr>
              <w:rPr>
                <w:ins w:id="1880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81" w:author="Зайцев Павел Борисович" w:date="2019-06-18T11:38:00Z"/>
                <w:sz w:val="18"/>
                <w:szCs w:val="18"/>
              </w:rPr>
            </w:pPr>
            <w:ins w:id="1882" w:author="Зайцев Павел Борисович" w:date="2019-06-18T11:38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83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rPr>
                <w:ins w:id="1884" w:author="Зайцев Павел Борисович" w:date="2019-06-18T11:38:00Z"/>
                <w:sz w:val="18"/>
                <w:szCs w:val="18"/>
              </w:rPr>
            </w:pPr>
            <w:ins w:id="1885" w:author="Зайцев Павел Борисович" w:date="2019-06-18T11:38:00Z">
              <w:r>
                <w:rPr>
                  <w:sz w:val="18"/>
                  <w:szCs w:val="18"/>
                </w:rPr>
                <w:t>Показатель с</w:t>
              </w:r>
              <w:r w:rsidRPr="00A1781D">
                <w:rPr>
                  <w:sz w:val="18"/>
                  <w:szCs w:val="18"/>
                </w:rPr>
                <w:t>тр.</w:t>
              </w:r>
              <w:r>
                <w:rPr>
                  <w:sz w:val="18"/>
                  <w:szCs w:val="18"/>
                </w:rPr>
                <w:t>3810</w:t>
              </w:r>
              <w:r w:rsidRPr="00A1781D">
                <w:rPr>
                  <w:sz w:val="18"/>
                  <w:szCs w:val="18"/>
                </w:rPr>
                <w:t xml:space="preserve"> долж</w:t>
              </w:r>
              <w:r>
                <w:rPr>
                  <w:sz w:val="18"/>
                  <w:szCs w:val="18"/>
                </w:rPr>
                <w:t>ен</w:t>
              </w:r>
              <w:r w:rsidRPr="00A1781D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отражаться в</w:t>
              </w:r>
              <w:r w:rsidRPr="00A1781D">
                <w:rPr>
                  <w:sz w:val="18"/>
                  <w:szCs w:val="18"/>
                </w:rPr>
                <w:t xml:space="preserve"> положительно</w:t>
              </w:r>
              <w:r>
                <w:rPr>
                  <w:sz w:val="18"/>
                  <w:szCs w:val="18"/>
                </w:rPr>
                <w:t>м</w:t>
              </w:r>
              <w:r w:rsidRPr="00A1781D">
                <w:rPr>
                  <w:sz w:val="18"/>
                  <w:szCs w:val="18"/>
                </w:rPr>
                <w:t xml:space="preserve"> значени</w:t>
              </w:r>
              <w:r>
                <w:rPr>
                  <w:sz w:val="18"/>
                  <w:szCs w:val="18"/>
                </w:rPr>
                <w:t>и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86" w:author="Зайцев Павел Борисович" w:date="2019-06-18T11:38:00Z"/>
                <w:sz w:val="18"/>
                <w:szCs w:val="18"/>
              </w:rPr>
            </w:pPr>
            <w:ins w:id="1887" w:author="Зайцев Павел Борисович" w:date="2019-06-18T11:38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88" w:author="Зайцев Павел Борисович" w:date="2019-06-18T11:38:00Z"/>
                <w:sz w:val="18"/>
                <w:szCs w:val="18"/>
              </w:rPr>
            </w:pPr>
            <w:ins w:id="1889" w:author="Зайцев Павел Борисович" w:date="2019-06-18T11:38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5E6AD5">
        <w:trPr>
          <w:ins w:id="1890" w:author="Зайцев Павел Борисович" w:date="2019-06-18T11:38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91" w:author="Зайцев Павел Борисович" w:date="2019-06-18T11:38:00Z"/>
                <w:sz w:val="18"/>
                <w:szCs w:val="18"/>
              </w:rPr>
            </w:pPr>
            <w:ins w:id="1892" w:author="Зайцев Павел Борисович" w:date="2019-06-19T19:13:00Z">
              <w:r>
                <w:rPr>
                  <w:sz w:val="18"/>
                  <w:szCs w:val="18"/>
                </w:rPr>
                <w:lastRenderedPageBreak/>
                <w:t>42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93" w:author="Зайцев Павел Борисович" w:date="2019-06-18T11:38:00Z"/>
                <w:sz w:val="18"/>
                <w:szCs w:val="18"/>
              </w:rPr>
            </w:pPr>
            <w:ins w:id="1894" w:author="Зайцев Павел Борисович" w:date="2019-06-18T11:38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820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95" w:author="Зайцев Павел Борисович" w:date="2019-06-18T11:38:00Z"/>
                <w:sz w:val="18"/>
                <w:szCs w:val="18"/>
              </w:rPr>
            </w:pPr>
            <w:ins w:id="1896" w:author="Зайцев Павел Борисович" w:date="2019-06-18T11:38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897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5E6AD5" w:rsidRDefault="001C0298" w:rsidP="005E6AD5">
            <w:pPr>
              <w:jc w:val="center"/>
              <w:rPr>
                <w:ins w:id="1898" w:author="Зайцев Павел Борисович" w:date="2019-06-18T11:38:00Z"/>
                <w:sz w:val="18"/>
                <w:szCs w:val="18"/>
              </w:rPr>
            </w:pPr>
            <w:ins w:id="1899" w:author="Зайцев Павел Борисович" w:date="2019-06-18T11:38:00Z">
              <w:r w:rsidRPr="005E6AD5">
                <w:rPr>
                  <w:sz w:val="18"/>
                  <w:szCs w:val="18"/>
                </w:rPr>
                <w:t>=</w:t>
              </w:r>
            </w:ins>
            <w:ins w:id="1900" w:author="Зайцев Павел Борисович" w:date="2019-06-19T18:58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5E6AD5" w:rsidRDefault="001C0298" w:rsidP="005E6AD5">
            <w:pPr>
              <w:rPr>
                <w:ins w:id="1901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902" w:author="Зайцев Павел Борисович" w:date="2019-06-18T11:38:00Z"/>
                <w:sz w:val="18"/>
                <w:szCs w:val="18"/>
              </w:rPr>
            </w:pPr>
            <w:ins w:id="1903" w:author="Зайцев Павел Борисович" w:date="2019-06-18T11:38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904" w:author="Зайцев Павел Борисович" w:date="2019-06-18T11:38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rPr>
                <w:ins w:id="1905" w:author="Зайцев Павел Борисович" w:date="2019-06-18T11:38:00Z"/>
                <w:sz w:val="18"/>
                <w:szCs w:val="18"/>
              </w:rPr>
            </w:pPr>
            <w:ins w:id="1906" w:author="Зайцев Павел Борисович" w:date="2019-06-18T11:38:00Z">
              <w:r>
                <w:rPr>
                  <w:sz w:val="18"/>
                  <w:szCs w:val="18"/>
                </w:rPr>
                <w:t>Показатель с</w:t>
              </w:r>
              <w:r w:rsidRPr="00A1781D">
                <w:rPr>
                  <w:sz w:val="18"/>
                  <w:szCs w:val="18"/>
                </w:rPr>
                <w:t>тр.</w:t>
              </w:r>
              <w:r>
                <w:rPr>
                  <w:sz w:val="18"/>
                  <w:szCs w:val="18"/>
                </w:rPr>
                <w:t>3820</w:t>
              </w:r>
              <w:r w:rsidRPr="00A1781D">
                <w:rPr>
                  <w:sz w:val="18"/>
                  <w:szCs w:val="18"/>
                </w:rPr>
                <w:t xml:space="preserve"> долж</w:t>
              </w:r>
              <w:r>
                <w:rPr>
                  <w:sz w:val="18"/>
                  <w:szCs w:val="18"/>
                </w:rPr>
                <w:t>ен</w:t>
              </w:r>
              <w:r w:rsidRPr="00A1781D">
                <w:rPr>
                  <w:sz w:val="18"/>
                  <w:szCs w:val="18"/>
                </w:rPr>
                <w:t xml:space="preserve"> </w:t>
              </w:r>
              <w:r>
                <w:rPr>
                  <w:sz w:val="18"/>
                  <w:szCs w:val="18"/>
                </w:rPr>
                <w:t>отражаться в</w:t>
              </w:r>
              <w:r w:rsidRPr="00A1781D">
                <w:rPr>
                  <w:sz w:val="18"/>
                  <w:szCs w:val="18"/>
                </w:rPr>
                <w:t xml:space="preserve"> положительно</w:t>
              </w:r>
              <w:r>
                <w:rPr>
                  <w:sz w:val="18"/>
                  <w:szCs w:val="18"/>
                </w:rPr>
                <w:t>м</w:t>
              </w:r>
              <w:r w:rsidRPr="00A1781D">
                <w:rPr>
                  <w:sz w:val="18"/>
                  <w:szCs w:val="18"/>
                </w:rPr>
                <w:t xml:space="preserve"> значени</w:t>
              </w:r>
              <w:r>
                <w:rPr>
                  <w:sz w:val="18"/>
                  <w:szCs w:val="18"/>
                </w:rPr>
                <w:t>и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907" w:author="Зайцев Павел Борисович" w:date="2019-06-18T11:38:00Z"/>
                <w:sz w:val="18"/>
                <w:szCs w:val="18"/>
              </w:rPr>
            </w:pPr>
            <w:ins w:id="1908" w:author="Зайцев Павел Борисович" w:date="2019-06-18T11:38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5E6AD5">
            <w:pPr>
              <w:jc w:val="center"/>
              <w:rPr>
                <w:ins w:id="1909" w:author="Зайцев Павел Борисович" w:date="2019-06-18T11:38:00Z"/>
                <w:sz w:val="18"/>
                <w:szCs w:val="18"/>
              </w:rPr>
            </w:pPr>
            <w:ins w:id="1910" w:author="Зайцев Павел Борисович" w:date="2019-06-18T11:38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3E4C92">
            <w:pPr>
              <w:jc w:val="center"/>
              <w:rPr>
                <w:sz w:val="18"/>
                <w:szCs w:val="18"/>
              </w:rPr>
            </w:pPr>
            <w:ins w:id="1911" w:author="Зайцев Павел Борисович" w:date="2019-06-19T19:13:00Z">
              <w:r>
                <w:rPr>
                  <w:sz w:val="18"/>
                  <w:szCs w:val="18"/>
                </w:rPr>
                <w:t>43</w:t>
              </w:r>
            </w:ins>
            <w:del w:id="1912" w:author="Зайцев Павел Борисович" w:date="2019-06-18T11:03:00Z">
              <w:r w:rsidRPr="00A1781D" w:rsidDel="00CD5B9A">
                <w:rPr>
                  <w:sz w:val="18"/>
                  <w:szCs w:val="18"/>
                </w:rPr>
                <w:delText>26.1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8A34AC">
            <w:pPr>
              <w:jc w:val="center"/>
              <w:rPr>
                <w:sz w:val="18"/>
                <w:szCs w:val="18"/>
              </w:rPr>
            </w:pPr>
            <w:del w:id="1913" w:author="Зайцев Павел Борисович" w:date="2019-06-18T11:16:00Z">
              <w:r w:rsidRPr="00A1781D" w:rsidDel="008A34AC">
                <w:rPr>
                  <w:sz w:val="18"/>
                  <w:szCs w:val="18"/>
                </w:rPr>
                <w:delText>360</w:delText>
              </w:r>
            </w:del>
            <w:ins w:id="1914" w:author="Зайцев Павел Борисович" w:date="2019-06-18T11:16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90</w:t>
              </w:r>
              <w:r w:rsidRPr="00A1781D"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BC66C2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Показатели по </w:t>
            </w:r>
            <w:del w:id="1915" w:author="Зайцев Павел Борисович" w:date="2019-06-18T13:43:00Z">
              <w:r w:rsidRPr="00A1781D" w:rsidDel="00BC66C2">
                <w:rPr>
                  <w:sz w:val="18"/>
                  <w:szCs w:val="18"/>
                </w:rPr>
                <w:delText xml:space="preserve">строкам </w:delText>
              </w:r>
            </w:del>
            <w:ins w:id="1916" w:author="Зайцев Павел Борисович" w:date="2019-06-18T13:43:00Z">
              <w:r w:rsidRPr="00A1781D">
                <w:rPr>
                  <w:sz w:val="18"/>
                  <w:szCs w:val="18"/>
                </w:rPr>
                <w:t>строк</w:t>
              </w:r>
              <w:r>
                <w:rPr>
                  <w:sz w:val="18"/>
                  <w:szCs w:val="18"/>
                </w:rPr>
                <w:t>е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del w:id="1917" w:author="Зайцев Павел Борисович" w:date="2019-06-18T11:16:00Z">
              <w:r w:rsidRPr="00A1781D" w:rsidDel="008A34AC">
                <w:rPr>
                  <w:sz w:val="18"/>
                  <w:szCs w:val="18"/>
                </w:rPr>
                <w:delText xml:space="preserve">360 </w:delText>
              </w:r>
            </w:del>
            <w:ins w:id="1918" w:author="Зайцев Павел Борисович" w:date="2019-06-18T11:16:00Z">
              <w:r w:rsidRPr="00A1781D">
                <w:rPr>
                  <w:sz w:val="18"/>
                  <w:szCs w:val="18"/>
                </w:rPr>
                <w:t>3</w:t>
              </w:r>
              <w:r>
                <w:rPr>
                  <w:sz w:val="18"/>
                  <w:szCs w:val="18"/>
                </w:rPr>
                <w:t>90</w:t>
              </w:r>
              <w:r w:rsidRPr="00A1781D">
                <w:rPr>
                  <w:sz w:val="18"/>
                  <w:szCs w:val="18"/>
                </w:rPr>
                <w:t xml:space="preserve">0 </w:t>
              </w:r>
            </w:ins>
            <w:del w:id="1919" w:author="Зайцев Павел Борисович" w:date="2019-06-18T13:43:00Z">
              <w:r w:rsidRPr="00A1781D" w:rsidDel="00BC66C2">
                <w:rPr>
                  <w:sz w:val="18"/>
                  <w:szCs w:val="18"/>
                </w:rPr>
                <w:delText>недопустимы</w:delText>
              </w:r>
            </w:del>
            <w:ins w:id="1920" w:author="Зайцев Павел Борисович" w:date="2019-06-18T13:43:00Z">
              <w:r>
                <w:rPr>
                  <w:sz w:val="18"/>
                  <w:szCs w:val="18"/>
                </w:rPr>
                <w:t>требуют согласования с Минфином России (необходимы пояснения)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del w:id="1921" w:author="Зайцев Павел Борисович" w:date="2019-06-18T13:42:00Z">
              <w:r w:rsidDel="00BC66C2">
                <w:rPr>
                  <w:sz w:val="18"/>
                  <w:szCs w:val="18"/>
                </w:rPr>
                <w:delText>Б</w:delText>
              </w:r>
            </w:del>
            <w:proofErr w:type="gramStart"/>
            <w:ins w:id="1922" w:author="Зайцев Павел Борисович" w:date="2019-06-18T13:42:00Z">
              <w:r>
                <w:rPr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23" w:author="Зайцев Павел Борисович" w:date="2019-06-19T19:13:00Z">
              <w:r>
                <w:rPr>
                  <w:sz w:val="18"/>
                  <w:szCs w:val="18"/>
                </w:rPr>
                <w:t>44</w:t>
              </w:r>
            </w:ins>
            <w:del w:id="1924" w:author="Зайцев Павел Борисович" w:date="2019-06-18T11:34:00Z">
              <w:r w:rsidRPr="00A1781D" w:rsidDel="005E6AD5">
                <w:rPr>
                  <w:sz w:val="18"/>
                  <w:szCs w:val="18"/>
                </w:rPr>
                <w:delText>27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400</w:t>
            </w:r>
            <w:ins w:id="1925" w:author="Зайцев Павел Борисович" w:date="2019-06-18T11:4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  <w:ins w:id="1926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-410</w:t>
            </w:r>
            <w:ins w:id="1927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-46</w:t>
            </w:r>
            <w:ins w:id="1928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Стр.400</w:t>
            </w:r>
            <w:ins w:id="1929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тр.500</w:t>
            </w:r>
            <w:ins w:id="1930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Стр.410</w:t>
            </w:r>
            <w:ins w:id="1931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-Стр.460</w:t>
            </w:r>
            <w:ins w:id="1932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33" w:author="Зайцев Павел Борисович" w:date="2019-06-19T19:13:00Z">
              <w:r>
                <w:rPr>
                  <w:sz w:val="18"/>
                  <w:szCs w:val="18"/>
                </w:rPr>
                <w:t>45</w:t>
              </w:r>
            </w:ins>
            <w:del w:id="1934" w:author="Зайцев Павел Борисович" w:date="2019-06-18T13:49:00Z">
              <w:r w:rsidRPr="00A1781D" w:rsidDel="00BC66C2">
                <w:rPr>
                  <w:sz w:val="18"/>
                  <w:szCs w:val="18"/>
                </w:rPr>
                <w:delText>28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400</w:t>
            </w:r>
            <w:ins w:id="1935" w:author="Зайцев Павел Борисович" w:date="2019-06-18T13:4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– (010</w:t>
            </w:r>
            <w:ins w:id="1936" w:author="Зайцев Павел Борисович" w:date="2019-06-18T13:4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– 210</w:t>
            </w:r>
            <w:ins w:id="1937" w:author="Зайцев Павел Борисович" w:date="2019-06-18T13:48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Чистое поступление средств не равно чистому изменению остатков средств на счетах –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38" w:author="Зайцев Павел Борисович" w:date="2019-06-19T19:13:00Z">
              <w:r>
                <w:rPr>
                  <w:sz w:val="18"/>
                  <w:szCs w:val="18"/>
                </w:rPr>
                <w:t>46</w:t>
              </w:r>
            </w:ins>
            <w:del w:id="1939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29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410</w:t>
            </w:r>
            <w:ins w:id="1940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420</w:t>
            </w:r>
            <w:ins w:id="1941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+430</w:t>
            </w:r>
            <w:ins w:id="1942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+440</w:t>
            </w:r>
            <w:ins w:id="1943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+450</w:t>
            </w:r>
            <w:ins w:id="1944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Стр.410</w:t>
            </w:r>
            <w:ins w:id="1945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тр.420</w:t>
            </w:r>
            <w:ins w:id="1946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Стр.430</w:t>
            </w:r>
            <w:ins w:id="1947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+Стр.440</w:t>
            </w:r>
            <w:ins w:id="1948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+Стр.450</w:t>
            </w:r>
            <w:ins w:id="1949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50" w:author="Зайцев Павел Борисович" w:date="2019-06-19T19:13:00Z">
              <w:r>
                <w:rPr>
                  <w:sz w:val="18"/>
                  <w:szCs w:val="18"/>
                </w:rPr>
                <w:t>47</w:t>
              </w:r>
            </w:ins>
            <w:del w:id="1951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420</w:t>
            </w:r>
            <w:ins w:id="1952" w:author="Зайцев Павел Борисович" w:date="2019-06-18T13:4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421</w:t>
            </w:r>
            <w:ins w:id="1953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+422</w:t>
            </w:r>
            <w:ins w:id="1954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Стр.420</w:t>
            </w:r>
            <w:ins w:id="1955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тр.421</w:t>
            </w:r>
            <w:ins w:id="1956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Стр.422</w:t>
            </w:r>
            <w:ins w:id="1957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58" w:author="Зайцев Павел Борисович" w:date="2019-06-19T19:13:00Z">
              <w:r>
                <w:rPr>
                  <w:sz w:val="18"/>
                  <w:szCs w:val="18"/>
                </w:rPr>
                <w:t>48</w:t>
              </w:r>
            </w:ins>
            <w:del w:id="1959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430</w:t>
            </w:r>
            <w:ins w:id="1960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431</w:t>
            </w:r>
            <w:ins w:id="1961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+432</w:t>
            </w:r>
            <w:ins w:id="1962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Стр.430</w:t>
            </w:r>
            <w:ins w:id="1963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тр.431</w:t>
            </w:r>
            <w:ins w:id="1964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Стр.432</w:t>
            </w:r>
            <w:ins w:id="1965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66" w:author="Зайцев Павел Борисович" w:date="2019-06-19T19:13:00Z">
              <w:r>
                <w:rPr>
                  <w:sz w:val="18"/>
                  <w:szCs w:val="18"/>
                </w:rPr>
                <w:t>49</w:t>
              </w:r>
            </w:ins>
            <w:del w:id="1967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32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440</w:t>
            </w:r>
            <w:ins w:id="1968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441</w:t>
            </w:r>
            <w:ins w:id="1969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+442</w:t>
            </w:r>
            <w:ins w:id="1970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Стр.440</w:t>
            </w:r>
            <w:ins w:id="1971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тр.441</w:t>
            </w:r>
            <w:ins w:id="1972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Стр.442</w:t>
            </w:r>
            <w:ins w:id="1973" w:author="Зайцев Павел Борисович" w:date="2019-06-18T13:5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74" w:author="Зайцев Павел Борисович" w:date="2019-06-19T19:13:00Z">
              <w:r>
                <w:rPr>
                  <w:sz w:val="18"/>
                  <w:szCs w:val="18"/>
                </w:rPr>
                <w:t>50</w:t>
              </w:r>
            </w:ins>
            <w:del w:id="1975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  <w:ins w:id="1976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451</w:t>
            </w:r>
            <w:ins w:id="1977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+542</w:t>
            </w:r>
            <w:ins w:id="1978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Стр.450</w:t>
            </w:r>
            <w:ins w:id="1979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тр.451</w:t>
            </w:r>
            <w:ins w:id="1980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Стр.452</w:t>
            </w:r>
            <w:ins w:id="1981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82" w:author="Зайцев Павел Борисович" w:date="2019-06-19T19:13:00Z">
              <w:r>
                <w:rPr>
                  <w:sz w:val="18"/>
                  <w:szCs w:val="18"/>
                </w:rPr>
                <w:t>51</w:t>
              </w:r>
            </w:ins>
            <w:del w:id="1983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460</w:t>
            </w:r>
            <w:ins w:id="1984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461</w:t>
            </w:r>
            <w:ins w:id="1985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+462</w:t>
            </w:r>
            <w:ins w:id="1986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+463</w:t>
            </w:r>
            <w:ins w:id="1987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+464</w:t>
            </w:r>
            <w:ins w:id="1988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Стр.460</w:t>
            </w:r>
            <w:ins w:id="1989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тр.461</w:t>
            </w:r>
            <w:ins w:id="1990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Стр.462</w:t>
            </w:r>
            <w:ins w:id="1991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 463</w:t>
            </w:r>
            <w:ins w:id="1992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+Стр.464</w:t>
            </w:r>
            <w:ins w:id="1993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1994" w:author="Зайцев Павел Борисович" w:date="2019-06-19T19:13:00Z">
              <w:r>
                <w:rPr>
                  <w:sz w:val="18"/>
                  <w:szCs w:val="18"/>
                </w:rPr>
                <w:t>52</w:t>
              </w:r>
            </w:ins>
            <w:del w:id="1995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500</w:t>
            </w:r>
            <w:ins w:id="1996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501</w:t>
            </w:r>
            <w:ins w:id="1997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+502</w:t>
            </w:r>
            <w:ins w:id="1998" w:author="Зайцев Павел Борисович" w:date="2019-06-18T13:5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+503</w:t>
            </w:r>
            <w:ins w:id="1999" w:author="Зайцев Павел Борисович" w:date="2019-06-18T13:52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Стр.500</w:t>
            </w:r>
            <w:ins w:id="2000" w:author="Зайцев Павел Борисович" w:date="2019-06-18T13:52:00Z">
              <w:r>
                <w:rPr>
                  <w:sz w:val="18"/>
                  <w:szCs w:val="18"/>
                </w:rPr>
                <w:t>0</w:t>
              </w:r>
            </w:ins>
            <w:proofErr w:type="gramStart"/>
            <w:r w:rsidRPr="00A1781D">
              <w:rPr>
                <w:sz w:val="18"/>
                <w:szCs w:val="18"/>
              </w:rPr>
              <w:t xml:space="preserve"> &lt;&gt; С</w:t>
            </w:r>
            <w:proofErr w:type="gramEnd"/>
            <w:r w:rsidRPr="00A1781D">
              <w:rPr>
                <w:sz w:val="18"/>
                <w:szCs w:val="18"/>
              </w:rPr>
              <w:t>тр.501</w:t>
            </w:r>
            <w:ins w:id="2001" w:author="Зайцев Павел Борисович" w:date="2019-06-18T13:5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Стр.502</w:t>
            </w:r>
            <w:ins w:id="2002" w:author="Зайцев Павел Борисович" w:date="2019-06-18T13:5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+Стр.503</w:t>
            </w:r>
            <w:ins w:id="2003" w:author="Зайцев Павел Борисович" w:date="2019-06-18T13:52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04" w:author="Зайцев Павел Борисович" w:date="2019-06-19T19:13:00Z">
              <w:r>
                <w:rPr>
                  <w:sz w:val="18"/>
                  <w:szCs w:val="18"/>
                </w:rPr>
                <w:t>53</w:t>
              </w:r>
            </w:ins>
            <w:del w:id="2005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36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421</w:t>
            </w:r>
            <w:ins w:id="2006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Стр.421</w:t>
            </w:r>
            <w:ins w:id="2007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08" w:author="Зайцев Павел Борисович" w:date="2019-06-19T19:13:00Z">
              <w:r>
                <w:rPr>
                  <w:sz w:val="18"/>
                  <w:szCs w:val="18"/>
                </w:rPr>
                <w:t>54</w:t>
              </w:r>
            </w:ins>
            <w:del w:id="2009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431</w:t>
            </w:r>
            <w:ins w:id="2010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Стр.431</w:t>
            </w:r>
            <w:ins w:id="2011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12" w:author="Зайцев Павел Борисович" w:date="2019-06-19T19:13:00Z">
              <w:r>
                <w:rPr>
                  <w:sz w:val="18"/>
                  <w:szCs w:val="18"/>
                </w:rPr>
                <w:t>55</w:t>
              </w:r>
            </w:ins>
            <w:del w:id="2013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441</w:t>
            </w:r>
            <w:ins w:id="2014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Стр.441</w:t>
            </w:r>
            <w:ins w:id="2015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16" w:author="Зайцев Павел Борисович" w:date="2019-06-19T19:13:00Z">
              <w:r>
                <w:rPr>
                  <w:sz w:val="18"/>
                  <w:szCs w:val="18"/>
                </w:rPr>
                <w:t>56</w:t>
              </w:r>
            </w:ins>
            <w:del w:id="2017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39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451</w:t>
            </w:r>
            <w:ins w:id="2018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 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Стр.451</w:t>
            </w:r>
            <w:ins w:id="2019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20" w:author="Зайцев Павел Борисович" w:date="2019-06-19T19:13:00Z">
              <w:r>
                <w:rPr>
                  <w:sz w:val="18"/>
                  <w:szCs w:val="18"/>
                </w:rPr>
                <w:t>57</w:t>
              </w:r>
            </w:ins>
            <w:del w:id="2021" w:author="Зайцев Павел Борисович" w:date="2019-06-18T13:56:00Z">
              <w:r w:rsidRPr="00A1781D" w:rsidDel="00DB06A9">
                <w:rPr>
                  <w:sz w:val="18"/>
                  <w:szCs w:val="18"/>
                </w:rPr>
                <w:delText>40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sz w:val="18"/>
                <w:szCs w:val="18"/>
              </w:rPr>
            </w:pPr>
            <w:del w:id="2022" w:author="Зайцев Павел Борисович" w:date="2019-06-18T13:53:00Z">
              <w:r w:rsidRPr="00A1781D" w:rsidDel="00DB06A9">
                <w:rPr>
                  <w:sz w:val="18"/>
                  <w:szCs w:val="18"/>
                </w:rPr>
                <w:delText>461</w:delText>
              </w:r>
            </w:del>
            <w:ins w:id="2023" w:author="Зайцев Павел Борисович" w:date="2019-06-18T13:53:00Z">
              <w:r w:rsidRPr="00A1781D">
                <w:rPr>
                  <w:sz w:val="18"/>
                  <w:szCs w:val="18"/>
                </w:rPr>
                <w:t>46</w:t>
              </w:r>
              <w:r>
                <w:rPr>
                  <w:sz w:val="18"/>
                  <w:szCs w:val="18"/>
                </w:rPr>
                <w:t>20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del w:id="2024" w:author="Зайцев Павел Борисович" w:date="2019-06-27T15:20:00Z">
              <w:r w:rsidRPr="00A1781D" w:rsidDel="008357AE">
                <w:rPr>
                  <w:sz w:val="18"/>
                  <w:szCs w:val="18"/>
                  <w:lang w:val="en-US"/>
                </w:rPr>
                <w:delText>&gt;</w:delText>
              </w:r>
              <w:r w:rsidRPr="00A1781D" w:rsidDel="008357AE">
                <w:rPr>
                  <w:sz w:val="18"/>
                  <w:szCs w:val="18"/>
                </w:rPr>
                <w:delText xml:space="preserve">  </w:delText>
              </w:r>
            </w:del>
            <w:ins w:id="2025" w:author="Зайцев Павел Борисович" w:date="2019-06-27T15:20:00Z">
              <w:r w:rsidR="008357AE">
                <w:rPr>
                  <w:sz w:val="18"/>
                  <w:szCs w:val="18"/>
                  <w:lang w:val="en-US"/>
                </w:rPr>
                <w:t>&lt;</w:t>
              </w:r>
              <w:r w:rsidR="008357AE" w:rsidRPr="00A1781D">
                <w:rPr>
                  <w:sz w:val="18"/>
                  <w:szCs w:val="18"/>
                </w:rPr>
                <w:t xml:space="preserve">  </w:t>
              </w:r>
            </w:ins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</w:t>
            </w:r>
            <w:del w:id="2026" w:author="Зайцев Павел Борисович" w:date="2019-06-18T13:53:00Z">
              <w:r w:rsidRPr="00A1781D" w:rsidDel="00DB06A9">
                <w:rPr>
                  <w:sz w:val="18"/>
                  <w:szCs w:val="18"/>
                </w:rPr>
                <w:delText xml:space="preserve">461 </w:delText>
              </w:r>
            </w:del>
            <w:ins w:id="2027" w:author="Зайцев Павел Борисович" w:date="2019-06-18T13:53:00Z">
              <w:r w:rsidRPr="00A1781D">
                <w:rPr>
                  <w:sz w:val="18"/>
                  <w:szCs w:val="18"/>
                </w:rPr>
                <w:t>46</w:t>
              </w:r>
              <w:r>
                <w:rPr>
                  <w:sz w:val="18"/>
                  <w:szCs w:val="18"/>
                </w:rPr>
                <w:t>20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 xml:space="preserve">должна иметь </w:t>
            </w:r>
            <w:ins w:id="2028" w:author="Зайцев Павел Борисович" w:date="2019-06-27T15:20:00Z">
              <w:r w:rsidR="008357AE" w:rsidRPr="00A1781D">
                <w:rPr>
                  <w:sz w:val="18"/>
                  <w:szCs w:val="18"/>
                </w:rPr>
                <w:t>отрицательное</w:t>
              </w:r>
            </w:ins>
            <w:del w:id="2029" w:author="Зайцев Павел Борисович" w:date="2019-06-27T15:20:00Z">
              <w:r w:rsidRPr="00A1781D" w:rsidDel="008357AE">
                <w:rPr>
                  <w:sz w:val="18"/>
                  <w:szCs w:val="18"/>
                </w:rPr>
                <w:delText>положительное</w:delText>
              </w:r>
            </w:del>
            <w:r w:rsidRPr="00A1781D">
              <w:rPr>
                <w:sz w:val="18"/>
                <w:szCs w:val="18"/>
              </w:rPr>
              <w:t xml:space="preserve">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30" w:author="Зайцев Павел Борисович" w:date="2019-06-19T19:13:00Z">
              <w:r>
                <w:rPr>
                  <w:sz w:val="18"/>
                  <w:szCs w:val="18"/>
                </w:rPr>
                <w:t>58</w:t>
              </w:r>
            </w:ins>
            <w:del w:id="2031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463</w:t>
            </w:r>
            <w:ins w:id="2032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Стр.463</w:t>
            </w:r>
            <w:ins w:id="2033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34" w:author="Зайцев Павел Борисович" w:date="2019-06-19T19:13:00Z">
              <w:r>
                <w:rPr>
                  <w:sz w:val="18"/>
                  <w:szCs w:val="18"/>
                </w:rPr>
                <w:t>59</w:t>
              </w:r>
            </w:ins>
            <w:del w:id="2035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42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501</w:t>
            </w:r>
            <w:ins w:id="2036" w:author="Зайцев Павел Борисович" w:date="2019-06-18T13:53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&lt;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Стр.501</w:t>
            </w:r>
            <w:ins w:id="2037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отрицательное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38" w:author="Зайцев Павел Борисович" w:date="2019-06-19T19:13:00Z">
              <w:r>
                <w:rPr>
                  <w:sz w:val="18"/>
                  <w:szCs w:val="18"/>
                </w:rPr>
                <w:t>60</w:t>
              </w:r>
            </w:ins>
            <w:del w:id="2039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432</w:t>
            </w:r>
            <w:ins w:id="2040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 xml:space="preserve"> =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Стр.432</w:t>
            </w:r>
            <w:ins w:id="2041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положительное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42" w:author="Зайцев Павел Борисович" w:date="2019-06-19T19:13:00Z">
              <w:r>
                <w:rPr>
                  <w:sz w:val="18"/>
                  <w:szCs w:val="18"/>
                </w:rPr>
                <w:t>61</w:t>
              </w:r>
            </w:ins>
            <w:del w:id="2043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442</w:t>
            </w:r>
            <w:ins w:id="2044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Стр.442</w:t>
            </w:r>
            <w:ins w:id="2045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положительное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46" w:author="Зайцев Павел Борисович" w:date="2019-06-19T19:13:00Z">
              <w:r>
                <w:rPr>
                  <w:sz w:val="18"/>
                  <w:szCs w:val="18"/>
                </w:rPr>
                <w:t>62</w:t>
              </w:r>
            </w:ins>
            <w:del w:id="2047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46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452</w:t>
            </w:r>
            <w:ins w:id="2048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Стр.452</w:t>
            </w:r>
            <w:ins w:id="2049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положительное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50" w:author="Зайцев Павел Борисович" w:date="2019-06-19T19:13:00Z">
              <w:r>
                <w:rPr>
                  <w:sz w:val="18"/>
                  <w:szCs w:val="18"/>
                </w:rPr>
                <w:t>63</w:t>
              </w:r>
            </w:ins>
            <w:del w:id="2051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sz w:val="18"/>
                <w:szCs w:val="18"/>
              </w:rPr>
            </w:pPr>
            <w:del w:id="2052" w:author="Зайцев Павел Борисович" w:date="2019-06-18T13:54:00Z">
              <w:r w:rsidRPr="00A1781D" w:rsidDel="00DB06A9">
                <w:rPr>
                  <w:sz w:val="18"/>
                  <w:szCs w:val="18"/>
                </w:rPr>
                <w:delText>462</w:delText>
              </w:r>
            </w:del>
            <w:ins w:id="2053" w:author="Зайцев Павел Борисович" w:date="2019-06-18T13:54:00Z">
              <w:r w:rsidRPr="00A1781D">
                <w:rPr>
                  <w:sz w:val="18"/>
                  <w:szCs w:val="18"/>
                </w:rPr>
                <w:t>46</w:t>
              </w:r>
              <w:r>
                <w:rPr>
                  <w:sz w:val="18"/>
                  <w:szCs w:val="18"/>
                </w:rPr>
                <w:t>10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8357AE" w:rsidP="00E02B11">
            <w:pPr>
              <w:jc w:val="center"/>
              <w:rPr>
                <w:sz w:val="18"/>
                <w:szCs w:val="18"/>
              </w:rPr>
            </w:pPr>
            <w:ins w:id="2054" w:author="Зайцев Павел Борисович" w:date="2019-06-27T15:22:00Z">
              <w:r w:rsidRPr="00A1781D">
                <w:rPr>
                  <w:sz w:val="18"/>
                  <w:szCs w:val="18"/>
                </w:rPr>
                <w:t>&gt;</w:t>
              </w:r>
            </w:ins>
            <w:del w:id="2055" w:author="Зайцев Павел Борисович" w:date="2019-06-27T15:22:00Z">
              <w:r w:rsidR="001C0298" w:rsidRPr="00A1781D" w:rsidDel="008357AE">
                <w:rPr>
                  <w:sz w:val="18"/>
                  <w:szCs w:val="18"/>
                  <w:lang w:val="en-US"/>
                </w:rPr>
                <w:delText>&lt;</w:delText>
              </w:r>
            </w:del>
            <w:r w:rsidR="001C0298" w:rsidRPr="00A1781D">
              <w:rPr>
                <w:sz w:val="18"/>
                <w:szCs w:val="18"/>
              </w:rPr>
              <w:t xml:space="preserve">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</w:t>
            </w:r>
            <w:del w:id="2056" w:author="Зайцев Павел Борисович" w:date="2019-06-18T13:54:00Z">
              <w:r w:rsidRPr="00A1781D" w:rsidDel="00DB06A9">
                <w:rPr>
                  <w:sz w:val="18"/>
                  <w:szCs w:val="18"/>
                </w:rPr>
                <w:delText xml:space="preserve">462 </w:delText>
              </w:r>
            </w:del>
            <w:ins w:id="2057" w:author="Зайцев Павел Борисович" w:date="2019-06-18T13:54:00Z">
              <w:r w:rsidRPr="00A1781D">
                <w:rPr>
                  <w:sz w:val="18"/>
                  <w:szCs w:val="18"/>
                </w:rPr>
                <w:t>46</w:t>
              </w:r>
              <w:r>
                <w:rPr>
                  <w:sz w:val="18"/>
                  <w:szCs w:val="18"/>
                </w:rPr>
                <w:t>10</w:t>
              </w:r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 xml:space="preserve">должна иметь </w:t>
            </w:r>
            <w:ins w:id="2058" w:author="Зайцев Павел Борисович" w:date="2019-06-27T15:22:00Z">
              <w:r w:rsidR="008357AE" w:rsidRPr="00A1781D">
                <w:rPr>
                  <w:sz w:val="18"/>
                  <w:szCs w:val="18"/>
                </w:rPr>
                <w:t>положительное</w:t>
              </w:r>
            </w:ins>
            <w:del w:id="2059" w:author="Зайцев Павел Борисович" w:date="2019-06-27T15:22:00Z">
              <w:r w:rsidRPr="00A1781D" w:rsidDel="008357AE">
                <w:rPr>
                  <w:sz w:val="18"/>
                  <w:szCs w:val="18"/>
                </w:rPr>
                <w:delText>отрицательное</w:delText>
              </w:r>
            </w:del>
            <w:r w:rsidRPr="00A1781D">
              <w:rPr>
                <w:sz w:val="18"/>
                <w:szCs w:val="18"/>
              </w:rPr>
              <w:t xml:space="preserve">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60" w:author="Зайцев Павел Борисович" w:date="2019-06-19T19:13:00Z">
              <w:r>
                <w:rPr>
                  <w:sz w:val="18"/>
                  <w:szCs w:val="18"/>
                </w:rPr>
                <w:t>64</w:t>
              </w:r>
            </w:ins>
            <w:del w:id="2061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464</w:t>
            </w:r>
            <w:ins w:id="2062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&gt; 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Стр.464</w:t>
            </w:r>
            <w:ins w:id="2063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положительное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ПБС, РБС, </w:t>
            </w:r>
            <w:r>
              <w:rPr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64" w:author="Зайцев Павел Борисович" w:date="2019-06-19T19:13:00Z">
              <w:r>
                <w:rPr>
                  <w:sz w:val="18"/>
                  <w:szCs w:val="18"/>
                </w:rPr>
                <w:lastRenderedPageBreak/>
                <w:t>65</w:t>
              </w:r>
            </w:ins>
            <w:del w:id="2065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49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502</w:t>
            </w:r>
            <w:ins w:id="2066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val="en-US"/>
              </w:rPr>
              <w:t>&gt;</w:t>
            </w:r>
            <w:r w:rsidRPr="00A1781D">
              <w:rPr>
                <w:sz w:val="18"/>
                <w:szCs w:val="18"/>
              </w:rPr>
              <w:t xml:space="preserve"> =</w:t>
            </w:r>
            <w:r w:rsidRPr="00A1781D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Стр.502</w:t>
            </w:r>
            <w:ins w:id="2067" w:author="Зайцев Павел Борисович" w:date="2019-06-18T13:54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должна иметь положительное 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068" w:author="Зайцев Павел Борисович" w:date="2019-06-19T19:13:00Z">
              <w:r w:rsidRPr="00A1781D">
                <w:rPr>
                  <w:sz w:val="18"/>
                  <w:szCs w:val="18"/>
                </w:rPr>
                <w:t>6</w:t>
              </w:r>
              <w:r>
                <w:rPr>
                  <w:sz w:val="18"/>
                  <w:szCs w:val="18"/>
                </w:rPr>
                <w:t>6</w:t>
              </w:r>
            </w:ins>
            <w:del w:id="2069" w:author="Зайцев Павел Борисович" w:date="2019-06-18T13:57:00Z">
              <w:r w:rsidRPr="00A1781D" w:rsidDel="00DB06A9">
                <w:rPr>
                  <w:sz w:val="18"/>
                  <w:szCs w:val="18"/>
                </w:rPr>
                <w:delText>50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450</w:t>
            </w:r>
            <w:ins w:id="2070" w:author="Зайцев Павел Борисович" w:date="2019-06-18T13:55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в</w:t>
            </w:r>
            <w:proofErr w:type="gramStart"/>
            <w:r w:rsidRPr="00A1781D">
              <w:rPr>
                <w:sz w:val="18"/>
                <w:szCs w:val="18"/>
              </w:rPr>
              <w:t xml:space="preserve"> С</w:t>
            </w:r>
            <w:proofErr w:type="gramEnd"/>
            <w:r w:rsidRPr="00A1781D">
              <w:rPr>
                <w:sz w:val="18"/>
                <w:szCs w:val="18"/>
              </w:rPr>
              <w:t>тр.450</w:t>
            </w:r>
            <w:ins w:id="2071" w:author="Зайцев Павел Борисович" w:date="2019-06-18T13:55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в отчете ГРБС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5A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63065F">
        <w:trPr>
          <w:ins w:id="2072" w:author="Зайцев Павел Борисович" w:date="2019-06-18T14:09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073" w:author="Зайцев Павел Борисович" w:date="2019-06-18T14:09:00Z"/>
                <w:sz w:val="18"/>
                <w:szCs w:val="18"/>
              </w:rPr>
            </w:pPr>
            <w:ins w:id="2074" w:author="Зайцев Павел Борисович" w:date="2019-06-19T19:13:00Z">
              <w:r>
                <w:rPr>
                  <w:sz w:val="18"/>
                  <w:szCs w:val="18"/>
                </w:rPr>
                <w:t>67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075" w:author="Зайцев Павел Борисович" w:date="2019-06-18T14:09:00Z"/>
                <w:sz w:val="18"/>
                <w:szCs w:val="18"/>
              </w:rPr>
            </w:pPr>
            <w:ins w:id="2076" w:author="Зайцев Павел Борисович" w:date="2019-06-18T14:09:00Z">
              <w:r w:rsidRPr="00A1781D">
                <w:rPr>
                  <w:sz w:val="18"/>
                  <w:szCs w:val="18"/>
                </w:rPr>
                <w:t>45</w:t>
              </w:r>
            </w:ins>
            <w:ins w:id="2077" w:author="Зайцев Павел Борисович" w:date="2019-06-18T14:10:00Z">
              <w:r>
                <w:rPr>
                  <w:sz w:val="18"/>
                  <w:szCs w:val="18"/>
                </w:rPr>
                <w:t>1</w:t>
              </w:r>
            </w:ins>
            <w:ins w:id="2078" w:author="Зайцев Павел Борисович" w:date="2019-06-18T14:09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79" w:author="Зайцев Павел Борисович" w:date="2019-06-18T14:09:00Z"/>
                <w:sz w:val="18"/>
                <w:szCs w:val="18"/>
              </w:rPr>
            </w:pPr>
            <w:ins w:id="2080" w:author="Зайцев Павел Борисович" w:date="2019-06-18T14:09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81" w:author="Зайцев Павел Борисович" w:date="2019-06-18T14:09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82" w:author="Зайцев Павел Борисович" w:date="2019-06-18T14:09:00Z"/>
                <w:sz w:val="18"/>
                <w:szCs w:val="18"/>
              </w:rPr>
            </w:pPr>
            <w:ins w:id="2083" w:author="Зайцев Павел Борисович" w:date="2019-06-18T14:09:00Z">
              <w:r w:rsidRPr="00A1781D"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rPr>
                <w:ins w:id="2084" w:author="Зайцев Павел Борисович" w:date="2019-06-18T14:09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85" w:author="Зайцев Павел Борисович" w:date="2019-06-18T14:09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86" w:author="Зайцев Павел Борисович" w:date="2019-06-18T14:09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rPr>
                <w:ins w:id="2087" w:author="Зайцев Павел Борисович" w:date="2019-06-18T14:09:00Z"/>
                <w:sz w:val="18"/>
                <w:szCs w:val="18"/>
              </w:rPr>
            </w:pPr>
            <w:ins w:id="2088" w:author="Зайцев Павел Борисович" w:date="2019-06-18T14:09:00Z">
              <w:r w:rsidRPr="00A1781D">
                <w:rPr>
                  <w:sz w:val="18"/>
                  <w:szCs w:val="18"/>
                </w:rPr>
                <w:t>Показатель в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С</w:t>
              </w:r>
              <w:proofErr w:type="gramEnd"/>
              <w:r w:rsidRPr="00A1781D">
                <w:rPr>
                  <w:sz w:val="18"/>
                  <w:szCs w:val="18"/>
                </w:rPr>
                <w:t>тр.45</w:t>
              </w:r>
            </w:ins>
            <w:ins w:id="2089" w:author="Зайцев Павел Борисович" w:date="2019-06-18T14:10:00Z">
              <w:r>
                <w:rPr>
                  <w:sz w:val="18"/>
                  <w:szCs w:val="18"/>
                </w:rPr>
                <w:t>1</w:t>
              </w:r>
            </w:ins>
            <w:ins w:id="2090" w:author="Зайцев Павел Борисович" w:date="2019-06-18T14:09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в отчете ГРБС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rPr>
                <w:ins w:id="2091" w:author="Зайцев Павел Борисович" w:date="2019-06-18T14:09:00Z"/>
                <w:sz w:val="18"/>
                <w:szCs w:val="18"/>
              </w:rPr>
            </w:pPr>
            <w:ins w:id="2092" w:author="Зайцев Павел Борисович" w:date="2019-06-18T14:09:00Z">
              <w:r>
                <w:rPr>
                  <w:sz w:val="18"/>
                  <w:szCs w:val="18"/>
                </w:rPr>
                <w:t>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093" w:author="Зайцев Павел Борисович" w:date="2019-06-18T14:09:00Z"/>
                <w:sz w:val="18"/>
                <w:szCs w:val="18"/>
              </w:rPr>
            </w:pPr>
            <w:ins w:id="2094" w:author="Зайцев Павел Борисович" w:date="2019-06-18T14:09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63065F">
        <w:trPr>
          <w:ins w:id="2095" w:author="Зайцев Павел Борисович" w:date="2019-06-18T14:10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096" w:author="Зайцев Павел Борисович" w:date="2019-06-18T14:10:00Z"/>
                <w:sz w:val="18"/>
                <w:szCs w:val="18"/>
              </w:rPr>
            </w:pPr>
            <w:ins w:id="2097" w:author="Зайцев Павел Борисович" w:date="2019-06-19T19:13:00Z">
              <w:r>
                <w:rPr>
                  <w:sz w:val="18"/>
                  <w:szCs w:val="18"/>
                </w:rPr>
                <w:t>68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098" w:author="Зайцев Павел Борисович" w:date="2019-06-18T14:10:00Z"/>
                <w:sz w:val="18"/>
                <w:szCs w:val="18"/>
              </w:rPr>
            </w:pPr>
            <w:ins w:id="2099" w:author="Зайцев Павел Борисович" w:date="2019-06-18T14:10:00Z">
              <w:r w:rsidRPr="00A1781D">
                <w:rPr>
                  <w:sz w:val="18"/>
                  <w:szCs w:val="18"/>
                </w:rPr>
                <w:t>45</w:t>
              </w:r>
              <w:r>
                <w:rPr>
                  <w:sz w:val="18"/>
                  <w:szCs w:val="18"/>
                </w:rPr>
                <w:t>20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00" w:author="Зайцев Павел Борисович" w:date="2019-06-18T14:10:00Z"/>
                <w:sz w:val="18"/>
                <w:szCs w:val="18"/>
              </w:rPr>
            </w:pPr>
            <w:ins w:id="2101" w:author="Зайцев Павел Борисович" w:date="2019-06-18T14:10:00Z">
              <w:r w:rsidRPr="00A1781D"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02" w:author="Зайцев Павел Борисович" w:date="2019-06-18T14:10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03" w:author="Зайцев Павел Борисович" w:date="2019-06-18T14:10:00Z"/>
                <w:sz w:val="18"/>
                <w:szCs w:val="18"/>
              </w:rPr>
            </w:pPr>
            <w:ins w:id="2104" w:author="Зайцев Павел Борисович" w:date="2019-06-18T14:10:00Z">
              <w:r w:rsidRPr="00A1781D"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rPr>
                <w:ins w:id="2105" w:author="Зайцев Павел Борисович" w:date="2019-06-18T14:10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06" w:author="Зайцев Павел Борисович" w:date="2019-06-18T14:10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07" w:author="Зайцев Павел Борисович" w:date="2019-06-18T14:10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rPr>
                <w:ins w:id="2108" w:author="Зайцев Павел Борисович" w:date="2019-06-18T14:10:00Z"/>
                <w:sz w:val="18"/>
                <w:szCs w:val="18"/>
              </w:rPr>
            </w:pPr>
            <w:ins w:id="2109" w:author="Зайцев Павел Борисович" w:date="2019-06-18T14:10:00Z">
              <w:r w:rsidRPr="00A1781D">
                <w:rPr>
                  <w:sz w:val="18"/>
                  <w:szCs w:val="18"/>
                </w:rPr>
                <w:t>Показатель в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С</w:t>
              </w:r>
              <w:proofErr w:type="gramEnd"/>
              <w:r w:rsidRPr="00A1781D">
                <w:rPr>
                  <w:sz w:val="18"/>
                  <w:szCs w:val="18"/>
                </w:rPr>
                <w:t>тр.45</w:t>
              </w:r>
              <w:r>
                <w:rPr>
                  <w:sz w:val="18"/>
                  <w:szCs w:val="18"/>
                </w:rPr>
                <w:t>20</w:t>
              </w:r>
              <w:r w:rsidRPr="00A1781D">
                <w:rPr>
                  <w:sz w:val="18"/>
                  <w:szCs w:val="18"/>
                </w:rPr>
                <w:t xml:space="preserve"> в отчете ГРБС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rPr>
                <w:ins w:id="2110" w:author="Зайцев Павел Борисович" w:date="2019-06-18T14:10:00Z"/>
                <w:sz w:val="18"/>
                <w:szCs w:val="18"/>
              </w:rPr>
            </w:pPr>
            <w:ins w:id="2111" w:author="Зайцев Павел Борисович" w:date="2019-06-18T14:10:00Z">
              <w:r>
                <w:rPr>
                  <w:sz w:val="18"/>
                  <w:szCs w:val="18"/>
                </w:rPr>
                <w:t>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112" w:author="Зайцев Павел Борисович" w:date="2019-06-18T14:10:00Z"/>
                <w:sz w:val="18"/>
                <w:szCs w:val="18"/>
              </w:rPr>
            </w:pPr>
            <w:ins w:id="2113" w:author="Зайцев Павел Борисович" w:date="2019-06-18T14:10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C30346">
        <w:trPr>
          <w:ins w:id="2114" w:author="Зайцев Павел Борисович" w:date="2019-06-18T14:2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C30346">
            <w:pPr>
              <w:jc w:val="center"/>
              <w:rPr>
                <w:ins w:id="2115" w:author="Зайцев Павел Борисович" w:date="2019-06-18T14:27:00Z"/>
                <w:sz w:val="18"/>
                <w:szCs w:val="18"/>
              </w:rPr>
            </w:pPr>
            <w:ins w:id="2116" w:author="Зайцев Павел Борисович" w:date="2019-06-19T19:13:00Z">
              <w:r>
                <w:rPr>
                  <w:sz w:val="18"/>
                  <w:szCs w:val="18"/>
                </w:rPr>
                <w:t>69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17" w:author="Зайцев Павел Борисович" w:date="2019-06-18T14:27:00Z"/>
                <w:sz w:val="18"/>
                <w:szCs w:val="18"/>
              </w:rPr>
            </w:pPr>
            <w:ins w:id="2118" w:author="Зайцев Павел Борисович" w:date="2019-06-18T14:27:00Z">
              <w:r w:rsidRPr="00A1781D">
                <w:rPr>
                  <w:sz w:val="18"/>
                  <w:szCs w:val="18"/>
                </w:rPr>
                <w:t>800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19" w:author="Зайцев Павел Борисович" w:date="2019-06-18T14:27:00Z"/>
                <w:sz w:val="18"/>
                <w:szCs w:val="18"/>
              </w:rPr>
            </w:pPr>
            <w:ins w:id="2120" w:author="Зайцев Павел Борисович" w:date="2019-06-18T14:27:00Z">
              <w:r w:rsidRPr="00A1781D">
                <w:rPr>
                  <w:sz w:val="18"/>
                  <w:szCs w:val="18"/>
                </w:rPr>
                <w:t>3,4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21" w:author="Зайцев Павел Борисович" w:date="2019-06-18T14:2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22" w:author="Зайцев Павел Борисович" w:date="2019-06-18T14:27:00Z"/>
                <w:sz w:val="18"/>
                <w:szCs w:val="18"/>
              </w:rPr>
            </w:pPr>
            <w:ins w:id="2123" w:author="Зайцев Павел Борисович" w:date="2019-06-18T14:27:00Z">
              <w:r w:rsidRPr="00A1781D"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rPr>
                <w:ins w:id="2124" w:author="Зайцев Павел Борисович" w:date="2019-06-18T14:2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25" w:author="Зайцев Павел Борисович" w:date="2019-06-18T14:2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26" w:author="Зайцев Павел Борисович" w:date="2019-06-18T14:2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rPr>
                <w:ins w:id="2127" w:author="Зайцев Павел Борисович" w:date="2019-06-18T14:27:00Z"/>
                <w:sz w:val="18"/>
                <w:szCs w:val="18"/>
              </w:rPr>
            </w:pPr>
            <w:ins w:id="2128" w:author="Зайцев Павел Борисович" w:date="2019-06-18T14:27:00Z">
              <w:r w:rsidRPr="00A1781D">
                <w:rPr>
                  <w:sz w:val="18"/>
                  <w:szCs w:val="18"/>
                </w:rPr>
                <w:t xml:space="preserve">Графы 3,4 по строке 800 не заполняются 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C30346">
            <w:pPr>
              <w:rPr>
                <w:ins w:id="2129" w:author="Зайцев Павел Борисович" w:date="2019-06-18T14:27:00Z"/>
                <w:sz w:val="18"/>
                <w:szCs w:val="18"/>
              </w:rPr>
            </w:pPr>
            <w:ins w:id="2130" w:author="Зайцев Павел Борисович" w:date="2019-06-18T14:2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131" w:author="Зайцев Павел Борисович" w:date="2019-06-18T14:27:00Z"/>
                <w:sz w:val="18"/>
                <w:szCs w:val="18"/>
              </w:rPr>
            </w:pPr>
            <w:ins w:id="2132" w:author="Зайцев Павел Борисович" w:date="2019-06-18T14:2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DB06A9">
        <w:trPr>
          <w:ins w:id="2133" w:author="Зайцев Павел Борисович" w:date="2019-06-18T13:5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134" w:author="Зайцев Павел Борисович" w:date="2019-06-18T13:57:00Z"/>
                <w:sz w:val="18"/>
                <w:szCs w:val="18"/>
              </w:rPr>
            </w:pPr>
            <w:ins w:id="2135" w:author="Зайцев Павел Борисович" w:date="2019-06-19T19:13:00Z">
              <w:r>
                <w:rPr>
                  <w:sz w:val="18"/>
                  <w:szCs w:val="18"/>
                </w:rPr>
                <w:t>70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36" w:author="Зайцев Павел Борисович" w:date="2019-06-18T13:57:00Z"/>
                <w:sz w:val="18"/>
                <w:szCs w:val="18"/>
              </w:rPr>
            </w:pPr>
            <w:ins w:id="2137" w:author="Зайцев Павел Борисович" w:date="2019-06-18T13:57:00Z">
              <w:r>
                <w:rPr>
                  <w:sz w:val="18"/>
                  <w:szCs w:val="18"/>
                </w:rPr>
                <w:t>8000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38" w:author="Зайцев Павел Борисович" w:date="2019-06-18T13:57:00Z"/>
                <w:sz w:val="18"/>
                <w:szCs w:val="18"/>
              </w:rPr>
            </w:pPr>
            <w:ins w:id="2139" w:author="Зайцев Павел Борисович" w:date="2019-06-18T14:28:00Z">
              <w:r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40" w:author="Зайцев Павел Борисович" w:date="2019-06-18T13:5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41" w:author="Зайцев Павел Борисович" w:date="2019-06-18T13:57:00Z"/>
                <w:sz w:val="18"/>
                <w:szCs w:val="18"/>
              </w:rPr>
            </w:pPr>
            <w:ins w:id="2142" w:author="Зайцев Павел Борисович" w:date="2019-06-18T13:57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rPr>
                <w:ins w:id="2143" w:author="Зайцев Павел Борисович" w:date="2019-06-18T13:57:00Z"/>
                <w:sz w:val="18"/>
                <w:szCs w:val="18"/>
              </w:rPr>
            </w:pPr>
            <w:ins w:id="2144" w:author="Зайцев Павел Борисович" w:date="2019-06-18T13:57:00Z">
              <w:r>
                <w:rPr>
                  <w:sz w:val="18"/>
                  <w:szCs w:val="18"/>
                </w:rPr>
                <w:t>8100+8200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45" w:author="Зайцев Павел Борисович" w:date="2019-06-18T13:5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46" w:author="Зайцев Павел Борисович" w:date="2019-06-18T13:5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rPr>
                <w:ins w:id="2147" w:author="Зайцев Павел Борисович" w:date="2019-06-18T13:57:00Z"/>
                <w:sz w:val="18"/>
                <w:szCs w:val="18"/>
              </w:rPr>
            </w:pPr>
            <w:ins w:id="2148" w:author="Зайцев Павел Борисович" w:date="2019-06-18T13:57:00Z">
              <w:r w:rsidRPr="00A1781D">
                <w:rPr>
                  <w:sz w:val="18"/>
                  <w:szCs w:val="18"/>
                </w:rPr>
                <w:t>Стр.450</w:t>
              </w:r>
              <w:r>
                <w:rPr>
                  <w:sz w:val="18"/>
                  <w:szCs w:val="18"/>
                </w:rPr>
                <w:t>0</w:t>
              </w:r>
              <w:proofErr w:type="gramStart"/>
              <w:r w:rsidRPr="00A1781D">
                <w:rPr>
                  <w:sz w:val="18"/>
                  <w:szCs w:val="18"/>
                </w:rPr>
                <w:t xml:space="preserve"> &lt;&gt; С</w:t>
              </w:r>
              <w:proofErr w:type="gramEnd"/>
              <w:r w:rsidRPr="00A1781D">
                <w:rPr>
                  <w:sz w:val="18"/>
                  <w:szCs w:val="18"/>
                </w:rPr>
                <w:t>тр.451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+ Стр.452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-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rPr>
                <w:ins w:id="2149" w:author="Зайцев Павел Борисович" w:date="2019-06-18T13:57:00Z"/>
                <w:sz w:val="18"/>
                <w:szCs w:val="18"/>
              </w:rPr>
            </w:pPr>
            <w:ins w:id="2150" w:author="Зайцев Павел Борисович" w:date="2019-06-18T13:5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DB06A9">
            <w:pPr>
              <w:jc w:val="center"/>
              <w:rPr>
                <w:ins w:id="2151" w:author="Зайцев Павел Борисович" w:date="2019-06-18T13:57:00Z"/>
                <w:sz w:val="18"/>
                <w:szCs w:val="18"/>
              </w:rPr>
            </w:pPr>
            <w:ins w:id="2152" w:author="Зайцев Павел Борисович" w:date="2019-06-18T13:5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1433DB" w:rsidTr="00DB06A9">
        <w:trPr>
          <w:ins w:id="2153" w:author="Зайцев Павел Борисович" w:date="2019-06-18T13:58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63065F">
            <w:pPr>
              <w:jc w:val="center"/>
              <w:rPr>
                <w:ins w:id="2154" w:author="Зайцев Павел Борисович" w:date="2019-06-18T13:58:00Z"/>
                <w:strike/>
                <w:sz w:val="18"/>
                <w:szCs w:val="18"/>
                <w:rPrChange w:id="2155" w:author="Зайцев Павел Борисович" w:date="2019-07-01T10:28:00Z">
                  <w:rPr>
                    <w:ins w:id="2156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57" w:author="Зайцев Павел Борисович" w:date="2019-06-19T19:13:00Z">
              <w:r w:rsidRPr="001433DB">
                <w:rPr>
                  <w:strike/>
                  <w:sz w:val="18"/>
                  <w:szCs w:val="18"/>
                  <w:rPrChange w:id="2158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71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59" w:author="Зайцев Павел Борисович" w:date="2019-06-18T13:58:00Z"/>
                <w:strike/>
                <w:sz w:val="18"/>
                <w:szCs w:val="18"/>
                <w:rPrChange w:id="2160" w:author="Зайцев Павел Борисович" w:date="2019-07-01T10:28:00Z">
                  <w:rPr>
                    <w:ins w:id="2161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62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163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8100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64" w:author="Зайцев Павел Борисович" w:date="2019-06-18T13:58:00Z"/>
                <w:strike/>
                <w:sz w:val="18"/>
                <w:szCs w:val="18"/>
                <w:rPrChange w:id="2165" w:author="Зайцев Павел Борисович" w:date="2019-07-01T10:28:00Z">
                  <w:rPr>
                    <w:ins w:id="2166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67" w:author="Зайцев Павел Борисович" w:date="2019-06-18T14:28:00Z">
              <w:r w:rsidRPr="001433DB">
                <w:rPr>
                  <w:strike/>
                  <w:sz w:val="18"/>
                  <w:szCs w:val="18"/>
                  <w:rPrChange w:id="2168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69" w:author="Зайцев Павел Борисович" w:date="2019-06-18T13:58:00Z"/>
                <w:strike/>
                <w:sz w:val="18"/>
                <w:szCs w:val="18"/>
                <w:rPrChange w:id="2170" w:author="Зайцев Павел Борисович" w:date="2019-07-01T10:28:00Z">
                  <w:rPr>
                    <w:ins w:id="2171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72" w:author="Зайцев Павел Борисович" w:date="2019-06-18T13:58:00Z"/>
                <w:strike/>
                <w:sz w:val="18"/>
                <w:szCs w:val="18"/>
                <w:rPrChange w:id="2173" w:author="Зайцев Павел Борисович" w:date="2019-07-01T10:28:00Z">
                  <w:rPr>
                    <w:ins w:id="2174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75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176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&lt; 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177" w:author="Зайцев Павел Борисович" w:date="2019-06-18T13:58:00Z"/>
                <w:strike/>
                <w:sz w:val="18"/>
                <w:szCs w:val="18"/>
                <w:rPrChange w:id="2178" w:author="Зайцев Павел Борисович" w:date="2019-07-01T10:28:00Z">
                  <w:rPr>
                    <w:ins w:id="2179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80" w:author="Зайцев Павел Борисович" w:date="2019-06-18T13:58:00Z"/>
                <w:strike/>
                <w:sz w:val="18"/>
                <w:szCs w:val="18"/>
                <w:rPrChange w:id="2181" w:author="Зайцев Павел Борисович" w:date="2019-07-01T10:28:00Z">
                  <w:rPr>
                    <w:ins w:id="2182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83" w:author="Зайцев Павел Борисович" w:date="2019-06-18T13:58:00Z"/>
                <w:strike/>
                <w:sz w:val="18"/>
                <w:szCs w:val="18"/>
                <w:rPrChange w:id="2184" w:author="Зайцев Павел Борисович" w:date="2019-07-01T10:28:00Z">
                  <w:rPr>
                    <w:ins w:id="2185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186" w:author="Зайцев Павел Борисович" w:date="2019-06-18T13:58:00Z"/>
                <w:strike/>
                <w:sz w:val="18"/>
                <w:szCs w:val="18"/>
                <w:rPrChange w:id="2187" w:author="Зайцев Павел Борисович" w:date="2019-07-01T10:28:00Z">
                  <w:rPr>
                    <w:ins w:id="2188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89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190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Стр.4630 должна иметь отрицательное значение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191" w:author="Зайцев Павел Борисович" w:date="2019-06-18T13:58:00Z"/>
                <w:strike/>
                <w:sz w:val="18"/>
                <w:szCs w:val="18"/>
                <w:rPrChange w:id="2192" w:author="Зайцев Павел Борисович" w:date="2019-07-01T10:28:00Z">
                  <w:rPr>
                    <w:ins w:id="2193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94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195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196" w:author="Зайцев Павел Борисович" w:date="2019-06-18T13:58:00Z"/>
                <w:strike/>
                <w:sz w:val="18"/>
                <w:szCs w:val="18"/>
                <w:rPrChange w:id="2197" w:author="Зайцев Павел Борисович" w:date="2019-07-01T10:28:00Z">
                  <w:rPr>
                    <w:ins w:id="2198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199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00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Б</w:t>
              </w:r>
            </w:ins>
          </w:p>
        </w:tc>
      </w:tr>
      <w:tr w:rsidR="001C0298" w:rsidRPr="00A1781D" w:rsidTr="007A2C0A">
        <w:trPr>
          <w:ins w:id="2201" w:author="Зайцев Павел Борисович" w:date="2019-06-18T14:20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02" w:author="Зайцев Павел Борисович" w:date="2019-06-18T14:20:00Z"/>
                <w:sz w:val="18"/>
                <w:szCs w:val="18"/>
              </w:rPr>
            </w:pPr>
            <w:ins w:id="2203" w:author="Зайцев Павел Борисович" w:date="2019-06-19T19:13:00Z">
              <w:r>
                <w:rPr>
                  <w:sz w:val="18"/>
                  <w:szCs w:val="18"/>
                </w:rPr>
                <w:t>72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04" w:author="Зайцев Павел Борисович" w:date="2019-06-18T14:20:00Z"/>
                <w:sz w:val="18"/>
                <w:szCs w:val="18"/>
              </w:rPr>
            </w:pPr>
            <w:ins w:id="2205" w:author="Зайцев Павел Борисович" w:date="2019-06-18T14:20:00Z">
              <w:r w:rsidRPr="00A1781D">
                <w:rPr>
                  <w:sz w:val="18"/>
                  <w:szCs w:val="18"/>
                </w:rPr>
                <w:t>810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06" w:author="Зайцев Павел Борисович" w:date="2019-06-18T14:20:00Z"/>
                <w:sz w:val="18"/>
                <w:szCs w:val="18"/>
              </w:rPr>
            </w:pPr>
            <w:ins w:id="2207" w:author="Зайцев Павел Борисович" w:date="2019-06-18T14:20:00Z">
              <w:r w:rsidRPr="00A1781D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08" w:author="Зайцев Павел Борисович" w:date="2019-06-18T14:20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09" w:author="Зайцев Павел Борисович" w:date="2019-06-18T14:20:00Z"/>
                <w:sz w:val="18"/>
                <w:szCs w:val="18"/>
              </w:rPr>
            </w:pPr>
            <w:ins w:id="2210" w:author="Зайцев Павел Борисович" w:date="2019-06-18T14:20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11" w:author="Зайцев Павел Борисович" w:date="2019-06-18T14:20:00Z"/>
                <w:sz w:val="18"/>
                <w:szCs w:val="18"/>
              </w:rPr>
            </w:pPr>
            <w:ins w:id="2212" w:author="Зайцев Павел Борисович" w:date="2019-06-18T14:20:00Z">
              <w:r w:rsidRPr="00A1781D">
                <w:rPr>
                  <w:sz w:val="18"/>
                  <w:szCs w:val="18"/>
                </w:rPr>
                <w:t>Сумма строк, составляющих строку 810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13" w:author="Зайцев Павел Борисович" w:date="2019-06-18T14:20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14" w:author="Зайцев Павел Борисович" w:date="2019-06-18T14:20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15" w:author="Зайцев Павел Борисович" w:date="2019-06-18T14:20:00Z"/>
                <w:sz w:val="18"/>
                <w:szCs w:val="18"/>
              </w:rPr>
            </w:pPr>
            <w:ins w:id="2216" w:author="Зайцев Павел Борисович" w:date="2019-06-18T14:20:00Z">
              <w:r w:rsidRPr="00A1781D">
                <w:rPr>
                  <w:sz w:val="18"/>
                  <w:szCs w:val="18"/>
                </w:rPr>
                <w:t>Итоговый показатель строки 810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&lt;&gt; сумме строк</w:t>
              </w:r>
              <w:r>
                <w:rPr>
                  <w:sz w:val="18"/>
                  <w:szCs w:val="18"/>
                </w:rPr>
                <w:t>,</w:t>
              </w:r>
              <w:r w:rsidRPr="00A1781D">
                <w:rPr>
                  <w:sz w:val="18"/>
                  <w:szCs w:val="18"/>
                </w:rPr>
                <w:t xml:space="preserve"> составляющих строку 810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-недопустимо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17" w:author="Зайцев Павел Борисович" w:date="2019-06-18T14:20:00Z"/>
                <w:sz w:val="18"/>
                <w:szCs w:val="18"/>
              </w:rPr>
            </w:pPr>
            <w:ins w:id="2218" w:author="Зайцев Павел Борисович" w:date="2019-06-18T14:20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19" w:author="Зайцев Павел Борисович" w:date="2019-06-18T14:20:00Z"/>
                <w:sz w:val="18"/>
                <w:szCs w:val="18"/>
              </w:rPr>
            </w:pPr>
            <w:ins w:id="2220" w:author="Зайцев Павел Борисович" w:date="2019-06-18T14:20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A2C0A">
        <w:trPr>
          <w:ins w:id="2221" w:author="Зайцев Павел Борисович" w:date="2019-06-18T14:21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22" w:author="Зайцев Павел Борисович" w:date="2019-06-18T14:21:00Z"/>
                <w:sz w:val="18"/>
                <w:szCs w:val="18"/>
              </w:rPr>
            </w:pPr>
            <w:ins w:id="2223" w:author="Зайцев Павел Борисович" w:date="2019-06-19T19:13:00Z">
              <w:r>
                <w:rPr>
                  <w:sz w:val="18"/>
                  <w:szCs w:val="18"/>
                </w:rPr>
                <w:t>73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24" w:author="Зайцев Павел Борисович" w:date="2019-06-18T14:21:00Z"/>
                <w:sz w:val="18"/>
                <w:szCs w:val="18"/>
              </w:rPr>
            </w:pPr>
            <w:ins w:id="2225" w:author="Зайцев Павел Борисович" w:date="2019-06-18T14:21:00Z">
              <w:r>
                <w:rPr>
                  <w:sz w:val="18"/>
                  <w:szCs w:val="18"/>
                </w:rPr>
                <w:t>8100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26" w:author="Зайцев Павел Борисович" w:date="2019-06-18T14:21:00Z"/>
                <w:sz w:val="18"/>
                <w:szCs w:val="18"/>
              </w:rPr>
            </w:pPr>
            <w:ins w:id="2227" w:author="Зайцев Павел Борисович" w:date="2019-06-18T14:28:00Z">
              <w:r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28" w:author="Зайцев Павел Борисович" w:date="2019-06-18T14:21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29" w:author="Зайцев Павел Борисович" w:date="2019-06-18T14:21:00Z"/>
                <w:sz w:val="18"/>
                <w:szCs w:val="18"/>
              </w:rPr>
            </w:pPr>
            <w:ins w:id="2230" w:author="Зайцев Павел Борисович" w:date="2019-06-18T14:21:00Z">
              <w:r w:rsidRPr="00A1781D">
                <w:rPr>
                  <w:sz w:val="18"/>
                  <w:szCs w:val="18"/>
                </w:rPr>
                <w:t xml:space="preserve"> 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31" w:author="Зайцев Павел Борисович" w:date="2019-06-18T14:21:00Z"/>
                <w:sz w:val="18"/>
                <w:szCs w:val="18"/>
              </w:rPr>
            </w:pPr>
            <w:ins w:id="2232" w:author="Зайцев Павел Борисович" w:date="2019-06-18T14:21:00Z">
              <w:r>
                <w:rPr>
                  <w:sz w:val="18"/>
                  <w:szCs w:val="18"/>
                </w:rPr>
                <w:t>4630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33" w:author="Зайцев Павел Борисович" w:date="2019-06-18T14:21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34" w:author="Зайцев Павел Борисович" w:date="2019-06-18T14:21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35" w:author="Зайцев Павел Борисович" w:date="2019-06-18T14:21:00Z"/>
                <w:sz w:val="18"/>
                <w:szCs w:val="18"/>
              </w:rPr>
            </w:pPr>
            <w:ins w:id="2236" w:author="Зайцев Павел Борисович" w:date="2019-06-18T14:21:00Z">
              <w:r w:rsidRPr="00A1781D">
                <w:rPr>
                  <w:sz w:val="18"/>
                  <w:szCs w:val="18"/>
                </w:rPr>
                <w:t>Показател</w:t>
              </w:r>
              <w:r>
                <w:rPr>
                  <w:sz w:val="18"/>
                  <w:szCs w:val="18"/>
                </w:rPr>
                <w:t>ь</w:t>
              </w:r>
              <w:r w:rsidRPr="00A1781D">
                <w:rPr>
                  <w:sz w:val="18"/>
                  <w:szCs w:val="18"/>
                </w:rPr>
                <w:t xml:space="preserve"> по строке 810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&lt;&gt; показателю строки 463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- недопустим</w:t>
              </w:r>
              <w:r>
                <w:rPr>
                  <w:sz w:val="18"/>
                  <w:szCs w:val="18"/>
                </w:rPr>
                <w:t>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237" w:author="Зайцев Павел Борисович" w:date="2019-06-18T14:21:00Z"/>
                <w:sz w:val="18"/>
                <w:szCs w:val="18"/>
              </w:rPr>
            </w:pPr>
            <w:ins w:id="2238" w:author="Зайцев Павел Борисович" w:date="2019-06-18T14:21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239" w:author="Зайцев Павел Борисович" w:date="2019-06-18T14:21:00Z"/>
                <w:sz w:val="18"/>
                <w:szCs w:val="18"/>
              </w:rPr>
            </w:pPr>
            <w:ins w:id="2240" w:author="Зайцев Павел Борисович" w:date="2019-06-18T14:21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1433DB" w:rsidTr="00DB06A9">
        <w:trPr>
          <w:ins w:id="2241" w:author="Зайцев Павел Борисович" w:date="2019-06-18T13:58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63065F">
            <w:pPr>
              <w:jc w:val="center"/>
              <w:rPr>
                <w:ins w:id="2242" w:author="Зайцев Павел Борисович" w:date="2019-06-18T13:58:00Z"/>
                <w:strike/>
                <w:sz w:val="18"/>
                <w:szCs w:val="18"/>
                <w:rPrChange w:id="2243" w:author="Зайцев Павел Борисович" w:date="2019-07-01T10:28:00Z">
                  <w:rPr>
                    <w:ins w:id="2244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45" w:author="Зайцев Павел Борисович" w:date="2019-06-19T19:13:00Z">
              <w:r w:rsidRPr="001433DB">
                <w:rPr>
                  <w:strike/>
                  <w:sz w:val="18"/>
                  <w:szCs w:val="18"/>
                  <w:rPrChange w:id="2246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74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47" w:author="Зайцев Павел Борисович" w:date="2019-06-18T13:58:00Z"/>
                <w:strike/>
                <w:sz w:val="18"/>
                <w:szCs w:val="18"/>
                <w:rPrChange w:id="2248" w:author="Зайцев Павел Борисович" w:date="2019-07-01T10:28:00Z">
                  <w:rPr>
                    <w:ins w:id="2249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50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51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8200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52" w:author="Зайцев Павел Борисович" w:date="2019-06-18T13:58:00Z"/>
                <w:strike/>
                <w:sz w:val="18"/>
                <w:szCs w:val="18"/>
                <w:rPrChange w:id="2253" w:author="Зайцев Павел Борисович" w:date="2019-07-01T10:28:00Z">
                  <w:rPr>
                    <w:ins w:id="2254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55" w:author="Зайцев Павел Борисович" w:date="2019-06-18T14:28:00Z">
              <w:r w:rsidRPr="001433DB">
                <w:rPr>
                  <w:strike/>
                  <w:sz w:val="18"/>
                  <w:szCs w:val="18"/>
                  <w:rPrChange w:id="2256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57" w:author="Зайцев Павел Борисович" w:date="2019-06-18T13:58:00Z"/>
                <w:strike/>
                <w:sz w:val="18"/>
                <w:szCs w:val="18"/>
                <w:rPrChange w:id="2258" w:author="Зайцев Павел Борисович" w:date="2019-07-01T10:28:00Z">
                  <w:rPr>
                    <w:ins w:id="2259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60" w:author="Зайцев Павел Борисович" w:date="2019-06-18T13:58:00Z"/>
                <w:strike/>
                <w:sz w:val="18"/>
                <w:szCs w:val="18"/>
                <w:rPrChange w:id="2261" w:author="Зайцев Павел Борисович" w:date="2019-07-01T10:28:00Z">
                  <w:rPr>
                    <w:ins w:id="2262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63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64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&gt; 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265" w:author="Зайцев Павел Борисович" w:date="2019-06-18T13:58:00Z"/>
                <w:strike/>
                <w:sz w:val="18"/>
                <w:szCs w:val="18"/>
                <w:rPrChange w:id="2266" w:author="Зайцев Павел Борисович" w:date="2019-07-01T10:28:00Z">
                  <w:rPr>
                    <w:ins w:id="2267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68" w:author="Зайцев Павел Борисович" w:date="2019-06-18T13:58:00Z"/>
                <w:strike/>
                <w:sz w:val="18"/>
                <w:szCs w:val="18"/>
                <w:rPrChange w:id="2269" w:author="Зайцев Павел Борисович" w:date="2019-07-01T10:28:00Z">
                  <w:rPr>
                    <w:ins w:id="2270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71" w:author="Зайцев Павел Борисович" w:date="2019-06-18T13:58:00Z"/>
                <w:strike/>
                <w:sz w:val="18"/>
                <w:szCs w:val="18"/>
                <w:rPrChange w:id="2272" w:author="Зайцев Павел Борисович" w:date="2019-07-01T10:28:00Z">
                  <w:rPr>
                    <w:ins w:id="2273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274" w:author="Зайцев Павел Борисович" w:date="2019-06-18T13:58:00Z"/>
                <w:strike/>
                <w:sz w:val="18"/>
                <w:szCs w:val="18"/>
                <w:rPrChange w:id="2275" w:author="Зайцев Павел Борисович" w:date="2019-07-01T10:28:00Z">
                  <w:rPr>
                    <w:ins w:id="2276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77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78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Стр.4640 должна иметь положительное значение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rPr>
                <w:ins w:id="2279" w:author="Зайцев Павел Борисович" w:date="2019-06-18T13:58:00Z"/>
                <w:strike/>
                <w:sz w:val="18"/>
                <w:szCs w:val="18"/>
                <w:rPrChange w:id="2280" w:author="Зайцев Павел Борисович" w:date="2019-07-01T10:28:00Z">
                  <w:rPr>
                    <w:ins w:id="2281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82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83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1433DB" w:rsidRDefault="001C0298" w:rsidP="00DB06A9">
            <w:pPr>
              <w:jc w:val="center"/>
              <w:rPr>
                <w:ins w:id="2284" w:author="Зайцев Павел Борисович" w:date="2019-06-18T13:58:00Z"/>
                <w:strike/>
                <w:sz w:val="18"/>
                <w:szCs w:val="18"/>
                <w:rPrChange w:id="2285" w:author="Зайцев Павел Борисович" w:date="2019-07-01T10:28:00Z">
                  <w:rPr>
                    <w:ins w:id="2286" w:author="Зайцев Павел Борисович" w:date="2019-06-18T13:58:00Z"/>
                    <w:sz w:val="18"/>
                    <w:szCs w:val="18"/>
                  </w:rPr>
                </w:rPrChange>
              </w:rPr>
            </w:pPr>
            <w:ins w:id="2287" w:author="Зайцев Павел Борисович" w:date="2019-06-18T13:58:00Z">
              <w:r w:rsidRPr="001433DB">
                <w:rPr>
                  <w:strike/>
                  <w:sz w:val="18"/>
                  <w:szCs w:val="18"/>
                  <w:rPrChange w:id="2288" w:author="Зайцев Павел Борисович" w:date="2019-07-01T10:28:00Z">
                    <w:rPr>
                      <w:sz w:val="18"/>
                      <w:szCs w:val="18"/>
                    </w:rPr>
                  </w:rPrChange>
                </w:rPr>
                <w:t>Б</w:t>
              </w:r>
            </w:ins>
          </w:p>
        </w:tc>
      </w:tr>
      <w:tr w:rsidR="001C0298" w:rsidRPr="00A1781D" w:rsidTr="00C30346">
        <w:trPr>
          <w:ins w:id="2289" w:author="Зайцев Павел Борисович" w:date="2019-06-18T14:26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290" w:author="Зайцев Павел Борисович" w:date="2019-06-18T14:26:00Z"/>
                <w:sz w:val="18"/>
                <w:szCs w:val="18"/>
              </w:rPr>
            </w:pPr>
            <w:ins w:id="2291" w:author="Зайцев Павел Борисович" w:date="2019-06-19T19:13:00Z">
              <w:r>
                <w:rPr>
                  <w:sz w:val="18"/>
                  <w:szCs w:val="18"/>
                </w:rPr>
                <w:t>75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292" w:author="Зайцев Павел Борисович" w:date="2019-06-18T14:26:00Z"/>
                <w:sz w:val="18"/>
                <w:szCs w:val="18"/>
              </w:rPr>
            </w:pPr>
            <w:ins w:id="2293" w:author="Зайцев Павел Борисович" w:date="2019-06-18T14:26:00Z">
              <w:r w:rsidRPr="00A1781D">
                <w:rPr>
                  <w:sz w:val="18"/>
                  <w:szCs w:val="18"/>
                </w:rPr>
                <w:t>820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294" w:author="Зайцев Павел Борисович" w:date="2019-06-18T14:26:00Z"/>
                <w:sz w:val="18"/>
                <w:szCs w:val="18"/>
              </w:rPr>
            </w:pPr>
            <w:ins w:id="2295" w:author="Зайцев Павел Борисович" w:date="2019-06-18T14:26:00Z">
              <w:r w:rsidRPr="00A1781D"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296" w:author="Зайцев Павел Борисович" w:date="2019-06-18T14:26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297" w:author="Зайцев Павел Борисович" w:date="2019-06-18T14:26:00Z"/>
                <w:sz w:val="18"/>
                <w:szCs w:val="18"/>
              </w:rPr>
            </w:pPr>
            <w:ins w:id="2298" w:author="Зайцев Павел Борисович" w:date="2019-06-18T14:26:00Z">
              <w:r w:rsidRPr="00A1781D">
                <w:rPr>
                  <w:sz w:val="18"/>
                  <w:szCs w:val="18"/>
                </w:rPr>
                <w:t>=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rPr>
                <w:ins w:id="2299" w:author="Зайцев Павел Борисович" w:date="2019-06-18T14:26:00Z"/>
                <w:sz w:val="18"/>
                <w:szCs w:val="18"/>
              </w:rPr>
            </w:pPr>
            <w:ins w:id="2300" w:author="Зайцев Павел Борисович" w:date="2019-06-18T14:26:00Z">
              <w:r w:rsidRPr="00A1781D">
                <w:rPr>
                  <w:sz w:val="18"/>
                  <w:szCs w:val="18"/>
                </w:rPr>
                <w:t>Сумма строк, составляющих строку 820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301" w:author="Зайцев Павел Борисович" w:date="2019-06-18T14:26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302" w:author="Зайцев Павел Борисович" w:date="2019-06-18T14:26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rPr>
                <w:ins w:id="2303" w:author="Зайцев Павел Борисович" w:date="2019-06-18T14:26:00Z"/>
                <w:sz w:val="18"/>
                <w:szCs w:val="18"/>
              </w:rPr>
            </w:pPr>
            <w:ins w:id="2304" w:author="Зайцев Павел Борисович" w:date="2019-06-18T14:26:00Z">
              <w:r w:rsidRPr="00A1781D">
                <w:rPr>
                  <w:sz w:val="18"/>
                  <w:szCs w:val="18"/>
                </w:rPr>
                <w:t>Итоговый показатель строки 820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&lt;&gt; сумме строк</w:t>
              </w:r>
              <w:r>
                <w:rPr>
                  <w:sz w:val="18"/>
                  <w:szCs w:val="18"/>
                </w:rPr>
                <w:t>,</w:t>
              </w:r>
              <w:r w:rsidRPr="00A1781D">
                <w:rPr>
                  <w:sz w:val="18"/>
                  <w:szCs w:val="18"/>
                </w:rPr>
                <w:t xml:space="preserve"> составляющих строку 820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-недопустимо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rPr>
                <w:ins w:id="2305" w:author="Зайцев Павел Борисович" w:date="2019-06-18T14:26:00Z"/>
                <w:sz w:val="18"/>
                <w:szCs w:val="18"/>
              </w:rPr>
            </w:pPr>
            <w:ins w:id="2306" w:author="Зайцев Павел Борисович" w:date="2019-06-18T14:26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46121F">
            <w:pPr>
              <w:jc w:val="center"/>
              <w:rPr>
                <w:ins w:id="2307" w:author="Зайцев Павел Борисович" w:date="2019-06-18T14:26:00Z"/>
                <w:sz w:val="18"/>
                <w:szCs w:val="18"/>
              </w:rPr>
            </w:pPr>
            <w:ins w:id="2308" w:author="Зайцев Павел Борисович" w:date="2019-06-18T14:26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A2C0A">
        <w:trPr>
          <w:ins w:id="2309" w:author="Зайцев Павел Борисович" w:date="2019-06-18T14:1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10" w:author="Зайцев Павел Борисович" w:date="2019-06-18T14:12:00Z"/>
                <w:sz w:val="18"/>
                <w:szCs w:val="18"/>
              </w:rPr>
            </w:pPr>
            <w:ins w:id="2311" w:author="Зайцев Павел Борисович" w:date="2019-06-19T19:13:00Z">
              <w:r>
                <w:rPr>
                  <w:sz w:val="18"/>
                  <w:szCs w:val="18"/>
                </w:rPr>
                <w:t>76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12" w:author="Зайцев Павел Борисович" w:date="2019-06-18T14:12:00Z"/>
                <w:sz w:val="18"/>
                <w:szCs w:val="18"/>
              </w:rPr>
            </w:pPr>
            <w:ins w:id="2313" w:author="Зайцев Павел Борисович" w:date="2019-06-18T14:12:00Z">
              <w:r>
                <w:rPr>
                  <w:sz w:val="18"/>
                  <w:szCs w:val="18"/>
                </w:rPr>
                <w:t>8200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14" w:author="Зайцев Павел Борисович" w:date="2019-06-18T14:12:00Z"/>
                <w:sz w:val="18"/>
                <w:szCs w:val="18"/>
              </w:rPr>
            </w:pPr>
            <w:ins w:id="2315" w:author="Зайцев Павел Борисович" w:date="2019-06-18T14:28:00Z">
              <w:r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16" w:author="Зайцев Павел Борисович" w:date="2019-06-18T14:1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17" w:author="Зайцев Павел Борисович" w:date="2019-06-18T14:12:00Z"/>
                <w:sz w:val="18"/>
                <w:szCs w:val="18"/>
              </w:rPr>
            </w:pPr>
            <w:ins w:id="2318" w:author="Зайцев Павел Борисович" w:date="2019-06-18T14:12:00Z">
              <w:r w:rsidRPr="00A1781D"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319" w:author="Зайцев Павел Борисович" w:date="2019-06-18T14:12:00Z"/>
                <w:sz w:val="18"/>
                <w:szCs w:val="18"/>
              </w:rPr>
            </w:pPr>
            <w:ins w:id="2320" w:author="Зайцев Павел Борисович" w:date="2019-06-18T14:12:00Z">
              <w:r>
                <w:rPr>
                  <w:sz w:val="18"/>
                  <w:szCs w:val="18"/>
                </w:rPr>
                <w:t>4640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21" w:author="Зайцев Павел Борисович" w:date="2019-06-18T14:12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22" w:author="Зайцев Павел Борисович" w:date="2019-06-18T14:1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323" w:author="Зайцев Павел Борисович" w:date="2019-06-18T14:12:00Z"/>
                <w:sz w:val="18"/>
                <w:szCs w:val="18"/>
              </w:rPr>
            </w:pPr>
            <w:ins w:id="2324" w:author="Зайцев Павел Борисович" w:date="2019-06-18T14:14:00Z">
              <w:r w:rsidRPr="00A1781D">
                <w:rPr>
                  <w:sz w:val="18"/>
                  <w:szCs w:val="18"/>
                </w:rPr>
                <w:t>Показател</w:t>
              </w:r>
              <w:r>
                <w:rPr>
                  <w:sz w:val="18"/>
                  <w:szCs w:val="18"/>
                </w:rPr>
                <w:t>ь</w:t>
              </w:r>
              <w:r w:rsidRPr="00A1781D">
                <w:rPr>
                  <w:sz w:val="18"/>
                  <w:szCs w:val="18"/>
                </w:rPr>
                <w:t xml:space="preserve"> по строке 8</w:t>
              </w:r>
              <w:r>
                <w:rPr>
                  <w:sz w:val="18"/>
                  <w:szCs w:val="18"/>
                </w:rPr>
                <w:t>2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 xml:space="preserve"> &lt;&gt; показателю строки 46</w:t>
              </w:r>
              <w:r>
                <w:rPr>
                  <w:sz w:val="18"/>
                  <w:szCs w:val="18"/>
                </w:rPr>
                <w:t>40</w:t>
              </w:r>
              <w:r w:rsidRPr="00A1781D">
                <w:rPr>
                  <w:sz w:val="18"/>
                  <w:szCs w:val="18"/>
                </w:rPr>
                <w:t xml:space="preserve"> - недопустим</w:t>
              </w:r>
              <w:r>
                <w:rPr>
                  <w:sz w:val="18"/>
                  <w:szCs w:val="18"/>
                </w:rPr>
                <w:t>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rPr>
                <w:ins w:id="2325" w:author="Зайцев Павел Борисович" w:date="2019-06-18T14:12:00Z"/>
                <w:sz w:val="18"/>
                <w:szCs w:val="18"/>
              </w:rPr>
            </w:pPr>
            <w:ins w:id="2326" w:author="Зайцев Павел Борисович" w:date="2019-06-18T14:12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7A2C0A">
            <w:pPr>
              <w:jc w:val="center"/>
              <w:rPr>
                <w:ins w:id="2327" w:author="Зайцев Павел Борисович" w:date="2019-06-18T14:12:00Z"/>
                <w:sz w:val="18"/>
                <w:szCs w:val="18"/>
              </w:rPr>
            </w:pPr>
            <w:ins w:id="2328" w:author="Зайцев Павел Борисович" w:date="2019-06-18T14:12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sz w:val="18"/>
                <w:szCs w:val="18"/>
              </w:rPr>
            </w:pPr>
            <w:ins w:id="2329" w:author="Зайцев Павел Борисович" w:date="2019-06-19T19:13:00Z">
              <w:r>
                <w:rPr>
                  <w:sz w:val="18"/>
                  <w:szCs w:val="18"/>
                </w:rPr>
                <w:t>77</w:t>
              </w:r>
            </w:ins>
            <w:ins w:id="2330" w:author="Зайцев Павел Борисович" w:date="2019-07-11T16:29:00Z">
              <w:r w:rsidR="00762295">
                <w:rPr>
                  <w:sz w:val="18"/>
                  <w:szCs w:val="18"/>
                </w:rPr>
                <w:t xml:space="preserve"> (кроме главы 092)</w:t>
              </w:r>
            </w:ins>
            <w:del w:id="2331" w:author="Зайцев Павел Борисович" w:date="2019-06-18T13:59:00Z">
              <w:r w:rsidRPr="00A1781D" w:rsidDel="00DB06A9">
                <w:rPr>
                  <w:sz w:val="18"/>
                  <w:szCs w:val="18"/>
                </w:rPr>
                <w:delText>54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900</w:t>
            </w:r>
            <w:ins w:id="2332" w:author="Зайцев Павел Борисович" w:date="2019-06-18T13:5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(Расходы – всего)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FA61F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220</w:t>
            </w:r>
            <w:ins w:id="2333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+ </w:t>
            </w:r>
            <w:del w:id="2334" w:author="Зайцев Павел Борисович" w:date="2019-06-18T14:00:00Z">
              <w:r w:rsidRPr="00A1781D" w:rsidDel="00DB06A9">
                <w:rPr>
                  <w:sz w:val="18"/>
                  <w:szCs w:val="18"/>
                </w:rPr>
                <w:delText>310</w:delText>
              </w:r>
            </w:del>
            <w:ins w:id="2335" w:author="Зайцев Павел Борисович" w:date="2019-06-18T14:00:00Z">
              <w:r w:rsidRPr="00A1781D">
                <w:rPr>
                  <w:sz w:val="18"/>
                  <w:szCs w:val="18"/>
                </w:rPr>
                <w:t>3</w:t>
              </w:r>
            </w:ins>
            <w:ins w:id="2336" w:author="Зайцев Павел Борисович" w:date="2019-07-08T20:20:00Z">
              <w:r w:rsidR="00FA61FA">
                <w:rPr>
                  <w:sz w:val="18"/>
                  <w:szCs w:val="18"/>
                </w:rPr>
                <w:t>3</w:t>
              </w:r>
            </w:ins>
            <w:ins w:id="2337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0</w:t>
              </w:r>
            </w:ins>
            <w:ins w:id="2338" w:author="Зайцев Павел Борисович" w:date="2019-07-08T20:20:00Z">
              <w:r w:rsidR="00FA61FA">
                <w:rPr>
                  <w:sz w:val="18"/>
                  <w:szCs w:val="18"/>
                </w:rPr>
                <w:t>+3420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 раздел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FA61FA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строке 900</w:t>
            </w:r>
            <w:ins w:id="2339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&lt;&gt; сумме показателей строк 220</w:t>
            </w:r>
            <w:ins w:id="2340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ins w:id="2341" w:author="Зайцев Павел Борисович" w:date="2019-07-08T20:20:00Z">
              <w:r w:rsidR="00FA61FA">
                <w:rPr>
                  <w:sz w:val="18"/>
                  <w:szCs w:val="18"/>
                </w:rPr>
                <w:t>,</w:t>
              </w:r>
            </w:ins>
            <w:r w:rsidRPr="00A1781D">
              <w:rPr>
                <w:sz w:val="18"/>
                <w:szCs w:val="18"/>
              </w:rPr>
              <w:t xml:space="preserve"> </w:t>
            </w:r>
            <w:del w:id="2342" w:author="Зайцев Павел Борисович" w:date="2019-07-08T20:20:00Z">
              <w:r w:rsidRPr="00A1781D" w:rsidDel="00FA61FA">
                <w:rPr>
                  <w:sz w:val="18"/>
                  <w:szCs w:val="18"/>
                </w:rPr>
                <w:delText xml:space="preserve">и </w:delText>
              </w:r>
            </w:del>
            <w:del w:id="2343" w:author="Зайцев Павел Борисович" w:date="2019-06-18T14:00:00Z">
              <w:r w:rsidRPr="00A1781D" w:rsidDel="00DB06A9">
                <w:rPr>
                  <w:sz w:val="18"/>
                  <w:szCs w:val="18"/>
                </w:rPr>
                <w:delText xml:space="preserve">310 </w:delText>
              </w:r>
            </w:del>
            <w:ins w:id="2344" w:author="Зайцев Павел Борисович" w:date="2019-06-18T14:00:00Z">
              <w:r w:rsidRPr="00A1781D">
                <w:rPr>
                  <w:sz w:val="18"/>
                  <w:szCs w:val="18"/>
                </w:rPr>
                <w:t>3</w:t>
              </w:r>
            </w:ins>
            <w:ins w:id="2345" w:author="Зайцев Павел Борисович" w:date="2019-07-08T20:20:00Z">
              <w:r w:rsidR="00FA61FA">
                <w:rPr>
                  <w:sz w:val="18"/>
                  <w:szCs w:val="18"/>
                </w:rPr>
                <w:t>3</w:t>
              </w:r>
            </w:ins>
            <w:ins w:id="2346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0</w:t>
              </w:r>
            </w:ins>
            <w:ins w:id="2347" w:author="Зайцев Павел Борисович" w:date="2019-07-08T20:20:00Z">
              <w:r w:rsidR="00FA61FA">
                <w:rPr>
                  <w:sz w:val="18"/>
                  <w:szCs w:val="18"/>
                </w:rPr>
                <w:t xml:space="preserve"> и 3420</w:t>
              </w:r>
            </w:ins>
            <w:ins w:id="2348" w:author="Зайцев Павел Борисович" w:date="2019-06-18T14:00:00Z">
              <w:r w:rsidRPr="00A1781D"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- недопустимы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ins w:id="2349" w:author="Зайцев Павел Борисович" w:date="2019-06-19T19:13:00Z">
              <w:r>
                <w:rPr>
                  <w:sz w:val="18"/>
                  <w:szCs w:val="18"/>
                </w:rPr>
                <w:t>78</w:t>
              </w:r>
            </w:ins>
            <w:del w:id="2350" w:author="Зайцев Павел Борисович" w:date="2019-06-18T14:00:00Z">
              <w:r w:rsidRPr="00A1781D" w:rsidDel="00DB06A9">
                <w:rPr>
                  <w:sz w:val="18"/>
                  <w:szCs w:val="18"/>
                </w:rPr>
                <w:delText>55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900</w:t>
            </w:r>
            <w:ins w:id="2351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(Расходы – всего)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строк, составляющих строку 900</w:t>
            </w:r>
            <w:ins w:id="2352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(Расходы – всего)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строки 900</w:t>
            </w:r>
            <w:ins w:id="2353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&lt;&gt; суммы строк</w:t>
            </w:r>
            <w:r>
              <w:rPr>
                <w:sz w:val="18"/>
                <w:szCs w:val="18"/>
              </w:rPr>
              <w:t>,</w:t>
            </w:r>
            <w:r w:rsidRPr="00A1781D">
              <w:rPr>
                <w:sz w:val="18"/>
                <w:szCs w:val="18"/>
              </w:rPr>
              <w:t xml:space="preserve"> составляющих строку 900</w:t>
            </w:r>
            <w:ins w:id="2354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-недопустимо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1C0298">
            <w:pPr>
              <w:jc w:val="center"/>
              <w:rPr>
                <w:sz w:val="18"/>
                <w:szCs w:val="18"/>
              </w:rPr>
            </w:pPr>
            <w:ins w:id="2355" w:author="Зайцев Павел Борисович" w:date="2019-06-19T19:13:00Z">
              <w:r>
                <w:rPr>
                  <w:sz w:val="18"/>
                  <w:szCs w:val="18"/>
                </w:rPr>
                <w:t>79</w:t>
              </w:r>
            </w:ins>
            <w:del w:id="2356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58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990</w:t>
            </w:r>
            <w:ins w:id="2357" w:author="Зайцев Павел Борисович" w:date="2019-06-18T14:00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430</w:t>
            </w:r>
            <w:ins w:id="2358" w:author="Зайцев Павел Борисович" w:date="2019-06-18T14:06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строке 990</w:t>
            </w:r>
            <w:ins w:id="2359" w:author="Зайцев Павел Борисович" w:date="2019-06-18T14:0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&lt;&gt; показателю строки 430</w:t>
            </w:r>
            <w:ins w:id="2360" w:author="Зайцев Павел Борисович" w:date="2019-06-18T14:06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 недопустимы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Del="0063065F" w:rsidTr="00790F9F">
        <w:trPr>
          <w:del w:id="2361" w:author="Зайцев Павел Борисович" w:date="2019-06-18T14:0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62" w:author="Зайцев Павел Борисович" w:date="2019-06-18T14:07:00Z"/>
                <w:sz w:val="18"/>
                <w:szCs w:val="18"/>
              </w:rPr>
            </w:pPr>
            <w:ins w:id="2363" w:author="Зайцев Павел Борисович" w:date="2019-06-19T19:13:00Z">
              <w:r>
                <w:rPr>
                  <w:sz w:val="18"/>
                  <w:szCs w:val="18"/>
                </w:rPr>
                <w:t>80</w:t>
              </w:r>
            </w:ins>
            <w:del w:id="2364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59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65" w:author="Зайцев Павел Борисович" w:date="2019-06-18T14:07:00Z"/>
                <w:sz w:val="18"/>
                <w:szCs w:val="18"/>
              </w:rPr>
            </w:pPr>
            <w:del w:id="2366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980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67" w:author="Зайцев Павел Борисович" w:date="2019-06-18T14:07:00Z"/>
                <w:sz w:val="18"/>
                <w:szCs w:val="18"/>
              </w:rPr>
            </w:pPr>
            <w:del w:id="2368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69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70" w:author="Зайцев Павел Борисович" w:date="2019-06-18T14:07:00Z"/>
                <w:sz w:val="18"/>
                <w:szCs w:val="18"/>
              </w:rPr>
            </w:pPr>
            <w:del w:id="2371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rPr>
                <w:del w:id="2372" w:author="Зайцев Павел Борисович" w:date="2019-06-18T14:07:00Z"/>
                <w:sz w:val="18"/>
                <w:szCs w:val="18"/>
              </w:rPr>
            </w:pPr>
            <w:del w:id="2373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421 (с противоположным знаком)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74" w:author="Зайцев Павел Борисович" w:date="2019-06-18T14:07:00Z"/>
                <w:sz w:val="18"/>
                <w:szCs w:val="18"/>
              </w:rPr>
            </w:pPr>
            <w:del w:id="2375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76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rPr>
                <w:del w:id="2377" w:author="Зайцев Павел Борисович" w:date="2019-06-18T14:07:00Z"/>
                <w:sz w:val="18"/>
                <w:szCs w:val="18"/>
              </w:rPr>
            </w:pPr>
            <w:del w:id="2378" w:author="Зайцев Павел Борисович" w:date="2019-06-18T14:07:00Z">
              <w:r w:rsidDel="0063065F">
                <w:rPr>
                  <w:sz w:val="18"/>
                  <w:szCs w:val="18"/>
                </w:rPr>
                <w:delText xml:space="preserve">Показатели по строке 980 &lt;&gt; </w:delText>
              </w:r>
              <w:r w:rsidRPr="00A1781D" w:rsidDel="0063065F">
                <w:rPr>
                  <w:sz w:val="18"/>
                  <w:szCs w:val="18"/>
                </w:rPr>
                <w:delText>показателю строки 421 - недопустимы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79" w:author="Зайцев Павел Борисович" w:date="2019-06-18T14:07:00Z"/>
                <w:sz w:val="18"/>
                <w:szCs w:val="18"/>
              </w:rPr>
            </w:pPr>
            <w:del w:id="2380" w:author="Зайцев Павел Борисович" w:date="2019-06-18T14:07:00Z">
              <w:r w:rsidDel="0063065F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81" w:author="Зайцев Павел Борисович" w:date="2019-06-18T14:07:00Z"/>
                <w:sz w:val="18"/>
                <w:szCs w:val="18"/>
              </w:rPr>
            </w:pPr>
            <w:del w:id="2382" w:author="Зайцев Павел Борисович" w:date="2019-06-18T14:07:00Z">
              <w:r w:rsidDel="0063065F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63065F" w:rsidTr="00790F9F">
        <w:trPr>
          <w:del w:id="2383" w:author="Зайцев Павел Борисович" w:date="2019-06-18T14:0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84" w:author="Зайцев Павел Борисович" w:date="2019-06-18T14:07:00Z"/>
                <w:sz w:val="18"/>
                <w:szCs w:val="18"/>
              </w:rPr>
            </w:pPr>
            <w:ins w:id="2385" w:author="Зайцев Павел Борисович" w:date="2019-06-19T19:13:00Z">
              <w:r>
                <w:rPr>
                  <w:sz w:val="18"/>
                  <w:szCs w:val="18"/>
                </w:rPr>
                <w:t>81</w:t>
              </w:r>
            </w:ins>
            <w:del w:id="2386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60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87" w:author="Зайцев Павел Борисович" w:date="2019-06-18T14:07:00Z"/>
                <w:sz w:val="18"/>
                <w:szCs w:val="18"/>
              </w:rPr>
            </w:pPr>
            <w:del w:id="2388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980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89" w:author="Зайцев Павел Борисович" w:date="2019-06-18T14:07:00Z"/>
                <w:sz w:val="18"/>
                <w:szCs w:val="18"/>
              </w:rPr>
            </w:pPr>
            <w:del w:id="2390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91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92" w:author="Зайцев Павел Борисович" w:date="2019-06-18T14:07:00Z"/>
                <w:sz w:val="18"/>
                <w:szCs w:val="18"/>
              </w:rPr>
            </w:pPr>
            <w:del w:id="2393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rPr>
                <w:del w:id="2394" w:author="Зайцев Павел Борисович" w:date="2019-06-18T14:07:00Z"/>
                <w:sz w:val="18"/>
                <w:szCs w:val="18"/>
              </w:rPr>
            </w:pPr>
            <w:del w:id="2395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Сумма строк, составляющих строку 980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96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397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rPr>
                <w:del w:id="2398" w:author="Зайцев Павел Борисович" w:date="2019-06-18T14:07:00Z"/>
                <w:sz w:val="18"/>
                <w:szCs w:val="18"/>
              </w:rPr>
            </w:pPr>
            <w:del w:id="2399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Итоговый показатель строки 980 &lt;&gt; сумме строк</w:delText>
              </w:r>
              <w:r w:rsidDel="0063065F">
                <w:rPr>
                  <w:sz w:val="18"/>
                  <w:szCs w:val="18"/>
                </w:rPr>
                <w:delText>,</w:delText>
              </w:r>
              <w:r w:rsidRPr="00A1781D" w:rsidDel="0063065F">
                <w:rPr>
                  <w:sz w:val="18"/>
                  <w:szCs w:val="18"/>
                </w:rPr>
                <w:delText xml:space="preserve"> составляющих строку 980 -недопустимо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400" w:author="Зайцев Павел Борисович" w:date="2019-06-18T14:07:00Z"/>
                <w:sz w:val="18"/>
                <w:szCs w:val="18"/>
              </w:rPr>
            </w:pPr>
            <w:del w:id="2401" w:author="Зайцев Павел Борисович" w:date="2019-06-18T14:07:00Z">
              <w:r w:rsidDel="0063065F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63065F" w:rsidRDefault="001C0298" w:rsidP="00E02B11">
            <w:pPr>
              <w:jc w:val="center"/>
              <w:rPr>
                <w:del w:id="2402" w:author="Зайцев Павел Борисович" w:date="2019-06-18T14:07:00Z"/>
                <w:sz w:val="18"/>
                <w:szCs w:val="18"/>
              </w:rPr>
            </w:pPr>
            <w:del w:id="2403" w:author="Зайцев Павел Борисович" w:date="2019-06-18T14:07:00Z">
              <w:r w:rsidDel="0063065F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Tr="0063065F">
        <w:trPr>
          <w:ins w:id="2404" w:author="Зайцев Павел Борисович" w:date="2019-06-18T14:07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05" w:author="Зайцев Павел Борисович" w:date="2019-06-18T14:07:00Z"/>
                <w:sz w:val="18"/>
                <w:szCs w:val="18"/>
              </w:rPr>
            </w:pPr>
            <w:ins w:id="2406" w:author="Зайцев Павел Борисович" w:date="2019-06-19T19:14:00Z">
              <w:r>
                <w:rPr>
                  <w:sz w:val="18"/>
                  <w:szCs w:val="18"/>
                </w:rPr>
                <w:t>80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407" w:author="Зайцев Павел Борисович" w:date="2019-06-18T14:07:00Z"/>
                <w:sz w:val="18"/>
                <w:szCs w:val="18"/>
              </w:rPr>
            </w:pPr>
            <w:ins w:id="2408" w:author="Зайцев Павел Борисович" w:date="2019-06-18T14:07:00Z">
              <w:r w:rsidRPr="00A1781D">
                <w:rPr>
                  <w:sz w:val="18"/>
                  <w:szCs w:val="18"/>
                </w:rPr>
                <w:t>9</w:t>
              </w:r>
              <w:r>
                <w:rPr>
                  <w:sz w:val="18"/>
                  <w:szCs w:val="18"/>
                </w:rPr>
                <w:t>0</w:t>
              </w:r>
              <w:r w:rsidRPr="00A1781D">
                <w:rPr>
                  <w:sz w:val="18"/>
                  <w:szCs w:val="18"/>
                </w:rPr>
                <w:t>0</w:t>
              </w:r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09" w:author="Зайцев Павел Борисович" w:date="2019-06-18T14:07:00Z"/>
                <w:sz w:val="18"/>
                <w:szCs w:val="18"/>
              </w:rPr>
            </w:pPr>
            <w:ins w:id="2410" w:author="Зайцев Павел Борисович" w:date="2019-06-18T14:07:00Z">
              <w:r w:rsidRPr="00A1781D">
                <w:rPr>
                  <w:sz w:val="18"/>
                  <w:szCs w:val="18"/>
                </w:rPr>
                <w:t>3, 4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11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12" w:author="Зайцев Павел Борисович" w:date="2019-06-18T14:07:00Z"/>
                <w:sz w:val="18"/>
                <w:szCs w:val="18"/>
              </w:rPr>
            </w:pPr>
            <w:ins w:id="2413" w:author="Зайцев Павел Борисович" w:date="2019-06-18T14:07:00Z">
              <w:r w:rsidRPr="00A1781D"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63065F">
            <w:pPr>
              <w:jc w:val="center"/>
              <w:rPr>
                <w:ins w:id="2414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15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16" w:author="Зайцев Павел Борисович" w:date="2019-06-18T14:07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>
            <w:pPr>
              <w:rPr>
                <w:ins w:id="2417" w:author="Зайцев Павел Борисович" w:date="2019-06-18T14:07:00Z"/>
                <w:sz w:val="18"/>
                <w:szCs w:val="18"/>
              </w:rPr>
              <w:pPrChange w:id="2418" w:author="Зайцев Павел Борисович" w:date="2019-06-18T14:43:00Z">
                <w:pPr>
                  <w:jc w:val="center"/>
                </w:pPr>
              </w:pPrChange>
            </w:pPr>
            <w:ins w:id="2419" w:author="Зайцев Павел Борисович" w:date="2019-06-18T14:07:00Z">
              <w:r w:rsidRPr="00A1781D">
                <w:rPr>
                  <w:sz w:val="18"/>
                  <w:szCs w:val="18"/>
                </w:rPr>
                <w:t>Графы 3, 4 по строке 9</w:t>
              </w:r>
            </w:ins>
            <w:ins w:id="2420" w:author="Зайцев Павел Борисович" w:date="2019-06-18T14:08:00Z">
              <w:r>
                <w:rPr>
                  <w:sz w:val="18"/>
                  <w:szCs w:val="18"/>
                </w:rPr>
                <w:t>0</w:t>
              </w:r>
            </w:ins>
            <w:ins w:id="2421" w:author="Зайцев Павел Борисович" w:date="2019-06-18T14:07:00Z">
              <w:r w:rsidRPr="00A1781D">
                <w:rPr>
                  <w:sz w:val="18"/>
                  <w:szCs w:val="18"/>
                </w:rPr>
                <w:t>0</w:t>
              </w:r>
            </w:ins>
            <w:ins w:id="2422" w:author="Зайцев Павел Борисович" w:date="2019-06-18T14:08:00Z">
              <w:r>
                <w:rPr>
                  <w:sz w:val="18"/>
                  <w:szCs w:val="18"/>
                </w:rPr>
                <w:t>0</w:t>
              </w:r>
            </w:ins>
            <w:ins w:id="2423" w:author="Зайцев Павел Борисович" w:date="2019-06-18T14:07:00Z">
              <w:r w:rsidRPr="00A1781D">
                <w:rPr>
                  <w:sz w:val="18"/>
                  <w:szCs w:val="18"/>
                </w:rPr>
                <w:t xml:space="preserve"> не заполняются (указывается значение х)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24" w:author="Зайцев Павел Борисович" w:date="2019-06-18T14:07:00Z"/>
                <w:sz w:val="18"/>
                <w:szCs w:val="18"/>
              </w:rPr>
            </w:pPr>
            <w:ins w:id="2425" w:author="Зайцев Павел Борисович" w:date="2019-06-18T14:07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ins w:id="2426" w:author="Зайцев Павел Борисович" w:date="2019-06-18T14:07:00Z"/>
                <w:sz w:val="18"/>
                <w:szCs w:val="18"/>
              </w:rPr>
            </w:pPr>
            <w:ins w:id="2427" w:author="Зайцев Павел Борисович" w:date="2019-06-18T14:07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1C0298">
            <w:pPr>
              <w:jc w:val="center"/>
              <w:rPr>
                <w:sz w:val="18"/>
                <w:szCs w:val="18"/>
              </w:rPr>
            </w:pPr>
            <w:del w:id="2428" w:author="Зайцев Павел Борисович" w:date="2019-06-18T14:07:00Z">
              <w:r w:rsidRPr="00A1781D" w:rsidDel="0063065F">
                <w:rPr>
                  <w:sz w:val="18"/>
                  <w:szCs w:val="18"/>
                </w:rPr>
                <w:delText>61</w:delText>
              </w:r>
            </w:del>
            <w:ins w:id="2429" w:author="Зайцев Павел Борисович" w:date="2019-06-19T10:02:00Z">
              <w:r>
                <w:rPr>
                  <w:sz w:val="18"/>
                  <w:szCs w:val="18"/>
                </w:rPr>
                <w:t>8</w:t>
              </w:r>
            </w:ins>
            <w:ins w:id="2430" w:author="Зайцев Павел Борисович" w:date="2019-06-19T19:14:00Z">
              <w:r>
                <w:rPr>
                  <w:sz w:val="18"/>
                  <w:szCs w:val="18"/>
                </w:rPr>
                <w:t>1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990</w:t>
            </w:r>
            <w:ins w:id="2431" w:author="Зайцев Павел Борисович" w:date="2019-06-18T14:07:00Z">
              <w:r>
                <w:rPr>
                  <w:sz w:val="18"/>
                  <w:szCs w:val="18"/>
                </w:rPr>
                <w:t>0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3, 4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Графы 3, 4 по строке 990</w:t>
            </w:r>
            <w:ins w:id="2432" w:author="Зайцев Павел Борисович" w:date="2019-06-18T14:09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 xml:space="preserve"> не заполняются (указывается значение 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1C0298" w:rsidRPr="00A1781D" w:rsidTr="00790F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1C0298">
            <w:pPr>
              <w:jc w:val="center"/>
              <w:rPr>
                <w:sz w:val="18"/>
                <w:szCs w:val="18"/>
              </w:rPr>
            </w:pPr>
            <w:del w:id="2433" w:author="Зайцев Павел Борисович" w:date="2019-06-18T14:11:00Z">
              <w:r w:rsidRPr="00A1781D" w:rsidDel="007A2C0A">
                <w:rPr>
                  <w:sz w:val="18"/>
                  <w:szCs w:val="18"/>
                </w:rPr>
                <w:delText>62</w:delText>
              </w:r>
            </w:del>
            <w:ins w:id="2434" w:author="Зайцев Павел Борисович" w:date="2019-06-19T10:02:00Z">
              <w:r>
                <w:rPr>
                  <w:sz w:val="18"/>
                  <w:szCs w:val="18"/>
                </w:rPr>
                <w:t>8</w:t>
              </w:r>
            </w:ins>
            <w:ins w:id="2435" w:author="Зайцев Павел Борисович" w:date="2019-06-19T19:14:00Z">
              <w:r>
                <w:rPr>
                  <w:sz w:val="18"/>
                  <w:szCs w:val="18"/>
                </w:rPr>
                <w:t>2</w:t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F0BD8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461</w:t>
            </w:r>
            <w:ins w:id="2436" w:author="Зайцев Павел Борисович" w:date="2019-06-18T14:1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-464</w:t>
            </w:r>
            <w:ins w:id="2437" w:author="Зайцев Павел Борисович" w:date="2019-06-18T14:11:00Z">
              <w:r>
                <w:rPr>
                  <w:sz w:val="18"/>
                  <w:szCs w:val="18"/>
                </w:rPr>
                <w:t>0</w:t>
              </w:r>
            </w:ins>
            <w:del w:id="2438" w:author="Зайцев Павел Борисович" w:date="2019-06-18T14:11:00Z">
              <w:r w:rsidRPr="00A1781D" w:rsidDel="00EF0BD8">
                <w:rPr>
                  <w:sz w:val="18"/>
                  <w:szCs w:val="18"/>
                </w:rPr>
                <w:delText xml:space="preserve"> </w:delText>
              </w:r>
            </w:del>
            <w:ins w:id="2439" w:author="Зайцев Павел Борисович" w:date="2019-06-18T14:11:00Z">
              <w:r>
                <w:rPr>
                  <w:sz w:val="18"/>
                  <w:szCs w:val="18"/>
                </w:rPr>
                <w:t xml:space="preserve"> </w:t>
              </w:r>
            </w:ins>
            <w:r w:rsidRPr="00A1781D">
              <w:rPr>
                <w:sz w:val="18"/>
                <w:szCs w:val="18"/>
              </w:rPr>
              <w:t>(раздел 3), кроме главы 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A771D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Показатели, отраженные в строках 461</w:t>
            </w:r>
            <w:ins w:id="2440" w:author="Зайцев Павел Борисович" w:date="2019-06-18T14:11:00Z">
              <w:r>
                <w:rPr>
                  <w:sz w:val="18"/>
                  <w:szCs w:val="18"/>
                </w:rPr>
                <w:t>0</w:t>
              </w:r>
            </w:ins>
            <w:r w:rsidRPr="00A1781D">
              <w:rPr>
                <w:sz w:val="18"/>
                <w:szCs w:val="18"/>
              </w:rPr>
              <w:t>-464</w:t>
            </w:r>
            <w:ins w:id="2441" w:author="Зайцев Павел Борисович" w:date="2019-06-18T14:11:00Z">
              <w:r>
                <w:rPr>
                  <w:sz w:val="18"/>
                  <w:szCs w:val="18"/>
                </w:rPr>
                <w:t>0</w:t>
              </w:r>
            </w:ins>
            <w:r>
              <w:rPr>
                <w:sz w:val="18"/>
                <w:szCs w:val="18"/>
              </w:rPr>
              <w:t xml:space="preserve">  недопустимо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ПБС, РБС, ГРБС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RDefault="001C0298" w:rsidP="00E0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</w:p>
        </w:tc>
      </w:tr>
      <w:tr w:rsidR="009F61F7" w:rsidRPr="00A1781D" w:rsidTr="00790F9F">
        <w:trPr>
          <w:ins w:id="2442" w:author="Зайцев Павел Борисович" w:date="2019-06-28T17:06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Del="007A2C0A" w:rsidRDefault="009F61F7" w:rsidP="001C0298">
            <w:pPr>
              <w:jc w:val="center"/>
              <w:rPr>
                <w:ins w:id="2443" w:author="Зайцев Павел Борисович" w:date="2019-06-28T17:06:00Z"/>
                <w:sz w:val="18"/>
                <w:szCs w:val="18"/>
              </w:rPr>
            </w:pPr>
            <w:ins w:id="2444" w:author="Зайцев Павел Борисович" w:date="2019-06-28T17:06:00Z">
              <w:r>
                <w:rPr>
                  <w:sz w:val="18"/>
                  <w:szCs w:val="18"/>
                </w:rPr>
                <w:t>83</w:t>
              </w:r>
            </w:ins>
            <w:ins w:id="2445" w:author="Зайцев Павел Борисович" w:date="2019-06-28T17:08:00Z">
              <w:r>
                <w:rPr>
                  <w:rStyle w:val="afe"/>
                  <w:sz w:val="18"/>
                  <w:szCs w:val="18"/>
                </w:rPr>
                <w:footnoteReference w:id="10"/>
              </w:r>
            </w:ins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F0BD8">
            <w:pPr>
              <w:jc w:val="center"/>
              <w:rPr>
                <w:ins w:id="2450" w:author="Зайцев Павел Борисович" w:date="2019-06-28T17:06:00Z"/>
                <w:sz w:val="18"/>
                <w:szCs w:val="18"/>
              </w:rPr>
            </w:pPr>
            <w:ins w:id="2451" w:author="Зайцев Павел Борисович" w:date="2019-06-28T17:06:00Z">
              <w:r>
                <w:rPr>
                  <w:sz w:val="18"/>
                  <w:szCs w:val="18"/>
                </w:rPr>
                <w:t>*</w:t>
              </w:r>
            </w:ins>
            <w:ins w:id="2452" w:author="Зайцев Павел Борисович" w:date="2019-06-28T17:07:00Z">
              <w:r>
                <w:rPr>
                  <w:sz w:val="18"/>
                  <w:szCs w:val="18"/>
                </w:rPr>
                <w:t xml:space="preserve"> (раздел 1,2,3)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jc w:val="center"/>
              <w:rPr>
                <w:ins w:id="2453" w:author="Зайцев Павел Борисович" w:date="2019-06-28T17:06:00Z"/>
                <w:sz w:val="18"/>
                <w:szCs w:val="18"/>
              </w:rPr>
            </w:pPr>
            <w:ins w:id="2454" w:author="Зайцев Павел Борисович" w:date="2019-06-28T17:06:00Z">
              <w:r>
                <w:rPr>
                  <w:sz w:val="18"/>
                  <w:szCs w:val="18"/>
                </w:rPr>
                <w:t>5</w:t>
              </w:r>
            </w:ins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jc w:val="center"/>
              <w:rPr>
                <w:ins w:id="2455" w:author="Зайцев Павел Борисович" w:date="2019-06-28T17:06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jc w:val="center"/>
              <w:rPr>
                <w:ins w:id="2456" w:author="Зайцев Павел Борисович" w:date="2019-06-28T17:06:00Z"/>
                <w:sz w:val="18"/>
                <w:szCs w:val="18"/>
              </w:rPr>
            </w:pPr>
            <w:ins w:id="2457" w:author="Зайцев Павел Борисович" w:date="2019-06-28T17:07:00Z">
              <w:r>
                <w:rPr>
                  <w:sz w:val="18"/>
                  <w:szCs w:val="18"/>
                </w:rPr>
                <w:t>=0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rPr>
                <w:ins w:id="2458" w:author="Зайцев Павел Борисович" w:date="2019-06-28T17:06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jc w:val="center"/>
              <w:rPr>
                <w:ins w:id="2459" w:author="Зайцев Павел Борисович" w:date="2019-06-28T17:06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E02B11">
            <w:pPr>
              <w:jc w:val="center"/>
              <w:rPr>
                <w:ins w:id="2460" w:author="Зайцев Павел Борисович" w:date="2019-06-28T17:06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Pr="00A1781D" w:rsidRDefault="009F61F7" w:rsidP="00A771D5">
            <w:pPr>
              <w:rPr>
                <w:ins w:id="2461" w:author="Зайцев Павел Борисович" w:date="2019-06-28T17:06:00Z"/>
                <w:sz w:val="18"/>
                <w:szCs w:val="18"/>
              </w:rPr>
            </w:pPr>
            <w:ins w:id="2462" w:author="Зайцев Павел Борисович" w:date="2019-06-28T17:07:00Z">
              <w:r>
                <w:rPr>
                  <w:sz w:val="18"/>
                  <w:szCs w:val="18"/>
                </w:rPr>
                <w:t>Заполнение графы 5 разделов 1, 2 и 3 недопустимо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Default="005C29BD" w:rsidP="00E02B11">
            <w:pPr>
              <w:jc w:val="center"/>
              <w:rPr>
                <w:ins w:id="2463" w:author="Зайцев Павел Борисович" w:date="2019-06-28T17:06:00Z"/>
                <w:sz w:val="18"/>
                <w:szCs w:val="18"/>
              </w:rPr>
            </w:pPr>
            <w:ins w:id="2464" w:author="Зайцев Павел Борисович" w:date="2019-06-28T17:20:00Z">
              <w:r>
                <w:rPr>
                  <w:sz w:val="18"/>
                  <w:szCs w:val="18"/>
                </w:rPr>
                <w:t>ПБС, РБС, ГРБС</w:t>
              </w:r>
            </w:ins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F7" w:rsidRDefault="005C29BD" w:rsidP="00E02B11">
            <w:pPr>
              <w:jc w:val="center"/>
              <w:rPr>
                <w:ins w:id="2465" w:author="Зайцев Павел Борисович" w:date="2019-06-28T17:06:00Z"/>
                <w:sz w:val="18"/>
                <w:szCs w:val="18"/>
              </w:rPr>
            </w:pPr>
            <w:ins w:id="2466" w:author="Зайцев Павел Борисович" w:date="2019-06-28T17:20:00Z">
              <w:r>
                <w:rPr>
                  <w:sz w:val="18"/>
                  <w:szCs w:val="18"/>
                </w:rPr>
                <w:t>Б</w:t>
              </w:r>
            </w:ins>
          </w:p>
        </w:tc>
      </w:tr>
      <w:tr w:rsidR="001C0298" w:rsidRPr="00A1781D" w:rsidDel="00C30346" w:rsidTr="00790F9F">
        <w:trPr>
          <w:del w:id="2467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68" w:author="Зайцев Павел Борисович" w:date="2019-06-18T14:32:00Z"/>
                <w:sz w:val="18"/>
                <w:szCs w:val="18"/>
              </w:rPr>
            </w:pPr>
            <w:del w:id="2469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64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0" w:author="Зайцев Павел Борисович" w:date="2019-06-18T14:32:00Z"/>
                <w:sz w:val="18"/>
                <w:szCs w:val="18"/>
              </w:rPr>
            </w:pPr>
            <w:del w:id="2471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2" w:author="Зайцев Павел Борисович" w:date="2019-06-18T14:32:00Z"/>
                <w:sz w:val="18"/>
                <w:szCs w:val="18"/>
              </w:rPr>
            </w:pPr>
            <w:del w:id="2473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3,4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4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5" w:author="Зайцев Павел Борисович" w:date="2019-06-18T14:32:00Z"/>
                <w:sz w:val="18"/>
                <w:szCs w:val="18"/>
              </w:rPr>
            </w:pPr>
            <w:del w:id="2476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=0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477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8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79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480" w:author="Зайцев Павел Борисович" w:date="2019-06-18T14:32:00Z"/>
                <w:sz w:val="18"/>
                <w:szCs w:val="18"/>
              </w:rPr>
            </w:pPr>
            <w:del w:id="2481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 xml:space="preserve">Графы 3,4 по строке 800 не заполняются 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82" w:author="Зайцев Павел Борисович" w:date="2019-06-18T14:32:00Z"/>
                <w:sz w:val="18"/>
                <w:szCs w:val="18"/>
              </w:rPr>
            </w:pPr>
            <w:del w:id="2483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84" w:author="Зайцев Павел Борисович" w:date="2019-06-18T14:32:00Z"/>
                <w:sz w:val="18"/>
                <w:szCs w:val="18"/>
              </w:rPr>
            </w:pPr>
            <w:del w:id="2485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C30346" w:rsidTr="00790F9F">
        <w:trPr>
          <w:del w:id="2486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87" w:author="Зайцев Павел Борисович" w:date="2019-06-18T14:32:00Z"/>
                <w:sz w:val="18"/>
                <w:szCs w:val="18"/>
              </w:rPr>
            </w:pPr>
            <w:del w:id="2488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65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89" w:author="Зайцев Павел Борисович" w:date="2019-06-18T14:32:00Z"/>
                <w:sz w:val="18"/>
                <w:szCs w:val="18"/>
              </w:rPr>
            </w:pPr>
            <w:del w:id="2490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800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91" w:author="Зайцев Павел Борисович" w:date="2019-06-18T14:32:00Z"/>
                <w:sz w:val="18"/>
                <w:szCs w:val="18"/>
              </w:rPr>
            </w:pPr>
            <w:del w:id="2492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93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94" w:author="Зайцев Павел Борисович" w:date="2019-06-18T14:32:00Z"/>
                <w:sz w:val="18"/>
                <w:szCs w:val="18"/>
              </w:rPr>
            </w:pPr>
            <w:del w:id="2495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496" w:author="Зайцев Павел Борисович" w:date="2019-06-18T14:32:00Z"/>
                <w:sz w:val="18"/>
                <w:szCs w:val="18"/>
              </w:rPr>
            </w:pPr>
            <w:del w:id="2497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810 + 820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498" w:author="Зайцев Павел Борисович" w:date="2019-06-18T14:32:00Z"/>
                <w:sz w:val="18"/>
                <w:szCs w:val="18"/>
              </w:rPr>
            </w:pPr>
            <w:del w:id="2499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5, раздел 3.1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00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01" w:author="Зайцев Павел Борисович" w:date="2019-06-18T14:32:00Z"/>
                <w:sz w:val="18"/>
                <w:szCs w:val="18"/>
              </w:rPr>
            </w:pPr>
            <w:del w:id="2502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Показатели по строке 800 &lt;&gt; сумм</w:delText>
              </w:r>
              <w:r w:rsidDel="00C30346">
                <w:rPr>
                  <w:sz w:val="18"/>
                  <w:szCs w:val="18"/>
                </w:rPr>
                <w:delText xml:space="preserve">е показателей строк 810 </w:delText>
              </w:r>
              <w:r w:rsidRPr="00A1781D" w:rsidDel="00C30346">
                <w:rPr>
                  <w:sz w:val="18"/>
                  <w:szCs w:val="18"/>
                </w:rPr>
                <w:delText>и 820 - недопустимы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03" w:author="Зайцев Павел Борисович" w:date="2019-06-18T14:32:00Z"/>
                <w:sz w:val="18"/>
                <w:szCs w:val="18"/>
              </w:rPr>
            </w:pPr>
            <w:del w:id="2504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05" w:author="Зайцев Павел Борисович" w:date="2019-06-18T14:32:00Z"/>
                <w:sz w:val="18"/>
                <w:szCs w:val="18"/>
              </w:rPr>
            </w:pPr>
            <w:del w:id="2506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C30346" w:rsidTr="00790F9F">
        <w:trPr>
          <w:del w:id="2507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08" w:author="Зайцев Павел Борисович" w:date="2019-06-18T14:32:00Z"/>
                <w:sz w:val="18"/>
                <w:szCs w:val="18"/>
              </w:rPr>
            </w:pPr>
            <w:del w:id="2509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66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10" w:author="Зайцев Павел Борисович" w:date="2019-06-18T14:32:00Z"/>
                <w:sz w:val="18"/>
                <w:szCs w:val="18"/>
              </w:rPr>
            </w:pPr>
            <w:del w:id="2511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810 (всего)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12" w:author="Зайцев Павел Борисович" w:date="2019-06-18T14:32:00Z"/>
                <w:sz w:val="18"/>
                <w:szCs w:val="18"/>
              </w:rPr>
            </w:pPr>
            <w:del w:id="2513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14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15" w:author="Зайцев Павел Борисович" w:date="2019-06-18T14:32:00Z"/>
                <w:sz w:val="18"/>
                <w:szCs w:val="18"/>
              </w:rPr>
            </w:pPr>
            <w:del w:id="2516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17" w:author="Зайцев Павел Борисович" w:date="2019-06-18T14:32:00Z"/>
                <w:sz w:val="18"/>
                <w:szCs w:val="18"/>
              </w:rPr>
            </w:pPr>
            <w:del w:id="2518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 xml:space="preserve">463 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19" w:author="Зайцев Павел Борисович" w:date="2019-06-18T14:32:00Z"/>
                <w:sz w:val="18"/>
                <w:szCs w:val="18"/>
              </w:rPr>
            </w:pPr>
            <w:del w:id="2520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4 раздела 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21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22" w:author="Зайцев Павел Борисович" w:date="2019-06-18T14:32:00Z"/>
                <w:sz w:val="18"/>
                <w:szCs w:val="18"/>
              </w:rPr>
            </w:pPr>
            <w:del w:id="2523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Показатели по строке 810 &lt;&gt; показателю строки 463 - недопустимы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24" w:author="Зайцев Павел Борисович" w:date="2019-06-18T14:32:00Z"/>
                <w:sz w:val="18"/>
                <w:szCs w:val="18"/>
              </w:rPr>
            </w:pPr>
            <w:del w:id="2525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26" w:author="Зайцев Павел Борисович" w:date="2019-06-18T14:32:00Z"/>
                <w:sz w:val="18"/>
                <w:szCs w:val="18"/>
              </w:rPr>
            </w:pPr>
            <w:del w:id="2527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C30346" w:rsidTr="00790F9F">
        <w:trPr>
          <w:del w:id="2528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29" w:author="Зайцев Павел Борисович" w:date="2019-06-18T14:32:00Z"/>
                <w:sz w:val="18"/>
                <w:szCs w:val="18"/>
              </w:rPr>
            </w:pPr>
            <w:del w:id="2530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67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31" w:author="Зайцев Павел Борисович" w:date="2019-06-18T14:32:00Z"/>
                <w:sz w:val="18"/>
                <w:szCs w:val="18"/>
              </w:rPr>
            </w:pPr>
            <w:del w:id="2532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810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33" w:author="Зайцев Павел Борисович" w:date="2019-06-18T14:32:00Z"/>
                <w:sz w:val="18"/>
                <w:szCs w:val="18"/>
              </w:rPr>
            </w:pPr>
            <w:del w:id="2534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35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36" w:author="Зайцев Павел Борисович" w:date="2019-06-18T14:32:00Z"/>
                <w:sz w:val="18"/>
                <w:szCs w:val="18"/>
              </w:rPr>
            </w:pPr>
            <w:del w:id="2537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38" w:author="Зайцев Павел Борисович" w:date="2019-06-18T14:32:00Z"/>
                <w:sz w:val="18"/>
                <w:szCs w:val="18"/>
              </w:rPr>
            </w:pPr>
            <w:del w:id="2539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Сумма строк, составляющих строку 810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40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41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42" w:author="Зайцев Павел Борисович" w:date="2019-06-18T14:32:00Z"/>
                <w:sz w:val="18"/>
                <w:szCs w:val="18"/>
              </w:rPr>
            </w:pPr>
            <w:del w:id="2543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Итоговый показатель строки 810 &lt;&gt; сумме строк</w:delText>
              </w:r>
              <w:r w:rsidDel="00C30346">
                <w:rPr>
                  <w:sz w:val="18"/>
                  <w:szCs w:val="18"/>
                </w:rPr>
                <w:delText>,</w:delText>
              </w:r>
              <w:r w:rsidRPr="00A1781D" w:rsidDel="00C30346">
                <w:rPr>
                  <w:sz w:val="18"/>
                  <w:szCs w:val="18"/>
                </w:rPr>
                <w:delText xml:space="preserve"> составляющих строку 810 -недопустимо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44" w:author="Зайцев Павел Борисович" w:date="2019-06-18T14:32:00Z"/>
                <w:sz w:val="18"/>
                <w:szCs w:val="18"/>
              </w:rPr>
            </w:pPr>
            <w:del w:id="2545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46" w:author="Зайцев Павел Борисович" w:date="2019-06-18T14:32:00Z"/>
                <w:sz w:val="18"/>
                <w:szCs w:val="18"/>
              </w:rPr>
            </w:pPr>
            <w:del w:id="2547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C30346" w:rsidTr="00790F9F">
        <w:trPr>
          <w:del w:id="2548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49" w:author="Зайцев Павел Борисович" w:date="2019-06-18T14:32:00Z"/>
                <w:sz w:val="18"/>
                <w:szCs w:val="18"/>
              </w:rPr>
            </w:pPr>
            <w:del w:id="2550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68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51" w:author="Зайцев Павел Борисович" w:date="2019-06-18T14:32:00Z"/>
                <w:sz w:val="18"/>
                <w:szCs w:val="18"/>
              </w:rPr>
            </w:pPr>
            <w:del w:id="2552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820 (всего)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53" w:author="Зайцев Павел Борисович" w:date="2019-06-18T14:32:00Z"/>
                <w:sz w:val="18"/>
                <w:szCs w:val="18"/>
              </w:rPr>
            </w:pPr>
            <w:del w:id="2554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55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56" w:author="Зайцев Павел Борисович" w:date="2019-06-18T14:32:00Z"/>
                <w:sz w:val="18"/>
                <w:szCs w:val="18"/>
              </w:rPr>
            </w:pPr>
            <w:del w:id="2557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58" w:author="Зайцев Павел Борисович" w:date="2019-06-18T14:32:00Z"/>
                <w:sz w:val="18"/>
                <w:szCs w:val="18"/>
              </w:rPr>
            </w:pPr>
            <w:del w:id="2559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 xml:space="preserve">464 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60" w:author="Зайцев Павел Борисович" w:date="2019-06-18T14:32:00Z"/>
                <w:sz w:val="18"/>
                <w:szCs w:val="18"/>
              </w:rPr>
            </w:pPr>
            <w:del w:id="2561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4 раздела 3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62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63" w:author="Зайцев Павел Борисович" w:date="2019-06-18T14:32:00Z"/>
                <w:sz w:val="18"/>
                <w:szCs w:val="18"/>
              </w:rPr>
            </w:pPr>
            <w:del w:id="2564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Показатели по строке 820 &lt;&gt; показателю строки 464 - недопустимы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65" w:author="Зайцев Павел Борисович" w:date="2019-06-18T14:32:00Z"/>
                <w:sz w:val="18"/>
                <w:szCs w:val="18"/>
              </w:rPr>
            </w:pPr>
            <w:del w:id="2566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67" w:author="Зайцев Павел Борисович" w:date="2019-06-18T14:32:00Z"/>
                <w:sz w:val="18"/>
                <w:szCs w:val="18"/>
              </w:rPr>
            </w:pPr>
            <w:del w:id="2568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  <w:tr w:rsidR="001C0298" w:rsidRPr="00A1781D" w:rsidDel="00C30346" w:rsidTr="00790F9F">
        <w:trPr>
          <w:del w:id="2569" w:author="Зайцев Павел Борисович" w:date="2019-06-18T14:32:00Z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70" w:author="Зайцев Павел Борисович" w:date="2019-06-18T14:32:00Z"/>
                <w:sz w:val="18"/>
                <w:szCs w:val="18"/>
              </w:rPr>
            </w:pPr>
            <w:del w:id="2571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69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72" w:author="Зайцев Павел Борисович" w:date="2019-06-18T14:32:00Z"/>
                <w:sz w:val="18"/>
                <w:szCs w:val="18"/>
              </w:rPr>
            </w:pPr>
            <w:del w:id="2573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820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74" w:author="Зайцев Павел Борисович" w:date="2019-06-18T14:32:00Z"/>
                <w:sz w:val="18"/>
                <w:szCs w:val="18"/>
              </w:rPr>
            </w:pPr>
            <w:del w:id="2575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5</w:delText>
              </w:r>
            </w:del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76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77" w:author="Зайцев Павел Борисович" w:date="2019-06-18T14:32:00Z"/>
                <w:sz w:val="18"/>
                <w:szCs w:val="18"/>
              </w:rPr>
            </w:pPr>
            <w:del w:id="2578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=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79" w:author="Зайцев Павел Борисович" w:date="2019-06-18T14:32:00Z"/>
                <w:sz w:val="18"/>
                <w:szCs w:val="18"/>
              </w:rPr>
            </w:pPr>
            <w:del w:id="2580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Сумма строк, составляющих строку 820</w:delText>
              </w:r>
            </w:del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81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82" w:author="Зайцев Павел Борисович" w:date="2019-06-18T14:32:00Z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rPr>
                <w:del w:id="2583" w:author="Зайцев Павел Борисович" w:date="2019-06-18T14:32:00Z"/>
                <w:sz w:val="18"/>
                <w:szCs w:val="18"/>
              </w:rPr>
            </w:pPr>
            <w:del w:id="2584" w:author="Зайцев Павел Борисович" w:date="2019-06-18T14:32:00Z">
              <w:r w:rsidRPr="00A1781D" w:rsidDel="00C30346">
                <w:rPr>
                  <w:sz w:val="18"/>
                  <w:szCs w:val="18"/>
                </w:rPr>
                <w:delText>Итоговый показатель строки 820 &lt;&gt; сумме строк</w:delText>
              </w:r>
              <w:r w:rsidDel="00C30346">
                <w:rPr>
                  <w:sz w:val="18"/>
                  <w:szCs w:val="18"/>
                </w:rPr>
                <w:delText>,</w:delText>
              </w:r>
              <w:r w:rsidRPr="00A1781D" w:rsidDel="00C30346">
                <w:rPr>
                  <w:sz w:val="18"/>
                  <w:szCs w:val="18"/>
                </w:rPr>
                <w:delText xml:space="preserve"> составляющих строку 820 -недопустимо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85" w:author="Зайцев Павел Борисович" w:date="2019-06-18T14:32:00Z"/>
                <w:sz w:val="18"/>
                <w:szCs w:val="18"/>
              </w:rPr>
            </w:pPr>
            <w:del w:id="2586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ПБС, РБС, ГРБС</w:delText>
              </w:r>
            </w:del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98" w:rsidRPr="00A1781D" w:rsidDel="00C30346" w:rsidRDefault="001C0298" w:rsidP="00E02B11">
            <w:pPr>
              <w:jc w:val="center"/>
              <w:rPr>
                <w:del w:id="2587" w:author="Зайцев Павел Борисович" w:date="2019-06-18T14:32:00Z"/>
                <w:sz w:val="18"/>
                <w:szCs w:val="18"/>
              </w:rPr>
            </w:pPr>
            <w:del w:id="2588" w:author="Зайцев Павел Борисович" w:date="2019-06-18T14:32:00Z">
              <w:r w:rsidDel="00C30346">
                <w:rPr>
                  <w:sz w:val="18"/>
                  <w:szCs w:val="18"/>
                </w:rPr>
                <w:delText>Б</w:delText>
              </w:r>
            </w:del>
          </w:p>
        </w:tc>
      </w:tr>
    </w:tbl>
    <w:p w:rsidR="006604CF" w:rsidRPr="00A1781D" w:rsidRDefault="006604CF" w:rsidP="002E6730">
      <w:pPr>
        <w:rPr>
          <w:b/>
          <w:sz w:val="18"/>
          <w:szCs w:val="18"/>
        </w:rPr>
        <w:sectPr w:rsidR="006604CF" w:rsidRPr="00A1781D" w:rsidSect="00790F9F">
          <w:headerReference w:type="even" r:id="rId14"/>
          <w:headerReference w:type="default" r:id="rId15"/>
          <w:footerReference w:type="default" r:id="rId16"/>
          <w:endnotePr>
            <w:numFmt w:val="upperRoman"/>
          </w:endnotePr>
          <w:pgSz w:w="11906" w:h="16838" w:code="9"/>
          <w:pgMar w:top="851" w:right="424" w:bottom="794" w:left="993" w:header="397" w:footer="709" w:gutter="0"/>
          <w:cols w:space="720"/>
          <w:titlePg/>
          <w:docGrid w:linePitch="360"/>
        </w:sectPr>
      </w:pPr>
    </w:p>
    <w:p w:rsidR="00607F62" w:rsidRPr="00A1781D" w:rsidRDefault="00607F62" w:rsidP="00607F62">
      <w:pPr>
        <w:ind w:right="-471"/>
        <w:jc w:val="center"/>
        <w:outlineLvl w:val="0"/>
        <w:rPr>
          <w:b/>
          <w:sz w:val="18"/>
          <w:szCs w:val="18"/>
        </w:rPr>
      </w:pPr>
      <w:bookmarkStart w:id="2589" w:name="_Toc424750568"/>
      <w:bookmarkStart w:id="2590" w:name="_Toc506404022"/>
      <w:r w:rsidRPr="00A1781D">
        <w:rPr>
          <w:b/>
          <w:sz w:val="18"/>
          <w:szCs w:val="18"/>
        </w:rPr>
        <w:lastRenderedPageBreak/>
        <w:t xml:space="preserve">32. Контрольные соотношения между показателями </w:t>
      </w:r>
      <w:proofErr w:type="gramStart"/>
      <w:r w:rsidRPr="00A1781D">
        <w:rPr>
          <w:b/>
          <w:sz w:val="18"/>
          <w:szCs w:val="18"/>
        </w:rPr>
        <w:t>форм бюджетной отчетности  главных администраторов средств федерального бюджета</w:t>
      </w:r>
      <w:proofErr w:type="gramEnd"/>
    </w:p>
    <w:p w:rsidR="00607F62" w:rsidRPr="00A1781D" w:rsidRDefault="00607F62" w:rsidP="00607F62">
      <w:pPr>
        <w:jc w:val="center"/>
        <w:rPr>
          <w:b/>
          <w:sz w:val="18"/>
          <w:szCs w:val="18"/>
          <w:u w:val="single"/>
        </w:rPr>
      </w:pPr>
    </w:p>
    <w:p w:rsidR="00607F62" w:rsidRPr="00A1781D" w:rsidRDefault="00607F62" w:rsidP="00607F62">
      <w:pPr>
        <w:jc w:val="center"/>
        <w:rPr>
          <w:b/>
          <w:sz w:val="18"/>
          <w:szCs w:val="18"/>
          <w:u w:val="single"/>
        </w:rPr>
      </w:pPr>
      <w:r w:rsidRPr="00A1781D">
        <w:rPr>
          <w:b/>
          <w:sz w:val="18"/>
          <w:szCs w:val="18"/>
          <w:u w:val="single"/>
        </w:rPr>
        <w:t>(месяц, квартал, год)</w:t>
      </w:r>
    </w:p>
    <w:p w:rsidR="00607F62" w:rsidRPr="00A1781D" w:rsidRDefault="00607F62" w:rsidP="00607F62">
      <w:pPr>
        <w:jc w:val="center"/>
        <w:rPr>
          <w:sz w:val="18"/>
          <w:szCs w:val="18"/>
        </w:rPr>
      </w:pPr>
    </w:p>
    <w:tbl>
      <w:tblPr>
        <w:tblW w:w="15728" w:type="dxa"/>
        <w:tblInd w:w="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26"/>
        <w:gridCol w:w="992"/>
        <w:gridCol w:w="1134"/>
        <w:gridCol w:w="992"/>
        <w:gridCol w:w="993"/>
        <w:gridCol w:w="425"/>
        <w:gridCol w:w="850"/>
        <w:gridCol w:w="993"/>
        <w:gridCol w:w="992"/>
        <w:gridCol w:w="992"/>
        <w:gridCol w:w="425"/>
        <w:gridCol w:w="851"/>
        <w:gridCol w:w="850"/>
        <w:gridCol w:w="851"/>
        <w:gridCol w:w="708"/>
        <w:gridCol w:w="2268"/>
        <w:gridCol w:w="567"/>
      </w:tblGrid>
      <w:tr w:rsidR="008E258D" w:rsidRPr="00A1781D" w:rsidTr="006C4198">
        <w:trPr>
          <w:trHeight w:val="600"/>
          <w:tblHeader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/п новая ред.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/п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предыд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. ред.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Del="00E774DC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Код формы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Соотношение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связанной формы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Строка (графа)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Графа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Контроль показателей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591" w:author="Зайцев Павел Борисович" w:date="2019-06-10T19:29:00Z">
              <w:r>
                <w:rPr>
                  <w:rFonts w:ascii="Times New Roman" w:hAnsi="Times New Roman" w:cs="Times New Roman"/>
                  <w:sz w:val="18"/>
                  <w:szCs w:val="18"/>
                </w:rPr>
                <w:t>Тип контроля</w:t>
              </w:r>
            </w:ins>
          </w:p>
        </w:tc>
      </w:tr>
      <w:tr w:rsidR="008E258D" w:rsidRPr="00A1781D" w:rsidTr="006C4198">
        <w:trPr>
          <w:trHeight w:val="240"/>
          <w:tblHeader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2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7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9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11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17   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ins w:id="2592" w:author="Зайцев Павел Борисович" w:date="2019-06-10T19:3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18</w:t>
              </w:r>
            </w:ins>
          </w:p>
        </w:tc>
      </w:tr>
      <w:tr w:rsidR="008E258D" w:rsidRPr="00A1781D" w:rsidTr="006C4198">
        <w:trPr>
          <w:trHeight w:val="81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 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1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(130404000) – для всех глав, кроме главы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(ПРП=500)- 7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812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расчетов в ф. 0503125 по счету 1 304 04 000 (за минусом заимствований)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ins w:id="2593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34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(130404000) – для главы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умма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денежных расчетов в корреспонденции со счетом 1 304 05 000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расчетов в ф. 0503125 по счету 1 304 04 000 показателям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ins w:id="2594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36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(130404 000) - для главы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умма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денежных расчетов в корреспонденции со счетом 1 210 02 000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 (ПРП=500) с обратным знаком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 суммы  расчетов  в ф. 0503125 по счету 1 304 04 000  показателям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ins w:id="2595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36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(130404000) –для всех глав, кроме главы 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(ПРП=500) – 7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показателей  по связанным кредитам ф. 0503127 и 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ins w:id="2596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27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(130404000) – для всех глав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 (ПРП=600)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расчетов в ф. 0503125 по счету 1 304 04 000 показателям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597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27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 04000) – для всех глав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расчетов в ф. 0503125 по счету 1 304 04 000 показателям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598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360"/>
        </w:trPr>
        <w:tc>
          <w:tcPr>
            <w:tcW w:w="419" w:type="dxa"/>
            <w:tcBorders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7(Г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РБС)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0503125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(1304 04000) – для главы 092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Сумма строк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неденежных расчетов, корреспондируемых со счетом 1 301 23 000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(ПРП=500)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=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0503127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(ПРП=500) с обратным знаком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показателей  по займам  ф. 0503127  и ф. 0503125 недопустимо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599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8E258D" w:rsidRPr="00A1781D" w:rsidTr="006C4198">
        <w:trPr>
          <w:trHeight w:val="27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 04000) – для главы 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(ПРП=600) с обратным знаком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показателей  по займам  ф. 0503127 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0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36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(1304 04000) – для всех глав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 с обратным знаком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показателей  по займам  ф. 0503127 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1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065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120122000, 1 201 23000; 1 201 27000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(3+4) – (5+6) для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(ПРП=500)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 соответствие  изменения остатков сре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дств  в ф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 0503127 и ф. 0503178 (остатки по счетам в кредитных организациях)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2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84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 1 201 23000; 1 201 27000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(3+4) – (5+6) для ПРП=600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 (ПРП=600)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Не соответствие  изменения остатков сре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дств  в ф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 0503127 и ф. 0503178 (остатки по счетам в кредитных организациях)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3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2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(1 304 04 000)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для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всех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г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ав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кроме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092, 100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, 051, 053, 054, 069, 139, 157, 169,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 (ПРП=500) +8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+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0503127 -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для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всех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г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ав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кроме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092, 100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, 051, 053, 054, 069, 139, 157, 169, 321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ПРП=500: 010 (6+7) – 200  (7+8)+ 520 (6+7) +620 (6+7)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0503178  - для всех глав, кроме 092, 100, 051, 053, 054, 069, 139, 157, 169, 321 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(ПРП=500)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 1 201 23000; 1 201 27000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(5+6) – (3+4)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Изменение остатков ф. 0503178 не соответствует показателям ф. 0503127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4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2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13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(1 304 04 000) – для глав 051, 053, 054, 069, 139, 157, 169, 321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(ПРП=500) – 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+   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0503127 - для глав 051, 053, 054, 069, 139, 157, 169, 321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ПРП=500: 010 (6+7) – 200  (7+8)+ 520 (6+7) +620 (6+7)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0503178  - для глав 051, 053, 054, 069, 139, 157, 169, 321 (ПРП=500)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 1 201 23000; 1 201 27000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(5+6) – (3+4)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остатков ф. 0503178 не соответствует показателям ф. 0503127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5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2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(1 304 04 000)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ПРП=600:  8-7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 (ПРП=600)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 (8) – 200 (9) + 520 (8) + 620 (8)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0503178 (ПРП=600)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 1 201 23000; 1 201 27000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(5+6) – (3+4)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остатков ф. 0503178 не соответствует показателям ф. 0503127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6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120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15(ГРБС)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(1 304 04 000) – для главы 092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 (ПРП=500) – 7 (ПРП=600)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 для главы 092 (ПРП=500)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 (6+7) – 200 (7+8) + 520 (6+7) + 620 (6+7)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0503178 – для главы 092 (ПРП=500)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разделу 1 по 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 1 201 23000; 1 201 27000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(5+6) – (3+4)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остатков ф. 0503178 не соответствует показателям ф. 0503127 и 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7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A1781D" w:rsidTr="006C4198">
        <w:trPr>
          <w:trHeight w:val="339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16(ГРБС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0503125 (1 304 04 000) –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главы 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сумма денежных показателей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корреспонденции со сч 130405000 Гр. 7 (ПРП=500) – сумма денежных показателей в корреспонденции со сч 121002000 Гр. 8 (ПРП=500) + Итого Гр. 8 (ПРП=600)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0503127 для главы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(ПРП=500)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010 (6+7) – 200 (7+8) + 520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(6+7) + 620 (6+7)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0503178 – для главы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 (ПРП=500)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разделу 1 по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счетам: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1 201 21000;</w:t>
            </w:r>
          </w:p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120122000,  1 201 23000; 1 201 27000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(5+6) – (3+4)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остатков ф. 0503178 не соответствует показателям ф. 0503127 и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ф. 0503125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8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Б</w:t>
              </w:r>
            </w:ins>
          </w:p>
        </w:tc>
      </w:tr>
      <w:tr w:rsidR="008E258D" w:rsidRPr="00A1781D" w:rsidTr="006C4198">
        <w:trPr>
          <w:trHeight w:val="70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0503178z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Всего, раздел 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(3+4) – (5+6)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z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остатков по </w:t>
            </w:r>
            <w:proofErr w:type="spellStart"/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загран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 учреждениям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ф. 0503178 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не соответствует стр. 700 ф. 0503127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A1781D" w:rsidRDefault="00AD47A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09" w:author="Зайцев Павел Борисович" w:date="2019-06-10T19:3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DC35D1" w:rsidTr="006C4198">
        <w:trPr>
          <w:trHeight w:val="63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2610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18</w:delText>
              </w:r>
            </w:del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2611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б/н</w:delText>
              </w:r>
            </w:del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2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0503178z</w:delText>
              </w:r>
            </w:del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3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Всего, раздел 3</w:delText>
              </w:r>
            </w:del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4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(5+6) – (3+4)</w:delText>
              </w:r>
            </w:del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5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6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0503127</w:delText>
              </w:r>
              <w:r w:rsidRPr="00DC35D1" w:rsidDel="00C447D7">
                <w:rPr>
                  <w:rFonts w:ascii="Times New Roman" w:hAnsi="Times New Roman" w:cs="Times New Roman"/>
                  <w:b/>
                  <w:sz w:val="18"/>
                  <w:szCs w:val="18"/>
                </w:rPr>
                <w:delText xml:space="preserve"> </w:delText>
              </w:r>
              <w:r w:rsidRPr="00DC35D1" w:rsidDel="00C447D7">
                <w:rPr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delText>z</w:delText>
              </w:r>
            </w:del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7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</w:del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8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>010 (8) – 200 (9) + 520 (8)</w:delText>
              </w:r>
            </w:del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619" w:author="Кривенец Анна Николаевна" w:date="2019-06-17T14:43:00Z"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Изменение остатков по загран. учреждениям  ф. 0503178 </w:delText>
              </w:r>
              <w:r w:rsidRPr="00DC35D1" w:rsidDel="00C447D7">
                <w:rPr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delText>z</w:delText>
              </w:r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 не соответствует ф. 0503127</w:delText>
              </w:r>
              <w:r w:rsidRPr="00DC35D1" w:rsidDel="00C447D7">
                <w:rPr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delText>z</w:delText>
              </w:r>
              <w:r w:rsidRPr="00DC35D1" w:rsidDel="00C447D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(стр. 010-стр.200+стр.520) недопустимо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20" w:author="Зайцев Павел Борисович" w:date="2019-06-10T19:33:00Z">
              <w:del w:id="2621" w:author="Кривенец Анна Николаевна" w:date="2019-06-17T14:43:00Z">
                <w:r w:rsidDel="00C447D7">
                  <w:rPr>
                    <w:rFonts w:ascii="Times New Roman" w:hAnsi="Times New Roman" w:cs="Times New Roman"/>
                    <w:sz w:val="18"/>
                    <w:szCs w:val="18"/>
                  </w:rPr>
                  <w:delText>Б</w:delText>
                </w:r>
              </w:del>
            </w:ins>
          </w:p>
        </w:tc>
      </w:tr>
      <w:tr w:rsidR="008E258D" w:rsidRPr="00DC35D1" w:rsidTr="006C4198">
        <w:trPr>
          <w:trHeight w:val="76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  <w:r w:rsidRPr="00DC35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C35D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детализированных строк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4, 5, 6, 7</w:t>
            </w:r>
            <w:del w:id="2622" w:author="Кривенец Анна Николаевна" w:date="2019-06-17T14:33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8</w:delText>
              </w:r>
            </w:del>
            <w:del w:id="2623" w:author="Кривенец Анна Николаевна" w:date="2019-06-17T14:32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9</w:delText>
              </w:r>
            </w:del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детализированных строк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4, 5, 6, 7</w:t>
            </w:r>
            <w:del w:id="2624" w:author="Кривенец Анна Николаевна" w:date="2019-06-17T14:32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8, 9</w:delText>
              </w:r>
            </w:del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Показатели  раздела 1 ф. 0503127</w:t>
            </w: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не должны превышать идентичных показателей раздела 1  ф. 0503127 недопустимо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25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DC35D1" w:rsidTr="006C4198">
        <w:trPr>
          <w:trHeight w:val="76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  <w:r w:rsidRPr="00DC35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C35D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детализированных строк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4, 5, 6, 7, 8</w:t>
            </w:r>
            <w:del w:id="2626" w:author="Кривенец Анна Николаевна" w:date="2019-06-17T14:32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9</w:delText>
              </w:r>
            </w:del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=&lt;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детализированных строк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4, 5, 6, 7, 8</w:t>
            </w:r>
            <w:del w:id="2627" w:author="Кривенец Анна Николаевна" w:date="2019-06-17T14:32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9</w:delText>
              </w:r>
            </w:del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Показатели  раздела 2 ф. 0503127</w:t>
            </w: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не должны превышать идентичных показателей раздела 2  ф. 0503127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28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8E258D" w:rsidRPr="00DC35D1" w:rsidTr="006C4198">
        <w:trPr>
          <w:trHeight w:val="76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б/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  <w:r w:rsidRPr="00DC35D1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Показатели детализированных строк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абсолютном значении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(4, 5, 6, 7, </w:t>
            </w:r>
            <w:del w:id="2629" w:author="Кривенец Анна Николаевна" w:date="2019-06-17T14:32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8, 9</w:delText>
              </w:r>
            </w:del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 – по модулю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Показатели детализированных строк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в абсолютном значении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7D121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(4, 5, 6, 7</w:t>
            </w:r>
            <w:del w:id="2630" w:author="Кривенец Анна Николаевна" w:date="2019-06-17T14:33:00Z">
              <w:r w:rsidRPr="00DC35D1" w:rsidDel="007D1211">
                <w:rPr>
                  <w:rFonts w:ascii="Times New Roman" w:hAnsi="Times New Roman" w:cs="Times New Roman"/>
                  <w:sz w:val="18"/>
                  <w:szCs w:val="18"/>
                </w:rPr>
                <w:delText>, 8, 9</w:delText>
              </w:r>
            </w:del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 – по модулю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Показатели  раздела 3 ф. 0503127</w:t>
            </w: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 (в абсолютных значениях) не должны превышать идентичных показателей раздела 3  ф. 0503127 (в абсолютных значениях) недопустимо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Default="00AD47A7" w:rsidP="00607F62">
            <w:pPr>
              <w:pStyle w:val="ConsPlusCell"/>
              <w:shd w:val="clear" w:color="auto" w:fill="FFFFFF"/>
              <w:snapToGrid w:val="0"/>
              <w:rPr>
                <w:ins w:id="2631" w:author="Кривенец Анна Николаевна" w:date="2019-06-17T14:35:00Z"/>
                <w:rFonts w:ascii="Times New Roman" w:hAnsi="Times New Roman" w:cs="Times New Roman"/>
                <w:sz w:val="18"/>
                <w:szCs w:val="18"/>
              </w:rPr>
            </w:pPr>
            <w:ins w:id="2632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  <w:p w:rsidR="006C4198" w:rsidRPr="00DC35D1" w:rsidRDefault="006C4198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633" w:author="Кривенец Анна Николаевна" w:date="2019-06-17T14:38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ins w:id="2634" w:author="Кривенец Анна Николаевна" w:date="2019-06-17T14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для </w:t>
              </w:r>
            </w:ins>
            <w:ins w:id="2635" w:author="Кривенец Анна Николаевна" w:date="2019-06-17T14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>КИФ</w:t>
              </w:r>
            </w:ins>
            <w:ins w:id="2636" w:author="Кривенец Анна Николаевна" w:date="2019-06-17T14:3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, кроме  </w:t>
              </w:r>
            </w:ins>
            <w:ins w:id="2637" w:author="Кривенец Анна Николаевна" w:date="2019-06-17T14:3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КИФ%</w:t>
              </w:r>
            </w:ins>
            <w:ins w:id="2638" w:author="Кривенец Анна Николаевна" w:date="2019-06-17T14:36:00Z">
              <w:r w:rsidRPr="006C4198">
                <w:rPr>
                  <w:rFonts w:ascii="Times New Roman" w:hAnsi="Times New Roman" w:cs="Times New Roman"/>
                  <w:sz w:val="18"/>
                  <w:szCs w:val="18"/>
                </w:rPr>
                <w:t>171</w:t>
              </w:r>
            </w:ins>
          </w:p>
        </w:tc>
      </w:tr>
      <w:tr w:rsidR="006C4198" w:rsidRPr="00DC35D1" w:rsidTr="006C4198">
        <w:trPr>
          <w:trHeight w:val="763"/>
          <w:ins w:id="2639" w:author="Кривенец Анна Николаевна" w:date="2019-06-17T14:38:00Z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198" w:rsidRPr="00DC35D1" w:rsidRDefault="006C4198" w:rsidP="00C447D7">
            <w:pPr>
              <w:pStyle w:val="ConsPlusCell"/>
              <w:shd w:val="clear" w:color="auto" w:fill="FFFFFF"/>
              <w:snapToGrid w:val="0"/>
              <w:jc w:val="center"/>
              <w:rPr>
                <w:ins w:id="2640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41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22</w:t>
              </w:r>
            </w:ins>
            <w:ins w:id="2642" w:author="Кривенец Анна Николаевна" w:date="2019-06-17T14:44:00Z">
              <w:r w:rsidR="00C447D7">
                <w:rPr>
                  <w:rFonts w:ascii="Times New Roman" w:hAnsi="Times New Roman" w:cs="Times New Roman"/>
                  <w:sz w:val="18"/>
                  <w:szCs w:val="18"/>
                </w:rPr>
                <w:t>.1</w:t>
              </w:r>
            </w:ins>
          </w:p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jc w:val="center"/>
              <w:rPr>
                <w:ins w:id="2643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44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ГРБС</w:t>
              </w:r>
            </w:ins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jc w:val="center"/>
              <w:rPr>
                <w:ins w:id="2645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46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б/</w:t>
              </w:r>
              <w:proofErr w:type="gramStart"/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н</w:t>
              </w:r>
              <w:proofErr w:type="gramEnd"/>
            </w:ins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47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48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0503127</w:t>
              </w:r>
              <w:r w:rsidRPr="00DC35D1">
                <w:rPr>
                  <w:rFonts w:ascii="Times New Roman" w:hAnsi="Times New Roman" w:cs="Times New Roman"/>
                  <w:b/>
                  <w:sz w:val="18"/>
                  <w:szCs w:val="18"/>
                  <w:lang w:val="en-US"/>
                </w:rPr>
                <w:t xml:space="preserve"> z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198" w:rsidRPr="00DC35D1" w:rsidRDefault="006C4198" w:rsidP="00C447D7">
            <w:pPr>
              <w:pStyle w:val="ConsPlusCell"/>
              <w:shd w:val="clear" w:color="auto" w:fill="FFFFFF"/>
              <w:snapToGrid w:val="0"/>
              <w:rPr>
                <w:ins w:id="2649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50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Показатели детализированных строк</w:t>
              </w:r>
            </w:ins>
          </w:p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51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52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в абсолютном значении </w:t>
              </w:r>
            </w:ins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53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54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Раздел 3</w:t>
              </w:r>
            </w:ins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7D1211">
            <w:pPr>
              <w:pStyle w:val="ConsPlusCell"/>
              <w:shd w:val="clear" w:color="auto" w:fill="FFFFFF"/>
              <w:snapToGrid w:val="0"/>
              <w:rPr>
                <w:ins w:id="2655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56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(4, 5, 6, 7,</w:t>
              </w:r>
              <w:proofErr w:type="gramStart"/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)</w:t>
              </w:r>
              <w:proofErr w:type="gramEnd"/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– по модулю</w:t>
              </w:r>
            </w:ins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57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58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&lt;</w:t>
              </w:r>
            </w:ins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59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60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0503127</w:t>
              </w:r>
            </w:ins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198" w:rsidRPr="00DC35D1" w:rsidRDefault="006C4198" w:rsidP="00C447D7">
            <w:pPr>
              <w:pStyle w:val="ConsPlusCell"/>
              <w:shd w:val="clear" w:color="auto" w:fill="FFFFFF"/>
              <w:snapToGrid w:val="0"/>
              <w:rPr>
                <w:ins w:id="2661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62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Показатели детализированных строк </w:t>
              </w:r>
            </w:ins>
          </w:p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63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64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в абсолютном значении </w:t>
              </w:r>
            </w:ins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65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66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Раздел 3</w:t>
              </w:r>
            </w:ins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198" w:rsidRPr="00DC35D1" w:rsidRDefault="006C4198" w:rsidP="007D1211">
            <w:pPr>
              <w:pStyle w:val="ConsPlusCell"/>
              <w:shd w:val="clear" w:color="auto" w:fill="FFFFFF"/>
              <w:snapToGrid w:val="0"/>
              <w:rPr>
                <w:ins w:id="2667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68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(4, 5, 6, 7) – по модулю</w:t>
              </w:r>
            </w:ins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69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70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71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72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73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4198" w:rsidRPr="00DC35D1" w:rsidRDefault="006C4198" w:rsidP="00607F62">
            <w:pPr>
              <w:pStyle w:val="ConsPlusCell"/>
              <w:shd w:val="clear" w:color="auto" w:fill="FFFFFF"/>
              <w:snapToGrid w:val="0"/>
              <w:rPr>
                <w:ins w:id="2674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ins w:id="2675" w:author="Кривенец Анна Николаевна" w:date="2019-06-17T14:38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Показатели  раздела 3 ф. 0503127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z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 (в абсолютных значениях) не должны превышать идентичных показателей раздела 3  ф. 0503127 (в абсолютных значениях) недопустимо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198" w:rsidRDefault="006C4198" w:rsidP="00C447D7">
            <w:pPr>
              <w:pStyle w:val="ConsPlusCell"/>
              <w:shd w:val="clear" w:color="auto" w:fill="FFFFFF"/>
              <w:snapToGrid w:val="0"/>
              <w:rPr>
                <w:ins w:id="2676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677" w:author="Кривенец Анна Николаевна" w:date="2019-06-17T14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  <w:proofErr w:type="gramEnd"/>
            </w:ins>
          </w:p>
          <w:p w:rsidR="006C4198" w:rsidRDefault="006C4198">
            <w:pPr>
              <w:pStyle w:val="ConsPlusCell"/>
              <w:rPr>
                <w:ins w:id="2678" w:author="Кривенец Анна Николаевна" w:date="2019-06-17T14:38:00Z"/>
                <w:rFonts w:ascii="Times New Roman" w:hAnsi="Times New Roman" w:cs="Times New Roman"/>
                <w:sz w:val="18"/>
                <w:szCs w:val="18"/>
              </w:rPr>
              <w:pPrChange w:id="2679" w:author="Кривенец Анна Николаевна" w:date="2019-06-17T14:38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ins w:id="2680" w:author="Кривенец Анна Николаевна" w:date="2019-06-17T14:38:00Z">
              <w:r>
                <w:rPr>
                  <w:rFonts w:ascii="Times New Roman" w:hAnsi="Times New Roman" w:cs="Times New Roman"/>
                  <w:sz w:val="18"/>
                  <w:szCs w:val="18"/>
                </w:rPr>
                <w:t>для КИФ%</w:t>
              </w:r>
              <w:r w:rsidRPr="006C4198">
                <w:rPr>
                  <w:rFonts w:ascii="Times New Roman" w:hAnsi="Times New Roman" w:cs="Times New Roman"/>
                  <w:sz w:val="18"/>
                  <w:szCs w:val="18"/>
                </w:rPr>
                <w:t>171</w:t>
              </w:r>
            </w:ins>
          </w:p>
        </w:tc>
      </w:tr>
    </w:tbl>
    <w:p w:rsidR="00607F62" w:rsidRPr="00DC35D1" w:rsidRDefault="00607F62" w:rsidP="00607F62">
      <w:pPr>
        <w:shd w:val="clear" w:color="auto" w:fill="FFFFFF"/>
        <w:rPr>
          <w:sz w:val="18"/>
          <w:szCs w:val="18"/>
        </w:rPr>
      </w:pPr>
    </w:p>
    <w:p w:rsidR="00607F62" w:rsidRPr="00DC35D1" w:rsidRDefault="00607F62" w:rsidP="00607F62">
      <w:pPr>
        <w:shd w:val="clear" w:color="auto" w:fill="FFFFFF"/>
        <w:jc w:val="center"/>
        <w:rPr>
          <w:b/>
          <w:sz w:val="18"/>
          <w:szCs w:val="18"/>
        </w:rPr>
      </w:pPr>
    </w:p>
    <w:p w:rsidR="00607F62" w:rsidRPr="00DC35D1" w:rsidRDefault="00607F62" w:rsidP="00607F62">
      <w:pPr>
        <w:shd w:val="clear" w:color="auto" w:fill="FFFFFF"/>
        <w:jc w:val="center"/>
        <w:rPr>
          <w:b/>
          <w:sz w:val="18"/>
          <w:szCs w:val="18"/>
          <w:u w:val="single"/>
        </w:rPr>
      </w:pPr>
      <w:r w:rsidRPr="00DC35D1">
        <w:rPr>
          <w:b/>
          <w:sz w:val="18"/>
          <w:szCs w:val="18"/>
          <w:u w:val="single"/>
        </w:rPr>
        <w:t>(квартал, год)</w:t>
      </w:r>
    </w:p>
    <w:p w:rsidR="00607F62" w:rsidRPr="00DC35D1" w:rsidRDefault="00607F62" w:rsidP="00607F62">
      <w:pPr>
        <w:shd w:val="clear" w:color="auto" w:fill="FFFFFF"/>
        <w:jc w:val="center"/>
        <w:rPr>
          <w:sz w:val="18"/>
          <w:szCs w:val="18"/>
          <w:u w:val="single"/>
        </w:rPr>
      </w:pPr>
    </w:p>
    <w:tbl>
      <w:tblPr>
        <w:tblW w:w="15605" w:type="dxa"/>
        <w:tblInd w:w="2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423"/>
        <w:gridCol w:w="1008"/>
        <w:gridCol w:w="1001"/>
        <w:gridCol w:w="1000"/>
        <w:gridCol w:w="1001"/>
        <w:gridCol w:w="428"/>
        <w:gridCol w:w="857"/>
        <w:gridCol w:w="1286"/>
        <w:gridCol w:w="858"/>
        <w:gridCol w:w="1000"/>
        <w:gridCol w:w="428"/>
        <w:gridCol w:w="858"/>
        <w:gridCol w:w="1143"/>
        <w:gridCol w:w="857"/>
        <w:gridCol w:w="606"/>
        <w:gridCol w:w="1984"/>
        <w:gridCol w:w="426"/>
        <w:gridCol w:w="18"/>
      </w:tblGrid>
      <w:tr w:rsidR="00C447D7" w:rsidRPr="00DC35D1" w:rsidTr="001B2DE6">
        <w:trPr>
          <w:cantSplit/>
          <w:trHeight w:val="600"/>
          <w:tblHeader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/п новая ред.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N  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/п  </w:t>
            </w:r>
            <w:proofErr w:type="spell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предыд</w:t>
            </w:r>
            <w:proofErr w:type="spell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. ред.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Код  формы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Показатель          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Соотношение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Показатель         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Del="002F106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Строка (графа)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Del="002F106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Соотношение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Контроль показателей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7D7" w:rsidRDefault="00AD47A7" w:rsidP="00607F62">
            <w:pPr>
              <w:pStyle w:val="ConsPlusCell"/>
              <w:shd w:val="clear" w:color="auto" w:fill="FFFFFF"/>
              <w:snapToGrid w:val="0"/>
              <w:rPr>
                <w:ins w:id="2681" w:author="Кривенец Анна Николаевна" w:date="2019-06-17T14:47:00Z"/>
                <w:rFonts w:ascii="Times New Roman" w:hAnsi="Times New Roman" w:cs="Times New Roman"/>
                <w:sz w:val="18"/>
                <w:szCs w:val="18"/>
              </w:rPr>
            </w:pPr>
            <w:ins w:id="2682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Тип</w:t>
              </w:r>
            </w:ins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683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контроля</w:t>
              </w:r>
            </w:ins>
          </w:p>
        </w:tc>
      </w:tr>
      <w:tr w:rsidR="00C447D7" w:rsidRPr="00DC35D1" w:rsidTr="001B2DE6">
        <w:trPr>
          <w:cantSplit/>
          <w:trHeight w:val="240"/>
          <w:tblHeader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ins w:id="2684" w:author="Зайцев Павел Борисович" w:date="2019-06-10T19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18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03766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0503125 (</w:t>
            </w:r>
            <w:del w:id="2685" w:author="Мищенко Наталья Николаевна" w:date="2019-05-24T14:41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</w:rPr>
                <w:delText>120551660</w:delText>
              </w:r>
            </w:del>
            <w:ins w:id="2686" w:author="Мищенко Наталья Николаевна" w:date="2019-05-24T14:4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12055166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687" w:author="Мищенко Наталья Николаевна" w:date="2019-05-24T14:42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</w:rPr>
                <w:delText>120551560</w:delText>
              </w:r>
            </w:del>
            <w:ins w:id="2688" w:author="Мищенко Наталья Николаевна" w:date="2019-05-24T14:42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12055156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1,120561661, 120561561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)      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Итого (сумма денежных расчетов)   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shd w:val="clear" w:color="auto" w:fill="FFFFFF"/>
              <w:suppressAutoHyphens w:val="0"/>
              <w:spacing w:line="360" w:lineRule="auto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 xml:space="preserve">Д </w:t>
            </w:r>
            <w:ins w:id="2689" w:author="Мищенко Наталья Николаевна" w:date="2019-05-27T20:37:00Z">
              <w:r w:rsidRPr="000B6E70">
                <w:rPr>
                  <w:sz w:val="18"/>
                  <w:szCs w:val="18"/>
                  <w:lang w:eastAsia="ru-RU"/>
                </w:rPr>
                <w:t>202</w:t>
              </w:r>
            </w:ins>
            <w:ins w:id="2690" w:author="Мищенко Наталья Николаевна" w:date="2019-05-27T20:39:00Z">
              <w:r>
                <w:rPr>
                  <w:sz w:val="18"/>
                  <w:szCs w:val="18"/>
                  <w:lang w:eastAsia="ru-RU"/>
                </w:rPr>
                <w:t>ххххх</w:t>
              </w:r>
            </w:ins>
            <w:ins w:id="2691" w:author="Мищенко Наталья Николаевна" w:date="2019-05-27T20:37:00Z">
              <w:r w:rsidRPr="000B6E70">
                <w:rPr>
                  <w:sz w:val="18"/>
                  <w:szCs w:val="18"/>
                  <w:lang w:eastAsia="ru-RU"/>
                </w:rPr>
                <w:t>01</w:t>
              </w:r>
            </w:ins>
            <w:ins w:id="2692" w:author="Мищенко Наталья Николаевна" w:date="2019-05-27T20:39:00Z">
              <w:r>
                <w:rPr>
                  <w:sz w:val="18"/>
                  <w:szCs w:val="18"/>
                  <w:lang w:eastAsia="ru-RU"/>
                </w:rPr>
                <w:t>хххх</w:t>
              </w:r>
            </w:ins>
            <w:ins w:id="2693" w:author="Мищенко Наталья Николаевна" w:date="2019-05-27T20:37:00Z">
              <w:r w:rsidRPr="000B6E70">
                <w:rPr>
                  <w:sz w:val="18"/>
                  <w:szCs w:val="18"/>
                  <w:lang w:eastAsia="ru-RU"/>
                </w:rPr>
                <w:t>150</w:t>
              </w:r>
            </w:ins>
            <w:del w:id="2694" w:author="Мищенко Наталья Николаевна" w:date="2019-05-27T20:37:00Z">
              <w:r w:rsidRPr="00DC35D1" w:rsidDel="000B6E70">
                <w:rPr>
                  <w:sz w:val="18"/>
                  <w:szCs w:val="18"/>
                  <w:lang w:eastAsia="ru-RU"/>
                </w:rPr>
                <w:delText xml:space="preserve">{Гр/Пгр.=202} </w:delText>
              </w:r>
            </w:del>
            <w:ins w:id="2695" w:author="Мищенко Наталья Николаевна" w:date="2019-05-27T20:37:00Z">
              <w:r>
                <w:rPr>
                  <w:sz w:val="18"/>
                  <w:szCs w:val="18"/>
                  <w:lang w:eastAsia="ru-RU"/>
                </w:rPr>
                <w:t xml:space="preserve"> </w:t>
              </w:r>
            </w:ins>
            <w:r w:rsidRPr="00DC35D1">
              <w:rPr>
                <w:sz w:val="18"/>
                <w:szCs w:val="18"/>
                <w:lang w:eastAsia="ru-RU"/>
              </w:rPr>
              <w:t xml:space="preserve">+ </w:t>
            </w:r>
          </w:p>
          <w:p w:rsidR="00AD47A7" w:rsidRPr="00DC35D1" w:rsidRDefault="00AD47A7" w:rsidP="00607F62">
            <w:pPr>
              <w:shd w:val="clear" w:color="auto" w:fill="FFFFFF"/>
              <w:suppressAutoHyphens w:val="0"/>
              <w:spacing w:line="360" w:lineRule="auto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 xml:space="preserve">Д </w:t>
            </w:r>
            <w:ins w:id="2696" w:author="Мищенко Наталья Николаевна" w:date="2019-05-27T20:38:00Z">
              <w:r w:rsidRPr="000B6E70">
                <w:rPr>
                  <w:sz w:val="18"/>
                  <w:szCs w:val="18"/>
                  <w:lang w:eastAsia="ru-RU"/>
                </w:rPr>
                <w:t>218ххххх01</w:t>
              </w:r>
            </w:ins>
            <w:ins w:id="2697" w:author="Зайцев Павел Борисович" w:date="2019-07-12T10:52:00Z">
              <w:r w:rsidR="00561185">
                <w:rPr>
                  <w:sz w:val="18"/>
                  <w:szCs w:val="18"/>
                  <w:lang w:eastAsia="ru-RU"/>
                </w:rPr>
                <w:t>1</w:t>
              </w:r>
            </w:ins>
            <w:ins w:id="2698" w:author="Мищенко Наталья Николаевна" w:date="2019-05-27T20:38:00Z">
              <w:r w:rsidRPr="000B6E70">
                <w:rPr>
                  <w:sz w:val="18"/>
                  <w:szCs w:val="18"/>
                  <w:lang w:eastAsia="ru-RU"/>
                </w:rPr>
                <w:t>(2)ххх150</w:t>
              </w:r>
            </w:ins>
            <w:del w:id="2699" w:author="Мищенко Наталья Николаевна" w:date="2019-05-27T20:38:00Z">
              <w:r w:rsidRPr="00DC35D1" w:rsidDel="000B6E70">
                <w:rPr>
                  <w:sz w:val="18"/>
                  <w:szCs w:val="18"/>
                  <w:lang w:eastAsia="ru-RU"/>
                </w:rPr>
                <w:delText xml:space="preserve">{Гр/Пгр.=218, </w:delText>
              </w:r>
            </w:del>
            <w:ins w:id="2700" w:author="Мищенко Наталья Николаевна" w:date="2019-05-27T20:38:00Z">
              <w:r>
                <w:rPr>
                  <w:sz w:val="18"/>
                  <w:szCs w:val="18"/>
                  <w:lang w:eastAsia="ru-RU"/>
                </w:rPr>
                <w:t xml:space="preserve"> </w:t>
              </w:r>
            </w:ins>
            <w:r w:rsidRPr="00DC35D1">
              <w:rPr>
                <w:sz w:val="18"/>
                <w:szCs w:val="18"/>
                <w:lang w:eastAsia="ru-RU"/>
              </w:rPr>
              <w:t xml:space="preserve">+ </w:t>
            </w:r>
          </w:p>
          <w:p w:rsidR="00AD47A7" w:rsidRPr="00DC35D1" w:rsidDel="000B6E70" w:rsidRDefault="00AD47A7" w:rsidP="00607F62">
            <w:pPr>
              <w:pStyle w:val="ConsPlusCell"/>
              <w:shd w:val="clear" w:color="auto" w:fill="FFFFFF"/>
              <w:snapToGrid w:val="0"/>
              <w:rPr>
                <w:del w:id="2701" w:author="Мищенко Наталья Николаевна" w:date="2019-05-27T20:38:00Z"/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C35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 </w:t>
            </w:r>
            <w:ins w:id="2702" w:author="Мищенко Наталья Николаевна" w:date="2019-05-27T20:38:00Z"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219</w:t>
              </w:r>
            </w:ins>
            <w:ins w:id="2703" w:author="Мищенко Наталья Николаевна" w:date="2019-05-27T20:40:00Z"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ххххх</w:t>
              </w:r>
            </w:ins>
            <w:ins w:id="2704" w:author="Мищенко Наталья Николаевна" w:date="2019-05-27T20:38:00Z"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01</w:t>
              </w:r>
            </w:ins>
            <w:ins w:id="2705" w:author="Мищенко Наталья Николаевна" w:date="2019-05-27T20:40:00Z"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хххх</w:t>
              </w:r>
            </w:ins>
            <w:ins w:id="2706" w:author="Мищенко Наталья Николаевна" w:date="2019-05-27T20:38:00Z"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150</w:t>
              </w:r>
            </w:ins>
            <w:del w:id="2707" w:author="Мищенко Наталья Николаевна" w:date="2019-05-27T20:38:00Z">
              <w:r w:rsidRPr="00DC35D1" w:rsidDel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{Гр./Пгр.=219}</w:delText>
              </w:r>
              <w:r w:rsidRPr="00DC35D1" w:rsidDel="000B6E7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 xml:space="preserve"> аналитическая группа подвида доходов</w:delText>
              </w:r>
            </w:del>
          </w:p>
          <w:p w:rsidR="00AD47A7" w:rsidRPr="00DC35D1" w:rsidRDefault="00AD47A7" w:rsidP="0003766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708" w:author="Мищенко Наталья Николаевна" w:date="2019-05-27T20:38:00Z">
              <w:r w:rsidRPr="00DC35D1" w:rsidDel="000B6E7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>=</w:delText>
              </w:r>
            </w:del>
            <w:del w:id="2709" w:author="Мищенко Наталья Николаевна" w:date="2019-05-24T14:42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>151</w:delText>
              </w:r>
            </w:del>
            <w:del w:id="2710" w:author="Мищенко Наталья Николаевна" w:date="2019-05-27T20:38:00Z">
              <w:r w:rsidRPr="00DC35D1" w:rsidDel="000B6E7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>}</w:delText>
              </w:r>
            </w:del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 +     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shd w:val="clear" w:color="auto" w:fill="FFFFFF"/>
              <w:suppressAutoHyphens w:val="0"/>
              <w:spacing w:line="360" w:lineRule="auto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>Д</w:t>
            </w:r>
            <w:ins w:id="2711" w:author="Мищенко Наталья Николаевна" w:date="2019-05-27T20:39:00Z">
              <w:r>
                <w:rPr>
                  <w:sz w:val="18"/>
                  <w:szCs w:val="18"/>
                  <w:lang w:eastAsia="ru-RU"/>
                </w:rPr>
                <w:t xml:space="preserve"> </w:t>
              </w:r>
              <w:r w:rsidRPr="000B6E70">
                <w:rPr>
                  <w:sz w:val="18"/>
                  <w:szCs w:val="18"/>
                  <w:lang w:eastAsia="ru-RU"/>
                </w:rPr>
                <w:t>202</w:t>
              </w:r>
              <w:r>
                <w:rPr>
                  <w:sz w:val="18"/>
                  <w:szCs w:val="18"/>
                  <w:lang w:eastAsia="ru-RU"/>
                </w:rPr>
                <w:t>ххххх</w:t>
              </w:r>
              <w:r w:rsidRPr="000B6E70">
                <w:rPr>
                  <w:sz w:val="18"/>
                  <w:szCs w:val="18"/>
                  <w:lang w:eastAsia="ru-RU"/>
                </w:rPr>
                <w:t>01</w:t>
              </w:r>
            </w:ins>
            <w:ins w:id="2712" w:author="Мищенко Наталья Николаевна" w:date="2019-05-27T20:40:00Z">
              <w:r>
                <w:rPr>
                  <w:sz w:val="18"/>
                  <w:szCs w:val="18"/>
                  <w:lang w:eastAsia="ru-RU"/>
                </w:rPr>
                <w:t>хххх</w:t>
              </w:r>
            </w:ins>
            <w:ins w:id="2713" w:author="Мищенко Наталья Николаевна" w:date="2019-05-27T20:39:00Z">
              <w:r w:rsidRPr="000B6E70">
                <w:rPr>
                  <w:sz w:val="18"/>
                  <w:szCs w:val="18"/>
                  <w:lang w:eastAsia="ru-RU"/>
                </w:rPr>
                <w:t>150</w:t>
              </w:r>
            </w:ins>
            <w:del w:id="2714" w:author="Мищенко Наталья Николаевна" w:date="2019-05-27T20:39:00Z">
              <w:r w:rsidRPr="00DC35D1" w:rsidDel="000B6E70">
                <w:rPr>
                  <w:sz w:val="18"/>
                  <w:szCs w:val="18"/>
                  <w:lang w:eastAsia="ru-RU"/>
                </w:rPr>
                <w:delText>{Гр/Пгр.=202}</w:delText>
              </w:r>
            </w:del>
            <w:r w:rsidRPr="00DC35D1">
              <w:rPr>
                <w:sz w:val="18"/>
                <w:szCs w:val="18"/>
                <w:lang w:eastAsia="ru-RU"/>
              </w:rPr>
              <w:t xml:space="preserve">+ </w:t>
            </w:r>
          </w:p>
          <w:p w:rsidR="00AD47A7" w:rsidRPr="00DC35D1" w:rsidRDefault="00AD47A7" w:rsidP="00607F62">
            <w:pPr>
              <w:shd w:val="clear" w:color="auto" w:fill="FFFFFF"/>
              <w:suppressAutoHyphens w:val="0"/>
              <w:spacing w:line="360" w:lineRule="auto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>Д</w:t>
            </w:r>
            <w:ins w:id="2715" w:author="Мищенко Наталья Николаевна" w:date="2019-05-27T20:39:00Z">
              <w:r>
                <w:rPr>
                  <w:sz w:val="18"/>
                  <w:szCs w:val="18"/>
                  <w:lang w:eastAsia="ru-RU"/>
                </w:rPr>
                <w:t xml:space="preserve"> </w:t>
              </w:r>
              <w:r w:rsidRPr="000B6E70">
                <w:rPr>
                  <w:sz w:val="18"/>
                  <w:szCs w:val="18"/>
                  <w:lang w:eastAsia="ru-RU"/>
                </w:rPr>
                <w:t>218ххххх01</w:t>
              </w:r>
              <w:r>
                <w:rPr>
                  <w:sz w:val="18"/>
                  <w:szCs w:val="18"/>
                  <w:lang w:eastAsia="ru-RU"/>
                </w:rPr>
                <w:br/>
              </w:r>
            </w:ins>
            <w:ins w:id="2716" w:author="Зайцев Павел Борисович" w:date="2019-07-12T10:52:00Z">
              <w:r w:rsidR="00561185">
                <w:rPr>
                  <w:sz w:val="18"/>
                  <w:szCs w:val="18"/>
                  <w:lang w:eastAsia="ru-RU"/>
                </w:rPr>
                <w:t>1</w:t>
              </w:r>
            </w:ins>
            <w:bookmarkStart w:id="2717" w:name="_GoBack"/>
            <w:bookmarkEnd w:id="2717"/>
            <w:ins w:id="2718" w:author="Мищенко Наталья Николаевна" w:date="2019-05-27T20:39:00Z">
              <w:r w:rsidRPr="000B6E70">
                <w:rPr>
                  <w:sz w:val="18"/>
                  <w:szCs w:val="18"/>
                  <w:lang w:eastAsia="ru-RU"/>
                </w:rPr>
                <w:t>(2)ххх150</w:t>
              </w:r>
            </w:ins>
            <w:del w:id="2719" w:author="Мищенко Наталья Николаевна" w:date="2019-05-27T20:39:00Z">
              <w:r w:rsidRPr="00DC35D1" w:rsidDel="000B6E70">
                <w:rPr>
                  <w:sz w:val="18"/>
                  <w:szCs w:val="18"/>
                  <w:lang w:eastAsia="ru-RU"/>
                </w:rPr>
                <w:delText>{Гр/Пгр.=218,</w:delText>
              </w:r>
            </w:del>
            <w:r w:rsidRPr="00DC35D1">
              <w:rPr>
                <w:sz w:val="18"/>
                <w:szCs w:val="18"/>
                <w:lang w:eastAsia="ru-RU"/>
              </w:rPr>
              <w:t xml:space="preserve"> + </w:t>
            </w:r>
          </w:p>
          <w:p w:rsidR="00AD47A7" w:rsidRPr="00DC35D1" w:rsidRDefault="00AD47A7" w:rsidP="0003766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ins w:id="2720" w:author="Мищенко Наталья Николаевна" w:date="2019-05-27T20:40:00Z"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 xml:space="preserve"> </w:t>
              </w:r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219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ххххх</w:t>
              </w:r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01</w:t>
              </w:r>
              <w:r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хххх</w:t>
              </w:r>
              <w:r w:rsidRPr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150</w:t>
              </w:r>
            </w:ins>
            <w:del w:id="2721" w:author="Мищенко Наталья Николаевна" w:date="2019-05-27T20:40:00Z">
              <w:r w:rsidRPr="00DC35D1" w:rsidDel="000B6E70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delText>{Гр./Пгр.=219}</w:delText>
              </w:r>
              <w:r w:rsidRPr="00DC35D1" w:rsidDel="000B6E7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 xml:space="preserve"> аналитическая группа подвида доходов =</w:delText>
              </w:r>
            </w:del>
            <w:del w:id="2722" w:author="Мищенко Наталья Николаевна" w:date="2019-05-24T14:42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>151</w:delText>
              </w:r>
            </w:del>
            <w:del w:id="2723" w:author="Мищенко Наталья Николаевна" w:date="2019-05-27T20:40:00Z">
              <w:r w:rsidRPr="00DC35D1" w:rsidDel="000B6E70">
                <w:rPr>
                  <w:rFonts w:ascii="Times New Roman" w:hAnsi="Times New Roman" w:cs="Times New Roman"/>
                  <w:sz w:val="18"/>
                  <w:szCs w:val="18"/>
                  <w:lang w:eastAsia="ru-RU"/>
                </w:rPr>
                <w:delText>}</w:delText>
              </w:r>
            </w:del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03766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итоговой суммы безвозмездных поступлений в ф.0503127   показателям ф. 0503125  по </w:t>
            </w:r>
            <w:del w:id="2724" w:author="Мищенко Наталья Николаевна" w:date="2019-05-24T14:43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счету </w:delText>
              </w:r>
            </w:del>
            <w:ins w:id="2725" w:author="Мищенко Наталья Николаевна" w:date="2019-05-24T14:4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счет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ам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del w:id="2726" w:author="Мищенко Наталья Николаевна" w:date="2019-05-24T14:42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</w:rPr>
                <w:delText>120551560</w:delText>
              </w:r>
            </w:del>
            <w:ins w:id="2727" w:author="Мищенко Наталья Николаевна" w:date="2019-05-24T14:42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12055156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del w:id="2728" w:author="Мищенко Наталья Николаевна" w:date="2019-05-24T14:43:00Z">
              <w:r w:rsidRPr="00DC35D1" w:rsidDel="00037669">
                <w:rPr>
                  <w:rFonts w:ascii="Times New Roman" w:hAnsi="Times New Roman" w:cs="Times New Roman"/>
                  <w:sz w:val="18"/>
                  <w:szCs w:val="18"/>
                </w:rPr>
                <w:delText>660</w:delText>
              </w:r>
            </w:del>
            <w:ins w:id="2729" w:author="Мищенко Наталья Николаевна" w:date="2019-05-24T14:4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66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ins w:id="2730" w:author="Мищенко Наталья Николаевна" w:date="2019-05-24T14:4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, 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1205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156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(66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03766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31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213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4C514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0503125  (</w:t>
            </w:r>
            <w:del w:id="2732" w:author="Мищенко Наталья Николаевна" w:date="2019-05-24T15:13:00Z">
              <w:r w:rsidRPr="00DC35D1" w:rsidDel="004C5141">
                <w:rPr>
                  <w:rFonts w:ascii="Times New Roman" w:hAnsi="Times New Roman" w:cs="Times New Roman"/>
                  <w:sz w:val="18"/>
                  <w:szCs w:val="18"/>
                </w:rPr>
                <w:delText>120711540</w:delText>
              </w:r>
            </w:del>
            <w:ins w:id="2733" w:author="Мищенко Наталья Николаевна" w:date="2019-05-24T15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12071154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34" w:author="Мищенко Наталья Николаевна" w:date="2019-05-24T15:13:00Z">
              <w:r w:rsidRPr="00DC35D1" w:rsidDel="004C5141">
                <w:rPr>
                  <w:rFonts w:ascii="Times New Roman" w:hAnsi="Times New Roman" w:cs="Times New Roman"/>
                  <w:sz w:val="18"/>
                  <w:szCs w:val="18"/>
                </w:rPr>
                <w:delText>120721540</w:delText>
              </w:r>
            </w:del>
            <w:ins w:id="2735" w:author="Мищенко Наталья Николаевна" w:date="2019-05-24T15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12072154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36" w:author="Мищенко Наталья Николаевна" w:date="2019-05-24T15:13:00Z">
              <w:r w:rsidRPr="00DC35D1" w:rsidDel="004C5141">
                <w:rPr>
                  <w:rFonts w:ascii="Times New Roman" w:hAnsi="Times New Roman" w:cs="Times New Roman"/>
                  <w:sz w:val="18"/>
                  <w:szCs w:val="18"/>
                </w:rPr>
                <w:delText>120731540</w:delText>
              </w:r>
            </w:del>
            <w:ins w:id="2737" w:author="Мищенко Наталья Николаевна" w:date="2019-05-24T15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12073154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D7318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денежных показателей, корреспондируемых со счетом  1 304 05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del w:id="2738" w:author="Мищенко Наталья Николаевна" w:date="2019-05-24T15:51:00Z">
              <w:r w:rsidDel="00D73181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39" w:author="Мищенко Наталья Николаевна" w:date="2019-05-24T15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F9770A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Ф. 0503125 (</w:t>
            </w:r>
            <w:del w:id="2740" w:author="Мищенко Наталья Николаевна" w:date="2019-05-24T15:31:00Z">
              <w:r w:rsidRPr="00DC35D1" w:rsidDel="00F9770A">
                <w:rPr>
                  <w:rFonts w:ascii="Times New Roman" w:hAnsi="Times New Roman" w:cs="Times New Roman"/>
                  <w:sz w:val="18"/>
                  <w:szCs w:val="18"/>
                </w:rPr>
                <w:delText>120711540</w:delText>
              </w:r>
            </w:del>
            <w:ins w:id="2741" w:author="Мищенко Наталья Николаевна" w:date="2019-05-24T15:3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12071154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 (Гр. 7+Гр.8) +ф. 0503125 (</w:t>
            </w:r>
            <w:del w:id="2742" w:author="Мищенко Наталья Николаевна" w:date="2019-05-24T15:31:00Z">
              <w:r w:rsidRPr="00DC35D1" w:rsidDel="00F9770A">
                <w:rPr>
                  <w:rFonts w:ascii="Times New Roman" w:hAnsi="Times New Roman" w:cs="Times New Roman"/>
                  <w:sz w:val="18"/>
                  <w:szCs w:val="18"/>
                </w:rPr>
                <w:delText>120721540</w:delText>
              </w:r>
            </w:del>
            <w:ins w:id="2743" w:author="Мищенко Наталья Николаевна" w:date="2019-05-24T15:3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12072154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 (Гр.7+Гр.8)+ф. 0503125 (</w:t>
            </w:r>
            <w:del w:id="2744" w:author="Мищенко Наталья Николаевна" w:date="2019-05-24T15:31:00Z">
              <w:r w:rsidRPr="00DC35D1" w:rsidDel="00F9770A">
                <w:rPr>
                  <w:rFonts w:ascii="Times New Roman" w:hAnsi="Times New Roman" w:cs="Times New Roman"/>
                  <w:sz w:val="18"/>
                  <w:szCs w:val="18"/>
                </w:rPr>
                <w:delText>120731540</w:delText>
              </w:r>
            </w:del>
            <w:ins w:id="2745" w:author="Мищенко Наталья Николаевна" w:date="2019-05-24T15:3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12073154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) (Гр. 7+Гр.8) 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 по КБК И. 01060502</w:t>
            </w:r>
            <w:del w:id="2746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47" w:author="Мищенко Наталья Николаевна" w:date="2019-05-24T15:40:00Z">
              <w:r>
                <w:rPr>
                  <w:rFonts w:ascii="Times New Roman" w:hAnsi="Times New Roman" w:cs="Times New Roman"/>
                  <w:sz w:val="18"/>
                  <w:szCs w:val="18"/>
                </w:rPr>
                <w:t>хххххх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540, 01061003</w:t>
            </w:r>
            <w:del w:id="2748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49" w:author="Мищенко Наталья Николаевна" w:date="2019-05-24T15:40:00Z">
              <w:r>
                <w:rPr>
                  <w:rFonts w:ascii="Times New Roman" w:hAnsi="Times New Roman" w:cs="Times New Roman"/>
                  <w:sz w:val="18"/>
                  <w:szCs w:val="18"/>
                </w:rPr>
                <w:t>хххххх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540  со знаком  минус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итоговой суммы расчетов по предоставленным бюджетным кредитам (заимствованиям) в ф.0503127 показателям ф. 0503125  </w:t>
            </w:r>
            <w:del w:id="2750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120711540</w:delText>
              </w:r>
            </w:del>
            <w:ins w:id="2751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12071154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52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120721540</w:delText>
              </w:r>
            </w:del>
            <w:ins w:id="2753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12072154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54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120731540 </w:delText>
              </w:r>
            </w:del>
            <w:ins w:id="2755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12073154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56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0503125 (</w:t>
            </w:r>
            <w:del w:id="2757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120711640</w:delText>
              </w:r>
            </w:del>
            <w:ins w:id="2758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12071164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59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120721640</w:delText>
              </w:r>
            </w:del>
            <w:ins w:id="2760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12072164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61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120731640 </w:delText>
              </w:r>
            </w:del>
            <w:ins w:id="2762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12073164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proofErr w:type="gramStart"/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D7318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 денежных показателей, корреспондируемых со счетом 121002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del w:id="2763" w:author="Мищенко Наталья Николаевна" w:date="2019-05-24T15:51:00Z">
              <w:r w:rsidDel="00D73181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64" w:author="Мищенко Наталья Николаевна" w:date="2019-05-24T15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7"/>
                <w:szCs w:val="17"/>
              </w:rPr>
            </w:pPr>
            <w:r w:rsidRPr="00DC35D1">
              <w:rPr>
                <w:rFonts w:ascii="Times New Roman" w:hAnsi="Times New Roman" w:cs="Times New Roman"/>
                <w:sz w:val="17"/>
                <w:szCs w:val="17"/>
              </w:rPr>
              <w:t>Ф. 0503125 (</w:t>
            </w:r>
            <w:del w:id="2765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7"/>
                  <w:szCs w:val="17"/>
                </w:rPr>
                <w:delText>120711640</w:delText>
              </w:r>
            </w:del>
            <w:ins w:id="2766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7"/>
                  <w:szCs w:val="17"/>
                </w:rPr>
                <w:t>12071164</w:t>
              </w:r>
              <w:r>
                <w:rPr>
                  <w:rFonts w:ascii="Times New Roman" w:hAnsi="Times New Roman" w:cs="Times New Roman"/>
                  <w:sz w:val="17"/>
                  <w:szCs w:val="17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7"/>
                <w:szCs w:val="17"/>
              </w:rPr>
              <w:t>) (Гр. 7+Гр.8) +ф. 0503125 (</w:t>
            </w:r>
            <w:del w:id="2767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7"/>
                  <w:szCs w:val="17"/>
                </w:rPr>
                <w:delText>120721640</w:delText>
              </w:r>
            </w:del>
            <w:ins w:id="2768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7"/>
                  <w:szCs w:val="17"/>
                </w:rPr>
                <w:t>12072164</w:t>
              </w:r>
              <w:r>
                <w:rPr>
                  <w:rFonts w:ascii="Times New Roman" w:hAnsi="Times New Roman" w:cs="Times New Roman"/>
                  <w:sz w:val="17"/>
                  <w:szCs w:val="17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7"/>
                <w:szCs w:val="17"/>
              </w:rPr>
              <w:t>) (Гр.7+Гр.8)+ф. 0503125 (</w:t>
            </w:r>
            <w:del w:id="2769" w:author="Мищенко Наталья Николаевна" w:date="2019-05-24T15:40:00Z">
              <w:r w:rsidRPr="00DC35D1" w:rsidDel="005C16A4">
                <w:rPr>
                  <w:rFonts w:ascii="Times New Roman" w:hAnsi="Times New Roman" w:cs="Times New Roman"/>
                  <w:sz w:val="17"/>
                  <w:szCs w:val="17"/>
                </w:rPr>
                <w:delText>120731640</w:delText>
              </w:r>
            </w:del>
            <w:ins w:id="2770" w:author="Мищенко Наталья Николаевна" w:date="2019-05-24T15:40:00Z">
              <w:r w:rsidRPr="00DC35D1">
                <w:rPr>
                  <w:rFonts w:ascii="Times New Roman" w:hAnsi="Times New Roman" w:cs="Times New Roman"/>
                  <w:sz w:val="17"/>
                  <w:szCs w:val="17"/>
                </w:rPr>
                <w:t>12073164</w:t>
              </w:r>
              <w:r>
                <w:rPr>
                  <w:rFonts w:ascii="Times New Roman" w:hAnsi="Times New Roman" w:cs="Times New Roman"/>
                  <w:sz w:val="17"/>
                  <w:szCs w:val="17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7"/>
                <w:szCs w:val="17"/>
              </w:rPr>
              <w:t>) (Гр. 7+Гр.8)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5C16A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 КБК  И. </w:t>
            </w:r>
            <w:del w:id="2771" w:author="Мищенко Наталья Николаевна" w:date="2019-05-24T15:41:00Z">
              <w:r w:rsidRPr="00DC35D1" w:rsidDel="005C16A4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72" w:author="Мищенко Наталья Николаевна" w:date="2019-05-24T15:41:00Z">
              <w:r>
                <w:rPr>
                  <w:rFonts w:ascii="Times New Roman" w:hAnsi="Times New Roman" w:cs="Times New Roman"/>
                  <w:sz w:val="18"/>
                  <w:szCs w:val="18"/>
                </w:rPr>
                <w:t>хххххххххххххх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640, (ВДК ф.0503184)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 строкам, формирующим строку 520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Несоответствие показателя возврата межбюджетных кредитов ф. 0503125 с ф. 0503127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73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AA60E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D7318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0503125 (</w:t>
            </w:r>
            <w:del w:id="2774" w:author="Мищенко Наталья Николаевна" w:date="2019-05-24T15:41:00Z">
              <w:r w:rsidRPr="00DC35D1" w:rsidDel="00D73181">
                <w:rPr>
                  <w:rFonts w:ascii="Times New Roman" w:hAnsi="Times New Roman" w:cs="Times New Roman"/>
                  <w:sz w:val="18"/>
                  <w:szCs w:val="18"/>
                </w:rPr>
                <w:delText>120711640</w:delText>
              </w:r>
            </w:del>
            <w:ins w:id="2775" w:author="Мищенко Наталья Николаевна" w:date="2019-05-24T15:4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12071164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76" w:author="Мищенко Наталья Николаевна" w:date="2019-05-24T15:41:00Z">
              <w:r w:rsidRPr="00DC35D1" w:rsidDel="00D73181">
                <w:rPr>
                  <w:rFonts w:ascii="Times New Roman" w:hAnsi="Times New Roman" w:cs="Times New Roman"/>
                  <w:sz w:val="18"/>
                  <w:szCs w:val="18"/>
                </w:rPr>
                <w:delText>120721640</w:delText>
              </w:r>
            </w:del>
            <w:ins w:id="2777" w:author="Мищенко Наталья Николаевна" w:date="2019-05-24T15:4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12072164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del w:id="2778" w:author="Мищенко Наталья Николаевна" w:date="2019-05-24T15:41:00Z">
              <w:r w:rsidRPr="00DC35D1" w:rsidDel="00D73181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120731640 </w:delText>
              </w:r>
            </w:del>
            <w:ins w:id="2779" w:author="Мищенко Наталья Николаевна" w:date="2019-05-24T15:4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12073164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proofErr w:type="gramStart"/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D7318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денежных показателей, корреспондируемых со счетом 121002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del w:id="2780" w:author="Мищенко Наталья Николаевна" w:date="2019-05-24T15:51:00Z">
              <w:r w:rsidDel="00D73181">
                <w:rPr>
                  <w:rFonts w:ascii="Times New Roman" w:hAnsi="Times New Roman" w:cs="Times New Roman"/>
                  <w:sz w:val="18"/>
                  <w:szCs w:val="18"/>
                </w:rPr>
                <w:delText>%</w:delText>
              </w:r>
            </w:del>
            <w:ins w:id="2781" w:author="Мищенко Наталья Николаевна" w:date="2019-05-24T15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5</w:t>
              </w:r>
            </w:ins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D73181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6"/>
                <w:szCs w:val="18"/>
              </w:rPr>
            </w:pPr>
            <w:r w:rsidRPr="00DC35D1">
              <w:rPr>
                <w:rFonts w:ascii="Times New Roman" w:hAnsi="Times New Roman" w:cs="Times New Roman"/>
                <w:sz w:val="16"/>
                <w:szCs w:val="18"/>
              </w:rPr>
              <w:t>Ф. 0503125 (</w:t>
            </w:r>
            <w:del w:id="2782" w:author="Мищенко Наталья Николаевна" w:date="2019-05-24T15:42:00Z">
              <w:r w:rsidRPr="00DC35D1" w:rsidDel="00D73181">
                <w:rPr>
                  <w:rFonts w:ascii="Times New Roman" w:hAnsi="Times New Roman" w:cs="Times New Roman"/>
                  <w:sz w:val="16"/>
                  <w:szCs w:val="18"/>
                </w:rPr>
                <w:delText>120711640</w:delText>
              </w:r>
            </w:del>
            <w:ins w:id="2783" w:author="Мищенко Наталья Николаевна" w:date="2019-05-24T15:42:00Z">
              <w:r w:rsidRPr="00DC35D1">
                <w:rPr>
                  <w:rFonts w:ascii="Times New Roman" w:hAnsi="Times New Roman" w:cs="Times New Roman"/>
                  <w:sz w:val="16"/>
                  <w:szCs w:val="18"/>
                </w:rPr>
                <w:t>12071164</w:t>
              </w:r>
              <w:r>
                <w:rPr>
                  <w:rFonts w:ascii="Times New Roman" w:hAnsi="Times New Roman" w:cs="Times New Roman"/>
                  <w:sz w:val="16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6"/>
                <w:szCs w:val="18"/>
              </w:rPr>
              <w:t>) (Гр. 7+Гр.8) +ф. 0503125 (</w:t>
            </w:r>
            <w:del w:id="2784" w:author="Мищенко Наталья Николаевна" w:date="2019-05-24T15:42:00Z">
              <w:r w:rsidRPr="00DC35D1" w:rsidDel="00D73181">
                <w:rPr>
                  <w:rFonts w:ascii="Times New Roman" w:hAnsi="Times New Roman" w:cs="Times New Roman"/>
                  <w:sz w:val="16"/>
                  <w:szCs w:val="18"/>
                </w:rPr>
                <w:delText>120721640</w:delText>
              </w:r>
            </w:del>
            <w:ins w:id="2785" w:author="Мищенко Наталья Николаевна" w:date="2019-05-24T15:42:00Z">
              <w:r w:rsidRPr="00DC35D1">
                <w:rPr>
                  <w:rFonts w:ascii="Times New Roman" w:hAnsi="Times New Roman" w:cs="Times New Roman"/>
                  <w:sz w:val="16"/>
                  <w:szCs w:val="18"/>
                </w:rPr>
                <w:t>12072164</w:t>
              </w:r>
              <w:r>
                <w:rPr>
                  <w:rFonts w:ascii="Times New Roman" w:hAnsi="Times New Roman" w:cs="Times New Roman"/>
                  <w:sz w:val="16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6"/>
                <w:szCs w:val="18"/>
              </w:rPr>
              <w:t>) (Гр.7+Гр.8)+ф. 0503125 (</w:t>
            </w:r>
            <w:del w:id="2786" w:author="Мищенко Наталья Николаевна" w:date="2019-05-24T15:42:00Z">
              <w:r w:rsidRPr="00DC35D1" w:rsidDel="00D73181">
                <w:rPr>
                  <w:rFonts w:ascii="Times New Roman" w:hAnsi="Times New Roman" w:cs="Times New Roman"/>
                  <w:sz w:val="16"/>
                  <w:szCs w:val="18"/>
                </w:rPr>
                <w:delText>120731640</w:delText>
              </w:r>
            </w:del>
            <w:ins w:id="2787" w:author="Мищенко Наталья Николаевна" w:date="2019-05-24T15:42:00Z">
              <w:r w:rsidRPr="00DC35D1">
                <w:rPr>
                  <w:rFonts w:ascii="Times New Roman" w:hAnsi="Times New Roman" w:cs="Times New Roman"/>
                  <w:sz w:val="16"/>
                  <w:szCs w:val="18"/>
                </w:rPr>
                <w:t>12073164</w:t>
              </w:r>
              <w:r>
                <w:rPr>
                  <w:rFonts w:ascii="Times New Roman" w:hAnsi="Times New Roman" w:cs="Times New Roman"/>
                  <w:sz w:val="16"/>
                  <w:szCs w:val="18"/>
                </w:rPr>
                <w:t>1</w:t>
              </w:r>
            </w:ins>
            <w:r w:rsidRPr="00DC35D1">
              <w:rPr>
                <w:rFonts w:ascii="Times New Roman" w:hAnsi="Times New Roman" w:cs="Times New Roman"/>
                <w:sz w:val="16"/>
                <w:szCs w:val="18"/>
              </w:rPr>
              <w:t>) (Гр. 7+Гр.8)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Del="002A7D77" w:rsidRDefault="00AD47A7" w:rsidP="004250B9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 КБК – Д</w:t>
            </w:r>
            <w:proofErr w:type="gramStart"/>
            <w:del w:id="2788" w:author="Мищенко Наталья Николаевна" w:date="2019-05-24T15:54:00Z">
              <w:r w:rsidRPr="00DC35D1" w:rsidDel="004250B9">
                <w:rPr>
                  <w:rFonts w:ascii="Times New Roman" w:hAnsi="Times New Roman" w:cs="Times New Roman"/>
                  <w:sz w:val="18"/>
                  <w:szCs w:val="18"/>
                </w:rPr>
                <w:delText>.%</w:delText>
              </w:r>
            </w:del>
            <w:ins w:id="2789" w:author="Мищенко Наталья Николаевна" w:date="2019-05-24T15:54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gramEnd"/>
              <w:r>
                <w:rPr>
                  <w:rFonts w:ascii="Times New Roman" w:hAnsi="Times New Roman" w:cs="Times New Roman"/>
                  <w:sz w:val="18"/>
                  <w:szCs w:val="18"/>
                </w:rPr>
                <w:t>хххххххххххххх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120, </w:t>
            </w:r>
            <w:r w:rsidRPr="0092602A">
              <w:rPr>
                <w:rFonts w:ascii="Times New Roman" w:hAnsi="Times New Roman" w:cs="Times New Roman"/>
                <w:sz w:val="18"/>
                <w:szCs w:val="18"/>
              </w:rPr>
              <w:t>(ВДК ф.0503184)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Del="002A7D77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 строкам, формирующим строку 010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Del="002A7D77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Несоответствие показателя возврата межбюджетных кредитов ф. 0503125 с ф. 0503127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90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33.1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Del="00B9784D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Del="00B9784D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 xml:space="preserve">Несоответствие итоговых строк по доходам ф. 0503127 и 0503164 </w:t>
            </w:r>
            <w:r w:rsidRPr="00DC35D1">
              <w:rPr>
                <w:sz w:val="18"/>
                <w:szCs w:val="18"/>
              </w:rPr>
              <w:t>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shd w:val="clear" w:color="auto" w:fill="FFFFFF"/>
              <w:suppressAutoHyphens w:val="0"/>
              <w:jc w:val="both"/>
              <w:rPr>
                <w:sz w:val="18"/>
                <w:szCs w:val="18"/>
                <w:lang w:eastAsia="ru-RU"/>
              </w:rPr>
            </w:pPr>
            <w:ins w:id="2791" w:author="Зайцев Павел Борисович" w:date="2019-06-10T20:17:00Z">
              <w:r>
                <w:rPr>
                  <w:sz w:val="18"/>
                  <w:szCs w:val="18"/>
                  <w:lang w:eastAsia="ru-RU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ind w:left="-76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ind w:left="-76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ind w:left="-76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 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итоговых строк плановых назначений по расходам  ф. 0503127 и 0503164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92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3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ind w:left="-76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для ПБС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 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итоговых строк плановых назначений по расходам  ф. 0503127 (БА +ЛБО) и 0503164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93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48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35. 1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 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итоговых строк исполнения по расходам ф. 0503127 и 0503164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794" w:author="Зайцев Павел Борисович" w:date="2019-06-10T20:17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gridAfter w:val="1"/>
          <w:wAfter w:w="18" w:type="dxa"/>
          <w:cantSplit/>
          <w:trHeight w:val="480"/>
        </w:trPr>
        <w:tc>
          <w:tcPr>
            <w:tcW w:w="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39. 1</w:t>
            </w:r>
          </w:p>
        </w:tc>
        <w:tc>
          <w:tcPr>
            <w:tcW w:w="4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 500)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Источники      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br/>
              <w:t>финансирования дефицита бюджета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shd w:val="clear" w:color="auto" w:fill="FFFFFF"/>
              <w:suppressAutoHyphens w:val="0"/>
              <w:rPr>
                <w:sz w:val="18"/>
                <w:szCs w:val="18"/>
                <w:lang w:eastAsia="ru-RU"/>
              </w:rPr>
            </w:pPr>
            <w:r w:rsidRPr="00DC35D1">
              <w:rPr>
                <w:sz w:val="18"/>
                <w:szCs w:val="18"/>
                <w:lang w:eastAsia="ru-RU"/>
              </w:rPr>
              <w:t xml:space="preserve">Несоответствие итоговых строк источников финансирования дефицита ф. 0503127 и 0503164 </w:t>
            </w:r>
            <w:r w:rsidRPr="00DC35D1">
              <w:rPr>
                <w:sz w:val="18"/>
                <w:szCs w:val="18"/>
              </w:rPr>
              <w:t>недопустимо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1D5A16" w:rsidP="00607F62">
            <w:pPr>
              <w:shd w:val="clear" w:color="auto" w:fill="FFFFFF"/>
              <w:suppressAutoHyphens w:val="0"/>
              <w:rPr>
                <w:sz w:val="18"/>
                <w:szCs w:val="18"/>
                <w:lang w:eastAsia="ru-RU"/>
              </w:rPr>
            </w:pPr>
            <w:ins w:id="2795" w:author="Зайцев Павел Борисович" w:date="2019-06-10T20:16:00Z">
              <w:r>
                <w:rPr>
                  <w:sz w:val="18"/>
                  <w:szCs w:val="18"/>
                  <w:lang w:eastAsia="ru-RU"/>
                </w:rPr>
                <w:t>Б</w:t>
              </w:r>
            </w:ins>
          </w:p>
        </w:tc>
      </w:tr>
      <w:tr w:rsidR="00C447D7" w:rsidRPr="00DC35D1" w:rsidTr="001B2DE6">
        <w:trPr>
          <w:gridAfter w:val="1"/>
          <w:wAfter w:w="18" w:type="dxa"/>
          <w:cantSplit/>
          <w:trHeight w:val="60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43. 1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0503164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(ПРП= 500)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AD47A7" w:rsidP="00607F62">
            <w:pPr>
              <w:shd w:val="clear" w:color="auto" w:fill="FFFFFF"/>
              <w:suppressAutoHyphens w:val="0"/>
              <w:rPr>
                <w:sz w:val="18"/>
                <w:szCs w:val="18"/>
              </w:rPr>
            </w:pPr>
            <w:r w:rsidRPr="00DC35D1">
              <w:rPr>
                <w:sz w:val="18"/>
                <w:szCs w:val="18"/>
                <w:lang w:eastAsia="ru-RU"/>
              </w:rPr>
              <w:t xml:space="preserve">Несоответствие итоговых </w:t>
            </w:r>
            <w:proofErr w:type="gramStart"/>
            <w:r w:rsidRPr="00DC35D1">
              <w:rPr>
                <w:sz w:val="18"/>
                <w:szCs w:val="18"/>
                <w:lang w:eastAsia="ru-RU"/>
              </w:rPr>
              <w:t>строк источников внешнего финансирования дефицита бюджетов</w:t>
            </w:r>
            <w:proofErr w:type="gramEnd"/>
            <w:r w:rsidRPr="00DC35D1">
              <w:rPr>
                <w:sz w:val="18"/>
                <w:szCs w:val="18"/>
                <w:lang w:eastAsia="ru-RU"/>
              </w:rPr>
              <w:t xml:space="preserve"> ф.0503127 и 0503164 </w:t>
            </w:r>
            <w:r w:rsidRPr="00DC35D1">
              <w:rPr>
                <w:sz w:val="18"/>
                <w:szCs w:val="18"/>
              </w:rPr>
              <w:t>недопустимо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47A7" w:rsidRPr="00DC35D1" w:rsidRDefault="001D5A16" w:rsidP="00607F62">
            <w:pPr>
              <w:shd w:val="clear" w:color="auto" w:fill="FFFFFF"/>
              <w:suppressAutoHyphens w:val="0"/>
              <w:rPr>
                <w:sz w:val="18"/>
                <w:szCs w:val="18"/>
                <w:lang w:eastAsia="ru-RU"/>
              </w:rPr>
            </w:pPr>
            <w:ins w:id="2796" w:author="Зайцев Павел Борисович" w:date="2019-06-10T20:16:00Z">
              <w:r>
                <w:rPr>
                  <w:sz w:val="18"/>
                  <w:szCs w:val="18"/>
                  <w:lang w:eastAsia="ru-RU"/>
                </w:rPr>
                <w:t>Б</w:t>
              </w:r>
            </w:ins>
          </w:p>
        </w:tc>
      </w:tr>
      <w:tr w:rsidR="00C447D7" w:rsidRPr="00CB66D3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rPrChange w:id="2797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798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44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trike/>
                <w:sz w:val="18"/>
                <w:szCs w:val="18"/>
                <w:rPrChange w:id="2799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00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36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01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02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0503178z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03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04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Всего, раздел 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05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06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07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(3+4) – (5+6)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08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09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0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11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0503127</w:t>
            </w: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2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z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13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4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5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700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6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7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8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18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19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20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21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22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CB66D3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23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24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>Изменение остатков денежных средств ф. 0503178</w:t>
            </w: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25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z</w:t>
            </w: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26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 xml:space="preserve"> не соответствует аналогичному показателю ф. 0503127</w:t>
            </w: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lang w:val="en-US"/>
                <w:rPrChange w:id="2827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  <w:lang w:val="en-US"/>
                  </w:rPr>
                </w:rPrChange>
              </w:rPr>
              <w:t>z</w:t>
            </w:r>
            <w:r w:rsidRPr="00CB66D3">
              <w:rPr>
                <w:rFonts w:ascii="Times New Roman" w:hAnsi="Times New Roman" w:cs="Times New Roman"/>
                <w:strike/>
                <w:sz w:val="18"/>
                <w:szCs w:val="18"/>
                <w:rPrChange w:id="2828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  <w:t xml:space="preserve">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CB66D3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  <w:rPrChange w:id="2829" w:author="Зайцев Павел Борисович" w:date="2019-06-20T16:44:00Z">
                  <w:rPr>
                    <w:rFonts w:ascii="Times New Roman" w:hAnsi="Times New Roman" w:cs="Times New Roman"/>
                    <w:sz w:val="18"/>
                    <w:szCs w:val="18"/>
                  </w:rPr>
                </w:rPrChange>
              </w:rPr>
            </w:pPr>
            <w:ins w:id="2830" w:author="Зайцев Павел Борисович" w:date="2019-06-10T20:16:00Z">
              <w:r w:rsidRPr="00CB66D3">
                <w:rPr>
                  <w:rFonts w:ascii="Times New Roman" w:hAnsi="Times New Roman" w:cs="Times New Roman"/>
                  <w:strike/>
                  <w:sz w:val="18"/>
                  <w:szCs w:val="18"/>
                  <w:rPrChange w:id="2831" w:author="Зайцев Павел Борисович" w:date="2019-06-20T16:44:00Z">
                    <w:rPr>
                      <w:rFonts w:ascii="Times New Roman" w:hAnsi="Times New Roman" w:cs="Times New Roman"/>
                      <w:sz w:val="18"/>
                      <w:szCs w:val="18"/>
                    </w:rPr>
                  </w:rPrChange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2832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45</w:delText>
              </w:r>
            </w:del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2833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37</w:delText>
              </w:r>
            </w:del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4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0503178</w:delText>
              </w:r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z</w:delText>
              </w:r>
            </w:del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5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Всего, раздел 3</w:delText>
              </w:r>
            </w:del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6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(5+6) – (3+4)</w:delText>
              </w:r>
            </w:del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7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8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0503127</w:delText>
              </w:r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delText>z</w:delText>
              </w:r>
            </w:del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39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Стр. 010 Гр. 8- Стр. 200 Гр. 9+ Стр. 520 Гр. 8</w:delText>
              </w:r>
            </w:del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40" w:author="Кривенец Анна Николаевна" w:date="2019-06-17T17:13:00Z">
              <w:r w:rsidRPr="00DC35D1" w:rsidDel="001B2DE6">
                <w:rPr>
                  <w:rFonts w:ascii="Times New Roman" w:hAnsi="Times New Roman" w:cs="Times New Roman"/>
                  <w:sz w:val="18"/>
                  <w:szCs w:val="18"/>
                </w:rPr>
                <w:delText>Изменение остатков денежных средств ф. 0503178z не соответствует аналогичному показателю ф. 0503127z недопустимо</w:delText>
              </w:r>
            </w:del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41" w:author="Зайцев Павел Борисович" w:date="2019-06-10T20:16:00Z">
              <w:del w:id="2842" w:author="Кривенец Анна Николаевна" w:date="2019-06-17T17:13:00Z">
                <w:r w:rsidDel="001B2DE6">
                  <w:rPr>
                    <w:rFonts w:ascii="Times New Roman" w:hAnsi="Times New Roman" w:cs="Times New Roman"/>
                    <w:sz w:val="18"/>
                    <w:szCs w:val="18"/>
                  </w:rPr>
                  <w:delText>Б</w:delText>
                </w:r>
              </w:del>
            </w:ins>
          </w:p>
        </w:tc>
      </w:tr>
      <w:tr w:rsidR="00C447D7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45.1*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700+810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ins w:id="2843" w:author="Зайцев Павел Борисович" w:date="2019-06-10T19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+502</w:t>
            </w:r>
            <w:ins w:id="2844" w:author="Зайцев Павел Борисович" w:date="2019-06-10T19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– 440</w:t>
            </w:r>
            <w:ins w:id="2845" w:author="Зайцев Павел Борисович" w:date="2019-06-10T19:27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– (461</w:t>
            </w:r>
            <w:ins w:id="2846" w:author="Зайцев Павел Борисович" w:date="2019-06-10T19:2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+462</w:t>
            </w:r>
            <w:ins w:id="2847" w:author="Зайцев Павел Борисович" w:date="2019-06-10T19:2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Изменение остатков денежных средств ф. 0503123 не соответствует аналогичному показателю ф. 0503127 – требует пояснения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848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C447D7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45.2*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849" w:author="Кривенец Анна Николаевна" w:date="2019-06-17T17:27:00Z">
                <w:pPr>
                  <w:pStyle w:val="ConsPlusCell"/>
                  <w:shd w:val="clear" w:color="auto" w:fill="FFFFFF"/>
                  <w:snapToGrid w:val="0"/>
                  <w:jc w:val="center"/>
                </w:pPr>
              </w:pPrChange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Д {Гр/Пгр.=202</w:t>
            </w:r>
            <w:del w:id="2850" w:author="Кривенец Анна Николаевна" w:date="2019-06-17T17:27:00Z">
              <w:r w:rsidRPr="00DC35D1" w:rsidDel="00086B8F">
                <w:rPr>
                  <w:rFonts w:ascii="Times New Roman" w:hAnsi="Times New Roman" w:cs="Times New Roman"/>
                  <w:sz w:val="18"/>
                  <w:szCs w:val="18"/>
                </w:rPr>
                <w:delText>, 118….151</w:delText>
              </w:r>
            </w:del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}(не группировочным кодам)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ins w:id="2851" w:author="Зайцев Павел Борисович" w:date="2019-06-10T20:05:00Z">
              <w:r w:rsidR="00E02165"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ins w:id="2852" w:author="Кривенец Анна Николаевна" w:date="2019-06-17T17:28:00Z">
              <w:r w:rsidR="00086B8F">
                <w:rPr>
                  <w:rFonts w:ascii="Times New Roman" w:hAnsi="Times New Roman" w:cs="Times New Roman"/>
                  <w:sz w:val="18"/>
                  <w:szCs w:val="18"/>
                </w:rPr>
                <w:t xml:space="preserve"> + 0801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Д {Гр/Пгр.=202}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подгруппе доходов 202 в ф. 0503127 и ф. 0503184 не соответствует показателю в ф. 0503123 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ins w:id="2853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45.3*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% КВР  5хх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6+7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ins w:id="2854" w:author="Зайцев Павел Борисович" w:date="2019-06-10T20:05:00Z">
              <w:r w:rsidR="00E02165"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коду вида расходов 5хх в ф. 0503127 не соответствует показателю в ф. 0503123 -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55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C447D7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45.4*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200 (итого)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6+7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  <w:ins w:id="2856" w:author="Зайцев Павел Борисович" w:date="2019-06-10T20:06:00Z">
              <w:r w:rsidR="00E02165"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(итого)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+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  <w:ins w:id="2857" w:author="Зайцев Павел Борисович" w:date="2019-06-10T20:06:00Z">
              <w:r w:rsidR="00E02165"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7A7" w:rsidRPr="00DC35D1" w:rsidRDefault="00AD47A7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строке 200 в ф. 0503127 не соответствует показателю по строке 900</w:t>
            </w:r>
            <w:ins w:id="2858" w:author="Зайцев Павел Борисович" w:date="2019-06-10T20:07:00Z">
              <w:r w:rsidR="00E02165"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0503123 - требует пояснений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7A7" w:rsidRPr="00DC35D1" w:rsidRDefault="001D5A16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859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45.5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  <w:p w:rsidR="005A67C1" w:rsidRDefault="005A67C1">
            <w:pPr>
              <w:pStyle w:val="ConsPlusCell"/>
              <w:rPr>
                <w:ins w:id="2860" w:author="Кривенец Анна Николаевна" w:date="2019-06-17T18:23:00Z"/>
                <w:rFonts w:ascii="Times New Roman" w:hAnsi="Times New Roman" w:cs="Times New Roman"/>
                <w:sz w:val="18"/>
                <w:szCs w:val="18"/>
              </w:rPr>
              <w:pPrChange w:id="2861" w:author="Кривенец Анна Николаевна" w:date="2019-06-17T18:23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del w:id="2862" w:author="Кривенец Анна Николаевна" w:date="2019-06-17T18:23:00Z">
              <w:r w:rsidRPr="00DC35D1" w:rsidDel="00890537">
                <w:rPr>
                  <w:rFonts w:ascii="Times New Roman" w:hAnsi="Times New Roman" w:cs="Times New Roman"/>
                  <w:sz w:val="18"/>
                  <w:szCs w:val="18"/>
                </w:rPr>
                <w:delText>Д %110 (код аналитической группы подвида доходов=110)</w:delText>
              </w:r>
            </w:del>
          </w:p>
          <w:p w:rsidR="005A67C1" w:rsidRPr="00DC35D1" w:rsidRDefault="005A67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863" w:author="Кривенец Анна Николаевна" w:date="2019-06-17T18:23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ins w:id="2864" w:author="Кривенец Анна Николаевна" w:date="2019-06-17T18:23:00Z">
              <w:r>
                <w:rPr>
                  <w:rFonts w:ascii="Times New Roman" w:hAnsi="Times New Roman" w:cs="Times New Roman"/>
                  <w:sz w:val="18"/>
                  <w:szCs w:val="18"/>
                </w:rPr>
                <w:t>Д 101 – 110%, кроме 11008%, 11007%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trike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  <w:ins w:id="2865" w:author="Зайцев Павел Борисович" w:date="2019-06-10T20:07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66" w:author="Зайцев Павел Борисович" w:date="2019-07-11T16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-</w:t>
              </w:r>
            </w:ins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5A67C1">
            <w:pPr>
              <w:pStyle w:val="ConsPlusCell"/>
              <w:shd w:val="clear" w:color="auto" w:fill="FFFFFF"/>
              <w:snapToGrid w:val="0"/>
              <w:rPr>
                <w:ins w:id="2867" w:author="Зайцев Павел Борисович" w:date="2019-07-11T16:30:00Z"/>
                <w:rFonts w:ascii="Times New Roman" w:hAnsi="Times New Roman" w:cs="Times New Roman"/>
                <w:sz w:val="18"/>
                <w:szCs w:val="18"/>
              </w:rPr>
            </w:pPr>
            <w:ins w:id="2868" w:author="Зайцев Павел Борисович" w:date="2019-07-11T16:3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0503184</w:t>
              </w:r>
            </w:ins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69" w:author="Зайцев Павел Борисович" w:date="2019-07-11T16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Д 101 – 110%, кроме 11008%, 11007%</w:t>
              </w:r>
            </w:ins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70" w:author="Зайцев Павел Борисович" w:date="2019-07-11T16:30:00Z">
              <w:r>
                <w:rPr>
                  <w:rFonts w:ascii="Times New Roman" w:hAnsi="Times New Roman" w:cs="Times New Roman"/>
                  <w:sz w:val="18"/>
                  <w:szCs w:val="18"/>
                </w:rPr>
                <w:t>010</w:t>
              </w:r>
            </w:ins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871" w:author="Кривенец Анна Николаевна" w:date="2019-06-17T18:24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</w:t>
            </w:r>
            <w:ins w:id="2872" w:author="Кривенец Анна Николаевна" w:date="2019-06-17T18:24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дододов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по КОСГУ 110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del w:id="2873" w:author="Кривенец Анна Николаевна" w:date="2019-06-17T18:24:00Z">
              <w:r w:rsidRPr="00DC35D1" w:rsidDel="00890537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по КДБ с аналитической группой подвида доходов=110 </w:delText>
              </w:r>
            </w:del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 разделе 1 ф. 0503127 не соответствует показателю по строке 030</w:t>
            </w:r>
            <w:ins w:id="2874" w:author="Зайцев Павел Борисович" w:date="2019-06-10T20:07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</w:t>
            </w:r>
            <w:del w:id="2875" w:author="Зайцев Павел Борисович" w:date="2019-07-11T16:33:00Z">
              <w:r w:rsidRPr="00DC35D1" w:rsidDel="005A67C1">
                <w:rPr>
                  <w:rFonts w:ascii="Times New Roman" w:hAnsi="Times New Roman" w:cs="Times New Roman"/>
                  <w:sz w:val="18"/>
                  <w:szCs w:val="18"/>
                </w:rPr>
                <w:delText>-</w:delText>
              </w:r>
            </w:del>
            <w:ins w:id="2876" w:author="Зайцев Павел Борисович" w:date="2019-07-11T16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>–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недопустимо</w:t>
            </w:r>
            <w:ins w:id="2877" w:author="Зайцев Павел Борисович" w:date="2019-07-11T16:33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за минусом показателей ф. 0503184</w:t>
              </w:r>
            </w:ins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78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(кроме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100)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 (кроме отчета главы 100)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%640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=640)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 (кроме отчета главы 100)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  <w:ins w:id="2879" w:author="Зайцев Павел Борисович" w:date="2019-06-10T20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(кроме отчета главы 100)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%640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=640)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коду КИФ с аналитической группой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=640 в разделе 3 ф. 0503127 не соответствует показателю по строке 163</w:t>
            </w:r>
            <w:ins w:id="2880" w:author="Зайцев Павел Борисович" w:date="2019-06-10T20:0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за минусом показателей ф. 0503184 -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81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45.7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%710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=710)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82" w:author="Зайцев Павел Борисович" w:date="2019-06-10T20:09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>181</w:delText>
              </w:r>
            </w:del>
            <w:ins w:id="2883" w:author="Зайцев Павел Борисович" w:date="2019-06-10T20:09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коду КИФ с аналитической группой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=710 в разделе 3 ф. 0503127 не соответствует показателю по строке </w:t>
            </w:r>
            <w:del w:id="2884" w:author="Зайцев Павел Борисович" w:date="2019-06-10T20:10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181 </w:delText>
              </w:r>
            </w:del>
            <w:ins w:id="2885" w:author="Зайцев Павел Борисович" w:date="2019-06-10T20:1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910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 ф. 0503123 -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886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45.8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2</w:t>
            </w:r>
          </w:p>
          <w:p w:rsidR="005A67C1" w:rsidRPr="00DC35D1" w:rsidRDefault="005A67C1" w:rsidP="00A9655A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КРБ с ВР ч,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611, 612, 613, 621, 622, 623 ,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631, 632, 633,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634,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811, 812, 813, 814,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815,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821, 822, 823, 824, 825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6+7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887" w:author="Зайцев Павел Борисович" w:date="2019-06-10T20:10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261 </w:delText>
              </w:r>
            </w:del>
            <w:ins w:id="2888" w:author="Зайцев Павел Борисович" w:date="2019-06-10T20:10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26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00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del w:id="2889" w:author="Зайцев Павел Борисович" w:date="2019-06-10T20:10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>262</w:delText>
              </w:r>
            </w:del>
            <w:ins w:id="2890" w:author="Зайцев Павел Борисович" w:date="2019-06-10T20:10:00Z">
              <w:r>
                <w:rPr>
                  <w:rFonts w:ascii="Times New Roman" w:hAnsi="Times New Roman" w:cs="Times New Roman"/>
                  <w:sz w:val="18"/>
                  <w:szCs w:val="18"/>
                </w:rPr>
                <w:t>3000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891" w:author="Кривенец Анна Николаевна" w:date="2019-06-17T18:52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 кодам КРБ с ВР 611, 612, 613, 621, 622, 623, 631, 632, 633,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634,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811, 812, 813, 814,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815, 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821, 822, 823,824, 825 в разделе 2 ф. 0503127 не соответствует сумме показателей по строкам </w:t>
            </w:r>
            <w:del w:id="2892" w:author="Зайцев Павел Борисович" w:date="2019-06-10T20:11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261 </w:delText>
              </w:r>
            </w:del>
            <w:ins w:id="2893" w:author="Зайцев Павел Борисович" w:date="2019-06-10T20:11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26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00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  <w:del w:id="2894" w:author="Зайцев Павел Борисович" w:date="2019-06-10T20:11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262 </w:delText>
              </w:r>
            </w:del>
            <w:ins w:id="2895" w:author="Зайцев Павел Борисович" w:date="2019-06-10T20:11:00Z">
              <w:r>
                <w:rPr>
                  <w:rFonts w:ascii="Times New Roman" w:hAnsi="Times New Roman" w:cs="Times New Roman"/>
                  <w:sz w:val="18"/>
                  <w:szCs w:val="18"/>
                </w:rPr>
                <w:t>3000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в ф. 0503123 – </w:t>
            </w:r>
            <w:del w:id="2896" w:author="Кривенец Анна Николаевна" w:date="2019-06-17T18:52:00Z">
              <w:r w:rsidRPr="00DC35D1" w:rsidDel="007D1D9C">
                <w:rPr>
                  <w:rFonts w:ascii="Times New Roman" w:hAnsi="Times New Roman" w:cs="Times New Roman"/>
                  <w:sz w:val="18"/>
                  <w:szCs w:val="18"/>
                </w:rPr>
                <w:delText>требует пояснения</w:delText>
              </w:r>
            </w:del>
            <w:ins w:id="2897" w:author="Кривенец Анна Николаевна" w:date="2019-06-17T18:5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недопустимо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898" w:author="Кривенец Анна Николаевна" w:date="2019-06-17T18:52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ins w:id="2899" w:author="Кривенец Анна Николаевна" w:date="2019-06-17T18:52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(кроме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100)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%540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=540)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343</w:t>
            </w:r>
            <w:ins w:id="2900" w:author="Зайцев Павел Борисович" w:date="2019-06-10T20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(с противоположным знаком)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A941C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коду КИФ с аналитической группой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=540 в разделе 3 ф. 0503127 не соответствует показателю по строке 343</w:t>
            </w:r>
            <w:ins w:id="2901" w:author="Зайцев Павел Борисович" w:date="2019-06-10T20:12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A941C4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02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45.10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%810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=810)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03" w:author="Зайцев Павел Борисович" w:date="2019-06-10T20:13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351 </w:delText>
              </w:r>
            </w:del>
            <w:ins w:id="2904" w:author="Зайцев Павел Борисович" w:date="2019-06-10T20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8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(с противоположным знаком)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коду КИФ с аналитической группой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=810 в разделе 3 ф. 0503127 не соответствует показателю по строке </w:t>
            </w:r>
            <w:del w:id="2905" w:author="Зайцев Павел Борисович" w:date="2019-06-10T20:13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351 </w:delText>
              </w:r>
            </w:del>
            <w:ins w:id="2906" w:author="Зайцев Павел Борисович" w:date="2019-06-10T20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810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 ф. 0503123 -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07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45.11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3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И %820 (код аналитической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группы 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=820)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08" w:author="Зайцев Павел Борисович" w:date="2019-06-10T20:13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352 </w:delText>
              </w:r>
            </w:del>
            <w:ins w:id="2909" w:author="Зайцев Павел Борисович" w:date="2019-06-10T20:13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820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(с противоположным знаком)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E0216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коду КИФ с аналитической группой </w:t>
            </w:r>
            <w:proofErr w:type="gramStart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вида источников финансирования дефицитов бюджетов</w:t>
            </w:r>
            <w:proofErr w:type="gramEnd"/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=820 в разделе 3 ф. 0503127 не соответствует показателю по строке </w:t>
            </w:r>
            <w:del w:id="2910" w:author="Зайцев Павел Борисович" w:date="2019-06-10T20:14:00Z">
              <w:r w:rsidRPr="00DC35D1" w:rsidDel="00E02165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352 </w:delText>
              </w:r>
            </w:del>
            <w:ins w:id="2911" w:author="Зайцев Павел Борисович" w:date="2019-06-10T20:14:00Z"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>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820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 ф. 0503123 -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12" w:author="Кривенец Анна Николаевна" w:date="2019-06-17T18:51:00Z">
              <w:r>
                <w:rPr>
                  <w:rFonts w:ascii="Times New Roman" w:hAnsi="Times New Roman" w:cs="Times New Roman"/>
                  <w:sz w:val="18"/>
                  <w:szCs w:val="18"/>
                </w:rPr>
                <w:t>Б</w:t>
              </w:r>
            </w:ins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45.12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Д %120 (код аналитической группы подвида доходов=120)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  <w:ins w:id="2913" w:author="Зайцев Павел Борисович" w:date="2019-06-10T20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КДБ с аналитической группой подвида доходов=120 в разделе 1 ф. 0503127 не соответствует показателю по строке 040</w:t>
            </w:r>
            <w:ins w:id="2914" w:author="Зайцев Павел Борисович" w:date="2019-06-10T20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0503123 - недопустимо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915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45.13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Д %130 (код аналитической группы подвида доходов=130)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86275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  <w:ins w:id="2916" w:author="Зайцев Павел Борисович" w:date="2019-06-10T20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del w:id="2917" w:author="Зайцев Павел Борисович" w:date="2019-06-18T20:40:00Z">
              <w:r w:rsidRPr="00DC35D1" w:rsidDel="00686275">
                <w:rPr>
                  <w:rFonts w:ascii="Times New Roman" w:hAnsi="Times New Roman" w:cs="Times New Roman"/>
                  <w:sz w:val="18"/>
                  <w:szCs w:val="18"/>
                </w:rPr>
                <w:delText>+</w:delText>
              </w:r>
            </w:del>
            <w:ins w:id="2918" w:author="Зайцев Павел Борисович" w:date="2019-06-18T20:40:00Z">
              <w:r>
                <w:rPr>
                  <w:rFonts w:ascii="Times New Roman" w:hAnsi="Times New Roman" w:cs="Times New Roman"/>
                  <w:sz w:val="18"/>
                  <w:szCs w:val="18"/>
                </w:rPr>
                <w:t>-</w:t>
              </w:r>
            </w:ins>
            <w:del w:id="2919" w:author="Зайцев Павел Борисович" w:date="2019-06-10T20:15:00Z">
              <w:r w:rsidRPr="00DC35D1" w:rsidDel="001D5A16">
                <w:rPr>
                  <w:rFonts w:ascii="Times New Roman" w:hAnsi="Times New Roman" w:cs="Times New Roman"/>
                  <w:sz w:val="18"/>
                  <w:szCs w:val="18"/>
                </w:rPr>
                <w:delText>980</w:delText>
              </w:r>
            </w:del>
            <w:ins w:id="2920" w:author="Зайцев Павел Борисович" w:date="2019-06-10T20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>4210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 w:rsidP="001D5A16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КДБ с аналитической группой подвида доходов=130 в разделе 1 ф. 0503127 не соответствует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сумме 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по строк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050</w:t>
            </w:r>
            <w:ins w:id="2921" w:author="Зайцев Павел Борисович" w:date="2019-06-10T20:14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del w:id="2922" w:author="Зайцев Павел Борисович" w:date="2019-06-10T20:15:00Z">
              <w:r w:rsidDel="001D5A16">
                <w:rPr>
                  <w:rFonts w:ascii="Times New Roman" w:hAnsi="Times New Roman" w:cs="Times New Roman"/>
                  <w:sz w:val="18"/>
                  <w:szCs w:val="18"/>
                </w:rPr>
                <w:delText>980</w:delText>
              </w:r>
              <w:r w:rsidRPr="00DC35D1" w:rsidDel="001D5A16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 </w:delText>
              </w:r>
            </w:del>
            <w:ins w:id="2923" w:author="Зайцев Павел Борисович" w:date="2019-06-10T20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>4210</w:t>
              </w:r>
              <w:r w:rsidRPr="00DC35D1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в ф. 0503123 – требует пояснения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3E405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924" w:author="Зайцев Павел Борисович" w:date="2019-06-10T20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5A67C1" w:rsidRPr="00DC35D1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45.14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  <w:p w:rsidR="005A67C1" w:rsidRDefault="005A67C1" w:rsidP="00607F62">
            <w:pPr>
              <w:pStyle w:val="ConsPlusCell"/>
              <w:shd w:val="clear" w:color="auto" w:fill="FFFFFF"/>
              <w:snapToGrid w:val="0"/>
              <w:rPr>
                <w:ins w:id="2925" w:author="Кривенец Анна Николаевна" w:date="2019-06-17T19:00:00Z"/>
                <w:rFonts w:ascii="Times New Roman" w:hAnsi="Times New Roman" w:cs="Times New Roman"/>
                <w:sz w:val="18"/>
                <w:szCs w:val="18"/>
              </w:rPr>
            </w:pPr>
            <w:del w:id="2926" w:author="Кривенец Анна Николаевна" w:date="2019-06-17T19:00:00Z">
              <w:r w:rsidRPr="00DC35D1" w:rsidDel="007D1D9C">
                <w:rPr>
                  <w:rFonts w:ascii="Times New Roman" w:hAnsi="Times New Roman" w:cs="Times New Roman"/>
                  <w:sz w:val="18"/>
                  <w:szCs w:val="18"/>
                </w:rPr>
                <w:delText>Д %140 (код аналитической группы подвида доходов=140)</w:delText>
              </w:r>
            </w:del>
          </w:p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27" w:author="Кривенец Анна Николаевна" w:date="2019-06-17T19:00:00Z">
              <w:r>
                <w:rPr>
                  <w:rFonts w:ascii="Times New Roman" w:hAnsi="Times New Roman" w:cs="Times New Roman"/>
                  <w:sz w:val="18"/>
                  <w:szCs w:val="18"/>
                </w:rPr>
                <w:t>Д 115%, 116%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0503123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  <w:ins w:id="2928" w:author="Зайцев Павел Борисович" w:date="2019-06-10T20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DC35D1" w:rsidRDefault="005A67C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  <w:pPrChange w:id="2929" w:author="Кривенец Анна Николаевна" w:date="2019-06-17T19:02:00Z">
                <w:pPr>
                  <w:pStyle w:val="ConsPlusCell"/>
                  <w:shd w:val="clear" w:color="auto" w:fill="FFFFFF"/>
                  <w:snapToGrid w:val="0"/>
                </w:pPr>
              </w:pPrChange>
            </w:pPr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КДБ </w:t>
            </w:r>
            <w:del w:id="2930" w:author="Кривенец Анна Николаевна" w:date="2019-06-17T19:02:00Z">
              <w:r w:rsidRPr="00DC35D1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>с аналитической группой подвида доходов=140</w:delText>
              </w:r>
            </w:del>
            <w:ins w:id="2931" w:author="Кривенец Анна Николаевна" w:date="2019-06-17T19:0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115, 116 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разделе 1 ф. 0503127 не соответствует показателю по строке 060</w:t>
            </w:r>
            <w:ins w:id="2932" w:author="Зайцев Павел Борисович" w:date="2019-06-10T20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0</w:t>
              </w:r>
            </w:ins>
            <w:r w:rsidRPr="00DC35D1">
              <w:rPr>
                <w:rFonts w:ascii="Times New Roman" w:hAnsi="Times New Roman" w:cs="Times New Roman"/>
                <w:sz w:val="18"/>
                <w:szCs w:val="18"/>
              </w:rPr>
              <w:t xml:space="preserve"> в ф. 0503123 -  требует пояснения</w:t>
            </w: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DC35D1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2933" w:author="Зайцев Павел Борисович" w:date="2019-06-10T20:18:00Z">
              <w:r>
                <w:rPr>
                  <w:rFonts w:ascii="Times New Roman" w:hAnsi="Times New Roman" w:cs="Times New Roman"/>
                  <w:sz w:val="18"/>
                  <w:szCs w:val="18"/>
                </w:rPr>
                <w:t>П</w:t>
              </w:r>
            </w:ins>
            <w:proofErr w:type="gramEnd"/>
          </w:p>
        </w:tc>
      </w:tr>
      <w:tr w:rsidR="005A67C1" w:rsidRPr="00A82650" w:rsidTr="001B2DE6">
        <w:trPr>
          <w:cantSplit/>
          <w:trHeight w:val="84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del w:id="2934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>45.15</w:delText>
              </w:r>
            </w:del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35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36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>0503127</w:delText>
              </w:r>
            </w:del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A82650" w:rsidDel="008623CE" w:rsidRDefault="005A67C1" w:rsidP="00607F62">
            <w:pPr>
              <w:pStyle w:val="ConsPlusCell"/>
              <w:shd w:val="clear" w:color="auto" w:fill="FFFFFF"/>
              <w:snapToGrid w:val="0"/>
              <w:rPr>
                <w:del w:id="2937" w:author="Кривенец Анна Николаевна" w:date="2019-06-17T19:02:00Z"/>
                <w:rFonts w:ascii="Times New Roman" w:hAnsi="Times New Roman" w:cs="Times New Roman"/>
                <w:sz w:val="18"/>
                <w:szCs w:val="18"/>
              </w:rPr>
            </w:pPr>
            <w:del w:id="2938" w:author="Кривенец Анна Николаевна" w:date="2019-06-17T19:02:00Z">
              <w:r w:rsidRPr="002A42B7" w:rsidDel="008623CE">
                <w:rPr>
                  <w:sz w:val="18"/>
                  <w:szCs w:val="18"/>
                </w:rPr>
                <w:delText>Раздел 1</w:delText>
              </w:r>
            </w:del>
          </w:p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39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Д </w:delText>
              </w:r>
            </w:del>
            <w:ins w:id="2940" w:author="Зайцев Павел Борисович" w:date="2019-06-10T21:23:00Z">
              <w:del w:id="2941" w:author="Кривенец Анна Николаевна" w:date="2019-06-17T19:02:00Z"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  <w:rPrChange w:id="2942" w:author="Зайцев Павел Борисович" w:date="2019-06-10T21:24:00Z">
                      <w:rPr>
                        <w:rFonts w:ascii="Times New Roman" w:eastAsia="Times New Roman" w:hAnsi="Times New Roman" w:cs="Times New Roman"/>
                        <w:strike/>
                        <w:sz w:val="18"/>
                        <w:szCs w:val="18"/>
                      </w:rPr>
                    </w:rPrChange>
                  </w:rPr>
                  <w:delText>2 05 00000 01 0000 150</w:delText>
                </w:r>
              </w:del>
            </w:ins>
            <w:del w:id="2943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>%152 (код аналитической группы подвида доходов=152)</w:delText>
              </w:r>
            </w:del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44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45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>5+6</w:delText>
              </w:r>
            </w:del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46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47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>=</w:delText>
              </w:r>
            </w:del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48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49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>0503123</w:delText>
              </w:r>
            </w:del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50" w:author="Зайцев Павел Борисович" w:date="2019-06-10T21:24:00Z">
              <w:del w:id="2951" w:author="Кривенец Анна Николаевна" w:date="2019-06-17T19:02:00Z"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0706+</w:delText>
                </w:r>
              </w:del>
            </w:ins>
            <w:del w:id="2952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>072</w:delText>
              </w:r>
            </w:del>
            <w:ins w:id="2953" w:author="Зайцев Павел Борисович" w:date="2019-06-10T21:24:00Z">
              <w:del w:id="2954" w:author="Кривенец Анна Николаевна" w:date="2019-06-17T19:02:00Z"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0806</w:delText>
                </w:r>
              </w:del>
            </w:ins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55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56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>4</w:delText>
              </w:r>
            </w:del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7C1" w:rsidRPr="00A82650" w:rsidRDefault="005A67C1" w:rsidP="00A82650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del w:id="2957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  <w:rPrChange w:id="2958" w:author="Зайцев Павел Борисович" w:date="2019-06-10T21:24:00Z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rPrChange>
                </w:rPr>
                <w:delText xml:space="preserve">Сумма показателей по КДБ </w:delText>
              </w:r>
            </w:del>
            <w:ins w:id="2959" w:author="Зайцев Павел Борисович" w:date="2019-06-10T21:25:00Z">
              <w:del w:id="2960" w:author="Кривенец Анна Николаевна" w:date="2019-06-17T19:02:00Z">
                <w:r w:rsidRPr="00370A8B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2 05 00000 01 0000 150</w:delText>
                </w:r>
              </w:del>
            </w:ins>
            <w:del w:id="2961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с аналитической группой подвида доходов=152 </w:delText>
              </w:r>
            </w:del>
            <w:ins w:id="2962" w:author="Зайцев Павел Борисович" w:date="2019-06-10T21:25:00Z">
              <w:del w:id="2963" w:author="Кривенец Анна Николаевна" w:date="2019-06-17T19:02:00Z"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 </w:delText>
                </w:r>
              </w:del>
            </w:ins>
            <w:del w:id="2964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в разделе 1 ф. 0503127 не соответствует </w:delText>
              </w:r>
            </w:del>
            <w:ins w:id="2965" w:author="Зайцев Павел Борисович" w:date="2019-06-10T21:24:00Z">
              <w:del w:id="2966" w:author="Кривенец Анна Николаевна" w:date="2019-06-17T19:02:00Z"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сумме </w:delText>
                </w:r>
              </w:del>
            </w:ins>
            <w:del w:id="2967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показателю </w:delText>
              </w:r>
            </w:del>
            <w:ins w:id="2968" w:author="Зайцев Павел Борисович" w:date="2019-06-10T21:24:00Z">
              <w:del w:id="2969" w:author="Кривенец Анна Николаевна" w:date="2019-06-17T19:02:00Z"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показател</w:delText>
                </w:r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ей</w:delText>
                </w:r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 </w:delText>
                </w:r>
              </w:del>
            </w:ins>
            <w:del w:id="2970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по строке </w:delText>
              </w:r>
            </w:del>
            <w:ins w:id="2971" w:author="Зайцев Павел Борисович" w:date="2019-06-10T21:24:00Z">
              <w:del w:id="2972" w:author="Кривенец Анна Николаевна" w:date="2019-06-17T19:02:00Z"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строк</w:delText>
                </w:r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ам</w:delText>
                </w:r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 </w:delText>
                </w:r>
              </w:del>
            </w:ins>
            <w:del w:id="2973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072 </w:delText>
              </w:r>
            </w:del>
            <w:ins w:id="2974" w:author="Зайцев Павел Борисович" w:date="2019-06-10T21:25:00Z">
              <w:del w:id="2975" w:author="Кривенец Анна Николаевна" w:date="2019-06-17T19:02:00Z">
                <w:r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>0706 и 0806</w:delText>
                </w:r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</w:rPr>
                  <w:delText xml:space="preserve"> </w:delText>
                </w:r>
              </w:del>
            </w:ins>
            <w:del w:id="2976" w:author="Кривенец Анна Николаевна" w:date="2019-06-17T19:02:00Z">
              <w:r w:rsidRPr="00A82650" w:rsidDel="008623CE">
                <w:rPr>
                  <w:rFonts w:ascii="Times New Roman" w:hAnsi="Times New Roman" w:cs="Times New Roman"/>
                  <w:sz w:val="18"/>
                  <w:szCs w:val="18"/>
                </w:rPr>
                <w:delText>в ф. 0503123 - недопустимо</w:delText>
              </w:r>
            </w:del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7C1" w:rsidRPr="00A82650" w:rsidRDefault="005A67C1" w:rsidP="00607F62">
            <w:pPr>
              <w:pStyle w:val="ConsPlusCell"/>
              <w:shd w:val="clear" w:color="auto" w:fill="FFFFFF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ins w:id="2977" w:author="Зайцев Павел Борисович" w:date="2019-06-10T20:18:00Z">
              <w:del w:id="2978" w:author="Кривенец Анна Николаевна" w:date="2019-06-17T19:02:00Z">
                <w:r w:rsidRPr="00A82650" w:rsidDel="008623CE">
                  <w:rPr>
                    <w:rFonts w:ascii="Times New Roman" w:hAnsi="Times New Roman" w:cs="Times New Roman"/>
                    <w:sz w:val="18"/>
                    <w:szCs w:val="18"/>
                    <w:rPrChange w:id="2979" w:author="Зайцев Павел Борисович" w:date="2019-06-10T21:24:00Z"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</w:rPr>
                    </w:rPrChange>
                  </w:rPr>
                  <w:delText>Б</w:delText>
                </w:r>
              </w:del>
            </w:ins>
          </w:p>
        </w:tc>
      </w:tr>
    </w:tbl>
    <w:p w:rsidR="00607F62" w:rsidRPr="00885A06" w:rsidRDefault="00607F62" w:rsidP="00607F62">
      <w:pPr>
        <w:jc w:val="center"/>
        <w:rPr>
          <w:b/>
          <w:sz w:val="18"/>
          <w:szCs w:val="18"/>
          <w:u w:val="single"/>
        </w:rPr>
      </w:pPr>
      <w:r w:rsidRPr="00885A06">
        <w:rPr>
          <w:b/>
          <w:sz w:val="18"/>
          <w:szCs w:val="18"/>
          <w:u w:val="single"/>
        </w:rPr>
        <w:t>(год)</w:t>
      </w:r>
    </w:p>
    <w:p w:rsidR="00607F62" w:rsidRPr="00885A06" w:rsidRDefault="00607F62" w:rsidP="00607F62">
      <w:pPr>
        <w:jc w:val="center"/>
        <w:rPr>
          <w:sz w:val="18"/>
          <w:szCs w:val="18"/>
          <w:u w:val="single"/>
        </w:rPr>
      </w:pPr>
    </w:p>
    <w:tbl>
      <w:tblPr>
        <w:tblW w:w="15872" w:type="dxa"/>
        <w:tblInd w:w="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426"/>
        <w:gridCol w:w="994"/>
        <w:gridCol w:w="993"/>
        <w:gridCol w:w="853"/>
        <w:gridCol w:w="1133"/>
        <w:gridCol w:w="426"/>
        <w:gridCol w:w="851"/>
        <w:gridCol w:w="1276"/>
        <w:gridCol w:w="709"/>
        <w:gridCol w:w="992"/>
        <w:gridCol w:w="425"/>
        <w:gridCol w:w="851"/>
        <w:gridCol w:w="1134"/>
        <w:gridCol w:w="850"/>
        <w:gridCol w:w="993"/>
        <w:gridCol w:w="1984"/>
        <w:gridCol w:w="422"/>
      </w:tblGrid>
      <w:tr w:rsidR="00F33287" w:rsidRPr="00885A06" w:rsidTr="00F33287">
        <w:trPr>
          <w:cantSplit/>
          <w:trHeight w:val="60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№ новая ред.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/п пред. ред.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Код формы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Показатель  связанной   формы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Соотношение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Связанная форма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Показатель связанной формы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Строка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Графа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Контроль показателей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ins w:id="2980" w:author="Кривенец Анна Николаевна" w:date="2019-06-17T19:26:00Z">
              <w:r>
                <w:rPr>
                  <w:rFonts w:ascii="Times New Roman" w:hAnsi="Times New Roman" w:cs="Times New Roman"/>
                  <w:sz w:val="18"/>
                  <w:szCs w:val="18"/>
                </w:rPr>
                <w:t>Тип контроля</w:t>
              </w:r>
            </w:ins>
          </w:p>
        </w:tc>
      </w:tr>
      <w:tr w:rsidR="00F33287" w:rsidRPr="00885A06" w:rsidTr="00F33287">
        <w:trPr>
          <w:cantSplit/>
          <w:trHeight w:val="240"/>
          <w:tblHeader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885A06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proofErr w:type="spellStart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конс</w:t>
            </w:r>
            <w:proofErr w:type="spellEnd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. отчета 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   (130404000)  (ПРП=600)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Раздел 1  по счету 130404000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внутриведомственных расчетов в части связанных кредитов в ф. 0503125 счету 1 30404000  в ф.0503110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885A06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proofErr w:type="spellStart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конс</w:t>
            </w:r>
            <w:proofErr w:type="spellEnd"/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. отчета ГРБС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0503125 (1 30404000) 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(ПРП=600)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Раздел 1 по  счету    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130404000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внутриведомственных расчетов в части связанных кредитов в ф. 0503125 счету 1 30404000  в ф.0503110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885A06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47.1</w:t>
            </w: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   (130404000) ПБС,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сводная РБС, сводная ГРБС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ПБС,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сводная РБС, сводная ГРБС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Раздел 1  по счету 130404000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внутриведомственных расчетов в ф. 0503125 счету 1 30404000  в ф.0503110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885A06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47.2</w:t>
            </w:r>
          </w:p>
          <w:p w:rsidR="00F33287" w:rsidRPr="00885A06" w:rsidRDefault="00F33287" w:rsidP="007908B5">
            <w:pPr>
              <w:pStyle w:val="ConsPlusCell"/>
              <w:snapToGrid w:val="0"/>
              <w:ind w:left="-74" w:right="-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   (130404000) ПБС,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сводная РБС, сводная ГРБС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ПБС, сводная РБС, сводная ГРБС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Раздел 1  по счету 130404000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внутриведомственных расчетов в ф. 0503125 счету 1 30404000  в ф.0503110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885A06" w:rsidTr="00F33287">
        <w:trPr>
          <w:cantSplit/>
          <w:trHeight w:val="4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10 151)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сумма по  КБК  Д.%   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140110151,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по поступлениям  от других бюджетов в ф. 0503125  сумме показателей по КОСГУ 151 ф. 0503110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3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0503125 (1 401 20 251)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Сумма по КБК Р.%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140120251,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Несоответствие итоговой суммы по перечислениям   другим бюджетам в ф. 0503125  сумме показателей по КОСГУ 251 ф. 0503110 недопустимо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(кроме </w:t>
            </w:r>
            <w:r w:rsidRPr="00E4630E">
              <w:rPr>
                <w:rFonts w:ascii="Times New Roman" w:hAnsi="Times New Roman" w:cs="Times New Roman"/>
                <w:sz w:val="18"/>
                <w:szCs w:val="18"/>
              </w:rPr>
              <w:t>аренды на льготных условиях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3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0503125 (1 401 10 189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(для ПБС)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КБК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Неденежные расчеты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(для ПБС)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по  КБК  Д.%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140110189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49676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сумм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прочим поступлениям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 в ф. 0503125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сумме показателей по КОСГУ 189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 ф. 0503110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требует пояснение 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49676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3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49.2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0503125 (1 401 20 24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(для ПБС)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КБК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Неденежные расчеты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КБК Р.%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140120241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885A06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2606EC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>Нес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оответствие сумм по КОСГУ 241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 в ф. 0503125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сумме показателей по КОСГУ 241</w:t>
            </w:r>
            <w:r w:rsidRPr="00885A06">
              <w:rPr>
                <w:rFonts w:ascii="Times New Roman" w:hAnsi="Times New Roman" w:cs="Times New Roman"/>
                <w:sz w:val="18"/>
                <w:szCs w:val="18"/>
              </w:rPr>
              <w:t xml:space="preserve"> ф. 0503110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требует пояснение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885A06" w:rsidRDefault="00F33287" w:rsidP="002606EC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4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  <w:p w:rsidR="00F33287" w:rsidRPr="00337880" w:rsidRDefault="00F33287" w:rsidP="00BA28C6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нефинансовых активов по счетам ф. 0503130 (бюджет</w:t>
            </w:r>
            <w:r w:rsidRPr="00A1781D">
              <w:rPr>
                <w:rStyle w:val="afe"/>
                <w:rFonts w:ascii="Times New Roman" w:hAnsi="Times New Roman" w:cs="Times New Roman"/>
                <w:sz w:val="18"/>
                <w:szCs w:val="18"/>
              </w:rPr>
              <w:footnoteReference w:id="11"/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) не соответствует идентичному показателю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7-4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нефинансовых активов  по счетам ф. 0503130</w:t>
            </w:r>
            <w:r w:rsidRPr="00A1781D" w:rsidDel="004E20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(СВР</w:t>
            </w:r>
            <w:r w:rsidRPr="00A1781D">
              <w:rPr>
                <w:rStyle w:val="afe"/>
                <w:rFonts w:ascii="Times New Roman" w:hAnsi="Times New Roman" w:cs="Times New Roman"/>
                <w:sz w:val="18"/>
                <w:szCs w:val="18"/>
              </w:rPr>
              <w:footnoteReference w:id="12"/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) не соответствует идентичному показателю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затрат на изготовление продукции, выполнение работ, услуг (010900000)  ф. 0503121 не соответствует идентичному показателю в ф. 0503130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+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0503110 (121002000)  Гр. 2+ ф.0503110 (121004000) Гр.2  – ф. 0503110 (130405000)  Гр.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4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денежных средств с учетом поступлений (выбытий) в бюджет ф.0503130  не соответствует чистому поступлению денежных  средств  ф. 0503121 (бюджет)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7-4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5     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денежных сре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дств в ф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.0503130  не соответствует чистому поступлению денежных  средств (СВР)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Del="00647FC8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Гр. 6 (Стр. 240+290)-Гр. 3 (Стр. 240+290)</w:t>
            </w:r>
          </w:p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430+440+470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Del="00647FC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Чистое поступление  финансовых активов ф. 0503121 (бюджет) не соответствует ф. 0503130 -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Чистое предоставление        бюджетных кредитов (бюджет) ф. 0503121 не соответствует показателю ф. 0503130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95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7-4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Чистое предоставление        бюджетных кредитов (СВР) ф. 0503121 не соответствует показателю ф. 0503130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Стр.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520+ 530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Чистое увеличение задолженности  по внутреннему и внешнему государственному (муниципальному) долгу по счетам ф.0503130  не соответствует идентичному показателю в ф. 0503121 (Гр. 4)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232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(Гр. 6-Гр.3) –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(Гр.6-Гр. 3)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+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0503110 (121002000) Гр.2 + ф. 0503110 (121004000) Гр.2 –  ф.0503110 (130405000) Гр. 3+ 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0503110 (130404000) Гр.2 +ф. 0503110 (130406000) Гр. 2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0503110 (130404000) Гр.3 +ф. 0503110 (130406000) Гр. 3</w:t>
            </w:r>
            <w:r w:rsidRPr="00A1781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Операции с финансовыми активами обязательствами ф.0503130  не соответствуют ф. 0503121 (Гр. 4)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4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доходов будущих периодов ф.0503130   не соответствует идентичному показателю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4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58.1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расходов будущих периодов ф.0503130   не соответствует идентичному показателю в ф. 0503121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4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 резервов предстоящих расходов ф.0503130  не соответствует идентичному показателю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140110110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110 в ф. 0503110 не соответствуют начисленным доходам по КОСГУ 110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доходам по КОСГУ 120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83.1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х+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доходам по КОСГУ 130 в ф. 0503121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9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доходам по КОСГУ 140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151 в ф. 0503110 не соответствуют начисленным доходам по КОСГУ 151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152 в ф. 0503110 не соответствуют начисленным доходам по КОСГУ 152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153 в ф. 0503110 не соответствуют начисленным доходам по КОСГУ 153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140110160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160 в ф. 0503110 не соответствуют начисленным доходам по КОСГУ 160 в ф. 0503121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140110171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171 в ф. 0503110 не соответствуют начисленным доходам по КОСГУ 171 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172 в ф. 0503110 не соответствуют начисленным доходам по КОСГУ 172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140110173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173 в ф. 0503110 не соответствуют начисленным доходам по КОСГУ 173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91.1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счетам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140110174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140110175  140110176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090-091-092-09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174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,175,176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доходам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доходам по КОСГУ 180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14011018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доходы по КОСГУ 180 в ф. 0503110 не соответствуют начисленным доходам по КОСГУ 180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 140120231           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  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231 в ф. 0503110 не соответствуют начисленным расходам по КОСГУ 231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140120232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232 в ф. 0503110 не соответствуют начисленным расходам по КОСГУ 232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140120241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241 в ф. 0503110 не соответствуют начисленным расходам по КОСГУ 241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140120242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242 в ф. 0503110 не соответствуют начисленным расходам по КОСГУ 242 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140120251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251 в ф. 0503110 не соответствуют начисленным расходам по КОСГУ 251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140120252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252 в ф. 0503110 не соответствуют начисленным расходам по КОСГУ 252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253 в ф. 0503110 не соответствуют начисленным расходам по КОСГУ 253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140120261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261 в ф. 0503110 не соответствуют начисленным расходам по КОСГУ 261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140120262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262 в ф. 0503110 не соответствуют начисленным расходам по КОСГУ 262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140120263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263 в ф. 0503110 не соответствуют начисленным расходам по КОСГУ 263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 140120273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Начисленные расходы по КОСГУ 273 в ф. 0503110 не соответствуют начисленным расходам по КОСГУ 273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140120211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82167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211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103.2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140120212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140120213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213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213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221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221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223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223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103.7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224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224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225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225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140120226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226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226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140120271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271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103.11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272 + сумма показателей графы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272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103.12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 14012029х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260+302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раздел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КОСГУ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 = 29х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(4+5)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Начисленные расходы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29х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0503110 не соответствуют начисленным расходам по КОСГУ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0503121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Финансовый  результат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br/>
              <w:t>прошлых отчетных периодов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(040130000)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"Итого" раздела 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br/>
              <w:t>"Бюджетная деятельность"</w:t>
            </w:r>
          </w:p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7-6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Финансовый результат в ф. 0503110 не соответствует ф. 0503130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 по  счету  121002000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абсолютном значении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по счету 121002000 в ф. 0503110 не соответствует идентичному показателю в ф . 0503127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130405000 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по счету 130405000 в ф. 0503110 не соответствует идентичному показателю в ф . 0503127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14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 0503110 (130405000)  Гр. 3 – ф. 0503110  (121002000)  Гр. 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8            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Изменение остатков по расчетам с органами, организующими исполнение бюджетов  в  ф. 0503110 не соответствует идентичному показателю в ф. 0503127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0503110 (121004000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доходов бюджета в ф. 0503110 не соответствует идентичному показателю в ф. 0503184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0503110 (121004000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Del="00DA7101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Увеличение остатков сре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дств в ф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. 0503110 не соответствует идентичному показателю в ф. 0503184 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остатков ОС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3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остатков ОС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25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амортизации ОС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25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амортизации ОС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3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020-021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обесценения основных средств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3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114.2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020-021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обесценения основных средств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3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нематериальных активов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43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нематериальных активов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36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051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амортизации НМА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836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118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амортизации НМА по данным баланса не соответствует идентичному показателю в ф. 0503168 недопустимо</w:t>
            </w:r>
          </w:p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050-051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обесценения НМА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118.2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050-051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обесценения НМА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98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непроизведенных активов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98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-160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непроизведенных активов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556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121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материальных запасов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556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остатков материальных запасов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4 (Стр.070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+ С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тр.130 + Стр. 170+ Стр.230)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вложений в НФА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0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 11 (Стр.070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+ С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тр.130 + Стр. 170+ Стр.230)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вложений в НФА 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080+250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НФА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пути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080+250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НФА в пути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130.1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8D7A92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260-270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прав пользования активами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8D7A92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260-270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прав пользования активами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 данным баланса 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8D7A92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(320+360+380+420+440+450+460+470)- (330+370+430+480)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нефинансовых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активы имущества казны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130.4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Del="008D7A92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(320+360+380+420+440+450+460+470)- (330+370+430+480)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нефинансовых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активы имущества казны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 соответствует идентичному показателю в ф. 0503168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12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B34F9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B34F9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410+420+470+ 433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 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задолженности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Итоговый показатель кредиторской задолженности  ф. 0503169 не соответствует балансовым данным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30402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30403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счету 0 302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+0 20800 000+ 030403000+030402000+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счету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Остаток по счету 0 303 00 000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счету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счетам 0 205 00 000+ 0 209 00 000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 xml:space="preserve"> Всего  по счету</w:t>
            </w:r>
          </w:p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40140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0 40140 000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 xml:space="preserve"> 40140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0 40140 000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4016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0 4016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0 000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141.1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4016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Всего  по счету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0 4016</w:t>
            </w:r>
            <w:r w:rsidRPr="00C91698">
              <w:rPr>
                <w:rFonts w:ascii="Times New Roman" w:hAnsi="Times New Roman" w:cs="Times New Roman"/>
                <w:sz w:val="18"/>
                <w:szCs w:val="18"/>
              </w:rPr>
              <w:t>0 000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C91698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счету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30406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Остаток по счету 0 303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 000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дебиторка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 счетам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счетам  020500000 + 020900000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0503169 не соответствует балансовым данным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60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дебиторка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по счетам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счетам  020600000+020800000+030300000 в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146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%+</w:t>
            </w:r>
          </w:p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%208%+</w:t>
            </w:r>
          </w:p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%30402%+</w:t>
            </w:r>
          </w:p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%30403%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счету 0 302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020800000+ 030403000+030402000+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4F9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4F9">
              <w:rPr>
                <w:rFonts w:ascii="Times New Roman" w:hAnsi="Times New Roman" w:cs="Times New Roman"/>
                <w:sz w:val="18"/>
                <w:szCs w:val="18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Остаток по счету 0 303 00 000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того по счет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ам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%205%+%209%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счетам 0 205 00 000+ 0 209 00 000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кредиторка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счету %30406%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Остаток по счету 0 303 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 000 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дебиторка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по счетам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остатков по счетам  020500000 + 020900000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0503169 не соответствует балансовым данным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3287" w:rsidRPr="00A1781D" w:rsidTr="00F33287">
        <w:trPr>
          <w:cantSplit/>
          <w:trHeight w:val="720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154</w:t>
            </w:r>
          </w:p>
        </w:tc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0A08BF">
              <w:rPr>
                <w:sz w:val="18"/>
                <w:szCs w:val="18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0503169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дебиторка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425A5F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счетам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r w:rsidRPr="00B96BEE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Pr="00A1781D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остатков по счетам  020500000+020900000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 ф. 0503169 не соответствует идентичному показателю в балансе недопустимо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3287" w:rsidRDefault="00F33287" w:rsidP="00BA28C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64802" w:rsidRDefault="00264802">
      <w:r>
        <w:br w:type="column"/>
      </w:r>
    </w:p>
    <w:p w:rsidR="00264802" w:rsidRDefault="00264802"/>
    <w:tbl>
      <w:tblPr>
        <w:tblW w:w="15503" w:type="dxa"/>
        <w:tblInd w:w="2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363"/>
        <w:gridCol w:w="703"/>
        <w:gridCol w:w="77"/>
        <w:gridCol w:w="890"/>
        <w:gridCol w:w="568"/>
        <w:gridCol w:w="57"/>
        <w:gridCol w:w="65"/>
        <w:gridCol w:w="762"/>
        <w:gridCol w:w="363"/>
        <w:gridCol w:w="769"/>
        <w:gridCol w:w="167"/>
        <w:gridCol w:w="1134"/>
        <w:gridCol w:w="709"/>
        <w:gridCol w:w="567"/>
        <w:gridCol w:w="567"/>
        <w:gridCol w:w="521"/>
        <w:gridCol w:w="187"/>
        <w:gridCol w:w="658"/>
        <w:gridCol w:w="335"/>
        <w:gridCol w:w="371"/>
        <w:gridCol w:w="54"/>
        <w:gridCol w:w="850"/>
        <w:gridCol w:w="3119"/>
        <w:gridCol w:w="142"/>
        <w:gridCol w:w="850"/>
        <w:gridCol w:w="60"/>
        <w:gridCol w:w="82"/>
        <w:gridCol w:w="56"/>
      </w:tblGrid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A24AF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0503171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D764D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Сумма строк «Итого по счету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2042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2043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2045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Итоговый показатель финансовых вложений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(204%)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ф. 0503171 не соответствует данным баланса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1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0503171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D764D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Сумма строк «Итого по счету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2152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2153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2155</w:t>
            </w:r>
            <w:r w:rsidRPr="00425A5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Итоговый показатель финансовых вложений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(215%)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 ф. 0503171 не соответствует данным баланса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ins w:id="2982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159*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010 Гр.3 – ф. 0503130 (предыдущий год) Стр. 010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bCs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bCs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3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161*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367EAC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020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4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165*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040 Гр.3 – ф. 0503130 (предыдущий год) Стр. 040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5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167*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6469D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050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6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171*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070 Гр.3 – ф. 0503130 (предыдущий год) Стр. 070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7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173*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080 Гр.3 – ф. 0503130 (предыдущий год) Стр. 080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88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Del="00BB2393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Del="00BB2393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 0503130 (текущий год) Стр. 10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 Гр.3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Del="00BB2393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Del="00B34BEF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Del="00BB2393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остатка  по счету 111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в балансе  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A9655A">
            <w:pPr>
              <w:pStyle w:val="ConsPlusCell"/>
              <w:snapToGrid w:val="0"/>
              <w:rPr>
                <w:ins w:id="2989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175*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8E7C9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090Гр.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0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177*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131.1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8E7C9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140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1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199*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FE3C0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130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Гр.3 – ф. 0503130 (предыдущий год) Стр. 100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2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205*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130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3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207*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170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4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208*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200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Гр.4 – ф. 0503130 (предыдущий год) Стр. 170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5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209*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210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6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211*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250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Гр.3–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+320)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7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212*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Гр.4–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+320)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8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213*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260 Гр.3 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+310+380)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2999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214*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260 Гр.4 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+310+380)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215*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Гр.3– ф. 0503130 (предыдущий год) Стр. 290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216*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Гр.4– ф. 0503130 (предыдущий год) Стр. 290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41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221*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A7115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280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Гр.3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– ф. 0503130 (предыдущий год) Стр. 330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9655A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7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222*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Гр.4 – ф. 0503130 (предыдущий год) Стр. 330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7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223*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835FEE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– ф. 0503130 (предыдущий год) Стр. 331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7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227*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290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370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7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229*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400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Гр.3 – ф. 0503130 (предыдущий год) Стр. 470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231*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+570+532+533)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232*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Гр.4 –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490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+570+532+533)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233*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Гр.3– ф. 0503130 (предыдущий год) Стр. 510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234*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420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Гр.4– ф. 0503130 (предыдущий год) Стр. 510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250*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Гр.4 – ф. 0503130 (предыдущий год) Стр. 531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255*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Гр.3 – ф. 0503130 (предыдущий год) Стр. 534 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256*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Гр.4 – ф. 0503130 (предыдущий год) Стр. 534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– ф. 0503130 (предыдущий год)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(580+590)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033721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256.2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Гр.4 – ф. 0503130 (предыдущий год) Стр.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(580+590)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033721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E622B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257*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1F1C52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 570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Гр.3 – ф. 0503130 (предыдущий год) Стр. 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E622B0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258*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1F1C52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Гр.4 – ф. 0503130 (предыдущий год) Стр. 62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 Гр. 7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средства во временном распоряжении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Default="000D3030" w:rsidP="007908B5"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A9655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160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Гр.3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Del="00C82FD9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A6190" w:rsidRDefault="000D3030" w:rsidP="007908B5">
            <w:pPr>
              <w:rPr>
                <w:sz w:val="18"/>
                <w:szCs w:val="18"/>
              </w:rPr>
            </w:pPr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634F3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510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Гр.3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A6190" w:rsidRDefault="000D3030" w:rsidP="007908B5">
            <w:pPr>
              <w:rPr>
                <w:sz w:val="18"/>
                <w:szCs w:val="18"/>
              </w:rPr>
            </w:pPr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3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634F3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258.2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Ф. 0503130 (текущий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520  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Гр.3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ф. 0503130 (предыдущий год) Стр.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Гр. 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0503173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Раздел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Default="000D3030" w:rsidP="003D258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A6190" w:rsidRDefault="000D3030" w:rsidP="007908B5">
            <w:pPr>
              <w:rPr>
                <w:sz w:val="18"/>
                <w:szCs w:val="18"/>
              </w:rPr>
            </w:pPr>
            <w:r w:rsidRPr="00CA619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исходящих остатков в балансе за предыдущий отчетный финансовый год не соответствует идентичному показателю в ф. 0503173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176834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Стр. 203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бюджетная деятельность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разделу 1 (Строка "Всего)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3+4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на начало года 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176834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Сумма  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Стр. 203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0503178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Итого по разделу 1 (Строка "Всего)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5+6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на конец  отчетного периода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Стр. 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  <w:p w:rsidR="000D3030" w:rsidRPr="00C67DDB" w:rsidRDefault="000D3030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C67DDB" w:rsidRDefault="000D3030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C67DDB" w:rsidRDefault="000D3030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C67DDB" w:rsidRDefault="000D3030" w:rsidP="007908B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0503178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Показатель по счету: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120122000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по счету 120122000 на начало года в балансе не соответствует идентичному показателю в ф.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0503178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204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0503178 бюджетная деятельность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120122000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120122000 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141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281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Стр. 206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бюджетная деятельность 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120127000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по счету 120127000  на начало года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28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Стр. 206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0503178 бюджетная деятельность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Показатель по счету 120127000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по счету 120127000  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B711E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201+203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во временном распоряжении на начало года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B711E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201+203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  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во временном распоряжении 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08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637C52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32011х000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во временном распоряжении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320110000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на начало года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96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</w:p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32011х000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 во временном распоряжении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320110000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96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snapToGrid w:val="0"/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32012х000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32012000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на начало года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96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290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snapToGrid w:val="0"/>
              <w:rPr>
                <w:sz w:val="18"/>
                <w:szCs w:val="18"/>
              </w:rPr>
            </w:pPr>
            <w:r w:rsidRPr="00C67DDB">
              <w:rPr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32012х000</w:t>
            </w:r>
          </w:p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Остаток денежных средств  по счету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32012000</w:t>
            </w: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  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562A9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96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291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=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Показатель по счету 320127000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по счету 320127000  на начало года 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96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292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 xml:space="preserve">0503178 средства во временном распоряжении 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Показатель по счету 320127000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8354D">
              <w:rPr>
                <w:rFonts w:ascii="Times New Roman" w:hAnsi="Times New Roman" w:cs="Times New Roman"/>
                <w:sz w:val="18"/>
                <w:szCs w:val="18"/>
              </w:rPr>
              <w:t>Остаток денежных средств  по счету 320127000  на конец отчетного периода в балансе не соответствует идентичному показателю в ф. 0503178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78354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293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196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0503125  </w:t>
            </w:r>
          </w:p>
          <w:p w:rsidR="000D3030" w:rsidRPr="00C67DDB" w:rsidRDefault="000D3030" w:rsidP="008A0AA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(130251000)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8A0AA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Итого по счету 130251000 за отчетный период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0503169 кредиторка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счету 130251000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Несоответствие суммы остатков по счету 130251000 отраженному в Справке ф. 0503125 сумме остатков по счету 130251000 в Сведениях ф. 0503169 недопустимо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294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197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8A0AA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0503125    (120651000)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086D2C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Итого по счету 120651000 за отчетный период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94747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0503169 дебиторка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счету 120651000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C67DDB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67DDB">
              <w:rPr>
                <w:rFonts w:ascii="Times New Roman" w:hAnsi="Times New Roman" w:cs="Times New Roman"/>
                <w:sz w:val="18"/>
                <w:szCs w:val="18"/>
              </w:rPr>
              <w:t>Несоответствие суммы остатков по счету 120651000 отраженному в Справке ф. 0503125 сумме остатков по счету 120651000 в Сведениях ф. 0503169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C67DDB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8A0AA8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  (120551000)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086D2C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 по счету 120551000 за отчетный период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 дебиторка - кредиторка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B81173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 счету 1 205 51 000 (ф. 0503169 по дебиторской задолженность)  – показателей по  счету 1 205 51 000 (ф. 0503169 по кредиторской задолженности)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C267D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Несоответствие суммы остатков по счету 120551000 отраженному в Справке ф. 0503125 сумме остатков по счету 120551000 в Сведениях  ф. 0503169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C267D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  <w:ins w:id="3000" w:author="Мищенко Наталья Николаевна" w:date="2019-05-24T16:20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jc w:val="center"/>
              <w:rPr>
                <w:ins w:id="3001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02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295</w:t>
              </w:r>
            </w:ins>
            <w:ins w:id="3003" w:author="2354" w:date="2019-05-27T20:48:00Z">
              <w:r>
                <w:rPr>
                  <w:rFonts w:ascii="Times New Roman" w:hAnsi="Times New Roman" w:cs="Times New Roman"/>
                  <w:sz w:val="18"/>
                  <w:szCs w:val="18"/>
                </w:rPr>
                <w:t>.1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92602A">
            <w:pPr>
              <w:pStyle w:val="ConsPlusCell"/>
              <w:snapToGrid w:val="0"/>
              <w:jc w:val="center"/>
              <w:rPr>
                <w:ins w:id="3004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>
            <w:pPr>
              <w:pStyle w:val="ConsPlusCell"/>
              <w:rPr>
                <w:ins w:id="3005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  <w:pPrChange w:id="3006" w:author="Кривенец Анна Николаевна" w:date="2019-06-17T19:15:00Z">
                <w:pPr>
                  <w:pStyle w:val="ConsPlusCell"/>
                  <w:snapToGrid w:val="0"/>
                </w:pPr>
              </w:pPrChange>
            </w:pPr>
            <w:ins w:id="3007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0503125   (1205</w:t>
              </w:r>
            </w:ins>
            <w:ins w:id="3008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09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010" w:author="Кривенец Анна Николаевна" w:date="2019-06-17T19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11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12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E41C6">
            <w:pPr>
              <w:pStyle w:val="ConsPlusCell"/>
              <w:snapToGrid w:val="0"/>
              <w:rPr>
                <w:ins w:id="3013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14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Итого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разница по счетам 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1205</w:t>
              </w:r>
            </w:ins>
            <w:ins w:id="3015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16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017" w:author="Кривенец Анна Николаевна" w:date="2019-06-17T19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18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за отчетный период</w:t>
              </w:r>
            </w:ins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19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20" w:author="Мищенко Наталья Николаевна" w:date="2019-05-24T16:34:00Z">
              <w:r>
                <w:rPr>
                  <w:rFonts w:ascii="Times New Roman" w:hAnsi="Times New Roman" w:cs="Times New Roman"/>
                  <w:sz w:val="18"/>
                  <w:szCs w:val="18"/>
                </w:rPr>
                <w:t>8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21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22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23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24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0503169 дебиторка - кредиторка</w:t>
              </w:r>
            </w:ins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9C267D">
            <w:pPr>
              <w:pStyle w:val="ConsPlusCell"/>
              <w:snapToGrid w:val="0"/>
              <w:rPr>
                <w:ins w:id="3025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3026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Сумма показателей по  счету 1 205 </w:t>
              </w:r>
            </w:ins>
            <w:ins w:id="3027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28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1 </w:t>
              </w:r>
            </w:ins>
            <w:ins w:id="3029" w:author="Зайцев Павел Борисович" w:date="2019-06-11T18:38:00Z">
              <w:r w:rsidRPr="009C267D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30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(ф. 0503169 по дебиторской задолженность) – </w:t>
              </w:r>
            </w:ins>
            <w:ins w:id="3031" w:author="Мищенко Наталья Николаевна" w:date="2019-05-27T20:42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сумма </w:t>
              </w:r>
            </w:ins>
            <w:ins w:id="3032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показателей по  счету 1 205 </w:t>
              </w:r>
            </w:ins>
            <w:ins w:id="3033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34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1 </w:t>
              </w:r>
            </w:ins>
            <w:ins w:id="3035" w:author="Зайцев Павел Борисович" w:date="2019-06-11T18:38:00Z">
              <w:r w:rsidRPr="009C267D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36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(ф. 0503169 по кредиторской задолженности)</w:t>
              </w:r>
              <w:proofErr w:type="gramEnd"/>
            </w:ins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37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38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39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40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41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42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43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92602A">
            <w:pPr>
              <w:pStyle w:val="ConsPlusCell"/>
              <w:snapToGrid w:val="0"/>
              <w:rPr>
                <w:ins w:id="3044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E41C6">
            <w:pPr>
              <w:pStyle w:val="ConsPlusCell"/>
              <w:snapToGrid w:val="0"/>
              <w:rPr>
                <w:ins w:id="3045" w:author="Мищенко Наталья Николаевна" w:date="2019-05-24T16:20:00Z"/>
                <w:rFonts w:ascii="Times New Roman" w:hAnsi="Times New Roman" w:cs="Times New Roman"/>
                <w:sz w:val="18"/>
                <w:szCs w:val="18"/>
              </w:rPr>
            </w:pPr>
            <w:ins w:id="3046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Несоответствие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разницы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остатков по счет</w:t>
              </w:r>
            </w:ins>
            <w:ins w:id="3047" w:author="Кривенец Анна Николаевна" w:date="2019-06-17T19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у</w:t>
              </w:r>
            </w:ins>
            <w:ins w:id="3048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1205</w:t>
              </w:r>
            </w:ins>
            <w:ins w:id="3049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50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051" w:author="Кривенец Анна Николаевна" w:date="2019-06-17T19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000,</w:t>
              </w:r>
            </w:ins>
            <w:ins w:id="3052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отраженному в Справке ф. 0503125</w:t>
              </w:r>
            </w:ins>
            <w:ins w:id="3053" w:author="Кривенец Анна Николаевна" w:date="2019-06-17T19:16:00Z">
              <w:r>
                <w:rPr>
                  <w:rFonts w:ascii="Times New Roman" w:hAnsi="Times New Roman" w:cs="Times New Roman"/>
                  <w:sz w:val="18"/>
                  <w:szCs w:val="18"/>
                </w:rPr>
                <w:t>,</w:t>
              </w:r>
            </w:ins>
            <w:ins w:id="3054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разнице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остатков по счет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ам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1205</w:t>
              </w:r>
            </w:ins>
            <w:ins w:id="3055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56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057" w:author="Зайцев Павел Борисович" w:date="2019-06-11T18:39:00Z">
              <w:r w:rsidRPr="009C267D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58" w:author="Мищенко Наталья Николаевна" w:date="2019-05-24T16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и 1205</w:t>
              </w:r>
            </w:ins>
            <w:ins w:id="3059" w:author="Мищенко Наталья Николаевна" w:date="2019-05-24T16:35:00Z"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ins>
            <w:ins w:id="3060" w:author="Мищенко Наталья Николаевна" w:date="2019-05-24T16:20:00Z">
              <w:r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061" w:author="Зайцев Павел Борисович" w:date="2019-06-11T18:39:00Z">
              <w:r w:rsidRPr="009C267D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062" w:author="Мищенко Наталья Николаевна" w:date="2019-05-24T16:20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в Сведениях  ф. 0503169 недопустимо</w:t>
              </w:r>
            </w:ins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E41C6">
            <w:pPr>
              <w:pStyle w:val="ConsPlusCell"/>
              <w:snapToGrid w:val="0"/>
              <w:rPr>
                <w:ins w:id="3063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296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199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autoSpaceDE w:val="0"/>
              <w:snapToGrid w:val="0"/>
              <w:ind w:left="5" w:right="5" w:hanging="15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0503125 (140120241)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autoSpaceDE w:val="0"/>
              <w:snapToGrid w:val="0"/>
              <w:ind w:left="5" w:right="5" w:hanging="15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 xml:space="preserve">Сумма показателей по КОСГУ 630 </w:t>
            </w:r>
          </w:p>
        </w:tc>
        <w:tc>
          <w:tcPr>
            <w:tcW w:w="69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неденежных  расчетов по КОСГУ  630  ф. 0503125  превышает 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4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297 (для ГРБС)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442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630       раздела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 630  раздела 3 ф. 0503127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5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298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540 раздела 3 с обратным знаком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540 раздела 3 ф. 0503127 (по модулю)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6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299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640 раздела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 640  раздела 3 ф. 0503127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7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471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550 раздела 3 с обратным знаком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550 раздела 3 ф. 0503127 (по модулю)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8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301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650 раздела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 650  раздела 3 ф. 0503127 превышает 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69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710 раздела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 710  раздела 3 ф. 0503127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70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1422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303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810 раздела 3 с обратным знаком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810 раздела 3 ф. 0503127 (по модулю)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71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7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531</w:t>
            </w:r>
          </w:p>
        </w:tc>
        <w:tc>
          <w:tcPr>
            <w:tcW w:w="8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&gt;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720 раздела 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Итоговая сумма по КОСГУ  720  раздела 3 ф. 0503127 превышает соответствующий показатель ф. 0503121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ins w:id="3072" w:author="Кривенец Анна Николаевна" w:date="2019-06-17T19:27:00Z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532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&gt;=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КОСГУ 820 раздела 3 с обратным знаком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Итоговая сумма по КОСГУ 820 раздела 3 ф. 0503127 (по модулю) превышает соответствующий показатель ф. 0503121</w:t>
            </w:r>
            <w:proofErr w:type="gramStart"/>
            <w:r w:rsidRPr="00A1781D">
              <w:rPr>
                <w:sz w:val="18"/>
                <w:szCs w:val="18"/>
              </w:rPr>
              <w:t xml:space="preserve"> Т</w:t>
            </w:r>
            <w:proofErr w:type="gramEnd"/>
            <w:r w:rsidRPr="00A1781D">
              <w:rPr>
                <w:sz w:val="18"/>
                <w:szCs w:val="18"/>
              </w:rPr>
              <w:t>ребуется пояснение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07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333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229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0503172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Остаток по счету 0 207</w:t>
            </w:r>
            <w:r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>0 000  на начало года в ф. 0503172 не соответствует идентичному показателю в балансе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07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0503172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Остаток по счету 0 207</w:t>
            </w:r>
            <w:r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>0 000  на конец отчетного периода в ф. 0503172 не соответствует идентичному показателю в балансе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07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339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0503172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Остаток по счету 0 301</w:t>
            </w:r>
            <w:r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>0  000 на начало года  в ф. 0503172 не соответствует идентичному показателю в балансе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07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3"/>
          <w:wAfter w:w="19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236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0503172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Разделу 2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Остаток по счету 0 301</w:t>
            </w:r>
            <w:r>
              <w:rPr>
                <w:sz w:val="18"/>
                <w:szCs w:val="18"/>
              </w:rPr>
              <w:t>0</w:t>
            </w:r>
            <w:r w:rsidRPr="00A1781D">
              <w:rPr>
                <w:sz w:val="18"/>
                <w:szCs w:val="18"/>
              </w:rPr>
              <w:t>0 000  на конец отчетного периода в ф. 0503172 не соответствует идентичному показателю в балансе недопустимо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07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354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085%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085%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7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354.1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085%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085%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7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360.1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10Б%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10Б%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360.3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10Б%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10Б%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361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115%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361.1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115%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115%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362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116%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116%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362.3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116%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116%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363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126%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126%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363.1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126%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126%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136%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136%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365.1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136%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136%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8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366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147%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147%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366.1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147%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147%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368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15Г%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15Г%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368.1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15Г%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15Г%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16Ч%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16Ч%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371.1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16Ч%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16Ч%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373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17Б%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17Б%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373.1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17Б%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17Б%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378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214%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214%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378.1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214%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214%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09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379.2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379.3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216%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216%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379.4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379.5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217%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217%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381.1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227%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227%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382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228%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228%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382.1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228%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228%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229%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229%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383.1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229%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229%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0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383.2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383.3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22Б%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22Б%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235%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235%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384.1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235%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235%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286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286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1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384.1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286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286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1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326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1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384.1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326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1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395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34К%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34К%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395.1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34К%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34К%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1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395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374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374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2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395.1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374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374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EC262B">
            <w:pPr>
              <w:snapToGrid w:val="0"/>
              <w:rPr>
                <w:ins w:id="312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399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399.1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 по КЦСР 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399.4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452%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452%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399.5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452%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452%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991%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991%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400.1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991%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991%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992%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992%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401.1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992%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992%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2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402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994%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994%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402.1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994%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994%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404.1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998%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998%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404.2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Д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ля ПБС, 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 по КЦСР 998% 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4+5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998%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утвержденных бюджетных назначений по КЦСР в ф. 0503127 не соответствует  ф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085%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085%,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416.1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10Б%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10Б%,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115%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115%,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116%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116%,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126%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126%,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3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136%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136%,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147%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147%,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15Г%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15Г%,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281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16Ч%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16Ч%,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17Б%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17Б%,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214%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214%,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426.1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216%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216%,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426.2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217%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217%,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227%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227%,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228%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228%,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4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229%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229%,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430.1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22Б%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22Б%,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431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235%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235%,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436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286%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286%,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34К%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34К%,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374%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374%,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A9655A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КЦСР 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7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445.2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452%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452%,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8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991%,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59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992%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992%,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60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994%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994%,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61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gridAfter w:val="2"/>
          <w:wAfter w:w="138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450.1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</w:t>
            </w:r>
          </w:p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998%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0503166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КЦСР 998%,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Итоговый показатель фактического исполнения по КЦСР в ф. 0503127 не соответствует идентичному показателю в ф. 0503166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3030" w:rsidRPr="00A1781D" w:rsidRDefault="000D3030" w:rsidP="007908B5">
            <w:pPr>
              <w:snapToGrid w:val="0"/>
              <w:rPr>
                <w:ins w:id="3162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249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   (1 40110151)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начисленных доходов в ф. 0503121 по Гр. 4 не соответствует сумме неденежных расчетов в ф. 0503125 по счету 140110151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163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   (1 40120251)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Безвозмездные перечисления другим бюджетам бюджетной системы РФ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начисленных расходов в ф. 0503121 по Гр. 4 не соответствует сумме неденежных расчетов в ф. 0503125 по счету 140120251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164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   (130406000)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Счет 130406000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счету 130406000 в ф. 0503125  не соответствует данным ф. 0503110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165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0503125    (130406000)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Счет 130406000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по счету 130406000 в ф. 0503125  не соответствует данным ф. 0503110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166" w:author="Кривенец Анна Николаевна" w:date="2019-06-17T19:27:00Z"/>
                <w:sz w:val="18"/>
                <w:szCs w:val="18"/>
              </w:rPr>
            </w:pPr>
          </w:p>
        </w:tc>
      </w:tr>
      <w:tr w:rsidR="00001B06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0503161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0503171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ФГУП, </w:t>
            </w:r>
            <w:proofErr w:type="gram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отраженных</w:t>
            </w:r>
            <w:proofErr w:type="gram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на счете 120432000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3030" w:rsidRPr="00A1781D" w:rsidRDefault="000D3030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Количество ГУП, отраженное в ф. 0503161 не соответствует количеству ГУП в ф. 0503171 –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030" w:rsidRPr="00A1781D" w:rsidRDefault="000D3030" w:rsidP="007908B5">
            <w:pPr>
              <w:snapToGrid w:val="0"/>
              <w:rPr>
                <w:ins w:id="3167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07011 01%120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ГУП в ф. 0503127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68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07011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ГУП в ф. 0503110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69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 (дебиторская)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 %1 11 07011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ГУП в ф. 0503169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0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459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 (дебиторская)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 %1 11 07011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Государственные (муниципальные) унитарные предприятия,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ГУП в ф. 0503169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1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01010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010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  <w:lang w:eastAsia="ru-RU"/>
              </w:rPr>
              <w:t>Иные организации с государственным участием в капитале,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uppressAutoHyphens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 организаций с гос. участием в ф. 0503127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2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0503110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01010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3-2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Иные организации с государственным участием в капитале,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организаций с гос. участием в ф. 0503110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3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01010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Иные организации с государственным участием в капитале,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организаций с гос. участием в ф. 0503169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4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КБК %1 11 01010 01%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A42B7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Иные организации с государственным участием в капитале,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доходов от перечисления части прибыли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организаций с гос. участием в ф. 0503169 не соответствует данным отчета ф. 0503174-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5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200 + 510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Всего, раздел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неисполненных бюджетных обязательств  в ф. 0503128 не соответствует данным Сведений ф. 0503175 – требует пояснений</w:t>
            </w:r>
            <w:r>
              <w:rPr>
                <w:sz w:val="18"/>
                <w:szCs w:val="18"/>
              </w:rPr>
              <w:t xml:space="preserve"> (только для отчета ПБС)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6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200 + 510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Всего, раздел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неисполненных денежных обязательств в  Отчете  ф. 0503128 не соответствует данным Сведений ф. 0503175 -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7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кодам бюджетной классификации (за исключением ПНО)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7 - 5(если рассчитанный показатель больше 0) 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кодам бюджетной классификации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*, раздел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2- 4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принятых обязатель</w:t>
            </w:r>
            <w:proofErr w:type="gramStart"/>
            <w:r w:rsidRPr="00A1781D">
              <w:rPr>
                <w:sz w:val="18"/>
                <w:szCs w:val="18"/>
              </w:rPr>
              <w:t>ств св</w:t>
            </w:r>
            <w:proofErr w:type="gramEnd"/>
            <w:r w:rsidRPr="00A1781D">
              <w:rPr>
                <w:sz w:val="18"/>
                <w:szCs w:val="18"/>
              </w:rPr>
              <w:t>ерх доведенных ЛБО в Отчете  ф. 0503128 не соответствует данным Сведений ф. 0503175 -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8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кодам бюджетной классификации (в части ПНО)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7 – 4 (если рассчитанный показатель больше 0) 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  <w:r w:rsidRPr="00A178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Сумма показателей по кодам бюджетной классификации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*, раздел 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принятых ПНО сверх доведенных ассигнований в Отчете  ф. 0503128 не соответствует данным Сведений ф. 0503175 -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79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468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0503128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0503175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строк «Итого по коду счета», раздел 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принятых бюджетных обязатель</w:t>
            </w:r>
            <w:proofErr w:type="gramStart"/>
            <w:r w:rsidRPr="00A1781D">
              <w:rPr>
                <w:sz w:val="18"/>
                <w:szCs w:val="18"/>
              </w:rPr>
              <w:t>ств с пр</w:t>
            </w:r>
            <w:proofErr w:type="gramEnd"/>
            <w:r w:rsidRPr="00A1781D">
              <w:rPr>
                <w:sz w:val="18"/>
                <w:szCs w:val="18"/>
              </w:rPr>
              <w:t>именением конкурентных способов  в ф. 0503128 не соответствует данным Сведений ф. 0503175 – требует пояснения</w:t>
            </w:r>
          </w:p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(только для отчета ПБС)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80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0D5A88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03372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0503190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92824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92824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033721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7A5AEC" w:rsidRDefault="00636CD3" w:rsidP="00033721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RDefault="00636CD3" w:rsidP="00033721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7A5AEC" w:rsidRDefault="00636CD3" w:rsidP="00033721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RDefault="00636CD3" w:rsidP="00033721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RDefault="00636CD3" w:rsidP="00033721">
            <w:pPr>
              <w:snapToGrid w:val="0"/>
              <w:rPr>
                <w:rFonts w:eastAsia="Arial"/>
                <w:sz w:val="18"/>
                <w:szCs w:val="18"/>
              </w:rPr>
            </w:pPr>
            <w:r w:rsidRPr="007A5AEC">
              <w:rPr>
                <w:rFonts w:eastAsia="Arial"/>
                <w:sz w:val="18"/>
                <w:szCs w:val="18"/>
              </w:rPr>
              <w:t xml:space="preserve"> Показатель по счету 010611000 на начало года  в Сведениях ф. 0503190 не соответствует данным Сведений ф. 0503168 -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7A5AEC" w:rsidRDefault="00636CD3" w:rsidP="00033721">
            <w:pPr>
              <w:snapToGrid w:val="0"/>
              <w:rPr>
                <w:ins w:id="3181" w:author="Кривенец Анна Николаевна" w:date="2019-06-17T19:27:00Z"/>
                <w:rFonts w:eastAsia="Arial"/>
                <w:sz w:val="18"/>
                <w:szCs w:val="18"/>
              </w:rPr>
            </w:pPr>
          </w:p>
        </w:tc>
      </w:tr>
      <w:tr w:rsidR="00636CD3" w:rsidRPr="00A9655A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Del="00DB5CC7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0503190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3E2AA4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7A5AE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A5AE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607F62" w:rsidDel="00DB5CC7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7A5AEC" w:rsidDel="00DB5CC7" w:rsidRDefault="00636CD3" w:rsidP="007908B5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RDefault="00636CD3" w:rsidP="007908B5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7A5AEC" w:rsidDel="00DB5CC7" w:rsidRDefault="00636CD3" w:rsidP="007908B5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Del="00DB5CC7" w:rsidRDefault="00636CD3" w:rsidP="007908B5">
            <w:pPr>
              <w:snapToGrid w:val="0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7A5AEC" w:rsidDel="00DB5CC7" w:rsidRDefault="00636CD3" w:rsidP="003E2AA4">
            <w:pPr>
              <w:snapToGrid w:val="0"/>
              <w:rPr>
                <w:rFonts w:eastAsia="Arial"/>
                <w:sz w:val="18"/>
                <w:szCs w:val="18"/>
              </w:rPr>
            </w:pPr>
            <w:r w:rsidRPr="007A5AEC">
              <w:rPr>
                <w:rFonts w:eastAsia="Arial"/>
                <w:sz w:val="18"/>
                <w:szCs w:val="18"/>
              </w:rPr>
              <w:t>Показатель по счету 010611000 на начало года  в Сведениях ф. 0503190 не соответствует данным Сведений ф. 0503168 -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7A5AEC" w:rsidRDefault="00636CD3" w:rsidP="003E2AA4">
            <w:pPr>
              <w:snapToGrid w:val="0"/>
              <w:rPr>
                <w:ins w:id="3182" w:author="Кривенец Анна Николаевна" w:date="2019-06-17T19:27:00Z"/>
                <w:rFonts w:eastAsia="Arial"/>
                <w:sz w:val="18"/>
                <w:szCs w:val="18"/>
              </w:rPr>
            </w:pPr>
          </w:p>
        </w:tc>
      </w:tr>
      <w:tr w:rsidR="00636CD3" w:rsidRPr="00A1781D" w:rsidTr="00636CD3">
        <w:trPr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472</w:t>
            </w:r>
            <w:r w:rsidRPr="00A1781D">
              <w:rPr>
                <w:rStyle w:val="afe"/>
                <w:rFonts w:ascii="Times New Roman" w:hAnsi="Times New Roman" w:cs="Times New Roman"/>
                <w:sz w:val="18"/>
                <w:szCs w:val="18"/>
              </w:rPr>
              <w:footnoteReference w:id="13"/>
            </w:r>
          </w:p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Для ГРБС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0503169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8D4AC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по номеру счета КРБ %ЦСР % 120651000, КДБ </w:t>
            </w:r>
            <w:ins w:id="3183" w:author="Зайцев Павел Борисович" w:date="2019-06-04T11:4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120551</w:t>
              </w:r>
            </w:ins>
            <w:ins w:id="3184" w:author="Зайцев Павел Борисович" w:date="2019-06-11T18:40:00Z">
              <w:r w:rsidRPr="008D4AC5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185" w:author="Зайцев Павел Борисович" w:date="2019-06-04T11:46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, 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1205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ins>
            <w:ins w:id="3186" w:author="Зайцев Павел Борисович" w:date="2019-06-11T18:40:00Z">
              <w:r w:rsidRPr="008D4AC5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187" w:author="Зайцев Павел Борисович" w:date="2019-06-04T11:4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</w:ins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-  КРБ % ЦСР% </w:t>
            </w:r>
            <w:ins w:id="3188" w:author="Зайцев Павел Борисович" w:date="2019-06-04T11:46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130251</w:t>
              </w:r>
            </w:ins>
            <w:ins w:id="3189" w:author="Зайцев Павел Борисович" w:date="2019-06-11T18:40:00Z">
              <w:r w:rsidRPr="008D4AC5">
                <w:rPr>
                  <w:rFonts w:ascii="Times New Roman" w:hAnsi="Times New Roman" w:cs="Times New Roman"/>
                  <w:sz w:val="18"/>
                  <w:szCs w:val="18"/>
                </w:rPr>
                <w:t>000</w:t>
              </w:r>
            </w:ins>
            <w:ins w:id="3190" w:author="Зайцев Павел Борисович" w:date="2019-06-04T11:46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  </w:t>
              </w:r>
            </w:ins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(по каждой целевой статье)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0503324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Показатель суммы остатка на начало финансового года, по каждому ГРБС (</w:t>
            </w:r>
            <w:proofErr w:type="spellStart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гр</w:t>
            </w:r>
            <w:proofErr w:type="spellEnd"/>
            <w:r w:rsidRPr="00A1781D">
              <w:rPr>
                <w:rFonts w:ascii="Times New Roman" w:hAnsi="Times New Roman" w:cs="Times New Roman"/>
                <w:sz w:val="18"/>
                <w:szCs w:val="18"/>
              </w:rPr>
              <w:t xml:space="preserve"> 2),  по каждой КЦСР, отраженной в графе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snapToGrid w:val="0"/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Показатель остатков межбюджетных трансфертов по данным отчетности ФО  (ф. 0503324) не соответствует данным отчетности ГРБС ФБ (ф. 0503169) - недопустимо</w:t>
            </w:r>
          </w:p>
        </w:tc>
        <w:tc>
          <w:tcPr>
            <w:tcW w:w="10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snapToGrid w:val="0"/>
              <w:rPr>
                <w:ins w:id="3191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274"/>
        </w:trPr>
        <w:tc>
          <w:tcPr>
            <w:tcW w:w="1431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BB372D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К</w:t>
            </w:r>
            <w:r w:rsidRPr="00DE4722">
              <w:rPr>
                <w:rStyle w:val="a5"/>
                <w:color w:val="000000"/>
                <w:sz w:val="16"/>
                <w:szCs w:val="16"/>
                <w:u w:val="none"/>
              </w:rPr>
              <w:t xml:space="preserve">онтрольные соотношения для </w:t>
            </w:r>
            <w:proofErr w:type="spellStart"/>
            <w:r w:rsidRPr="00DE4722">
              <w:rPr>
                <w:rStyle w:val="a5"/>
                <w:color w:val="000000"/>
                <w:sz w:val="16"/>
                <w:szCs w:val="16"/>
                <w:u w:val="none"/>
              </w:rPr>
              <w:t>междокументного</w:t>
            </w:r>
            <w:proofErr w:type="spellEnd"/>
            <w:r w:rsidRPr="00DE4722">
              <w:rPr>
                <w:rStyle w:val="a5"/>
                <w:color w:val="000000"/>
                <w:sz w:val="16"/>
                <w:szCs w:val="16"/>
                <w:u w:val="none"/>
              </w:rPr>
              <w:t xml:space="preserve"> контроля </w:t>
            </w:r>
            <w:r>
              <w:rPr>
                <w:rStyle w:val="a5"/>
                <w:color w:val="000000"/>
                <w:sz w:val="16"/>
                <w:szCs w:val="16"/>
                <w:u w:val="none"/>
              </w:rPr>
              <w:t>показателей Баланса</w:t>
            </w:r>
            <w:r w:rsidRPr="00DE4722">
              <w:rPr>
                <w:rStyle w:val="a5"/>
                <w:color w:val="000000"/>
                <w:sz w:val="16"/>
                <w:szCs w:val="16"/>
                <w:u w:val="none"/>
              </w:rPr>
              <w:t xml:space="preserve"> ф. 0503230 идентичны Балансу ф. 0503130</w:t>
            </w:r>
            <w:r>
              <w:rPr>
                <w:rStyle w:val="a5"/>
                <w:color w:val="000000"/>
                <w:sz w:val="16"/>
                <w:szCs w:val="16"/>
                <w:u w:val="none"/>
              </w:rPr>
              <w:t xml:space="preserve"> по следующим </w:t>
            </w:r>
            <w:r w:rsidRPr="00175081">
              <w:rPr>
                <w:sz w:val="18"/>
                <w:szCs w:val="18"/>
              </w:rPr>
              <w:t xml:space="preserve">№ </w:t>
            </w:r>
            <w:proofErr w:type="gramStart"/>
            <w:r w:rsidRPr="00175081">
              <w:rPr>
                <w:sz w:val="18"/>
                <w:szCs w:val="18"/>
              </w:rPr>
              <w:t>п</w:t>
            </w:r>
            <w:proofErr w:type="gramEnd"/>
            <w:r w:rsidRPr="00175081">
              <w:rPr>
                <w:sz w:val="18"/>
                <w:szCs w:val="18"/>
              </w:rPr>
              <w:t>/п новая ред.</w:t>
            </w:r>
            <w:r>
              <w:rPr>
                <w:sz w:val="18"/>
                <w:szCs w:val="18"/>
              </w:rPr>
              <w:t>: 50-69, 72-74, 78-81.1, 105, 135-151, 159-268.4, 273-292, 306-322</w:t>
            </w:r>
            <w:r>
              <w:rPr>
                <w:rStyle w:val="a5"/>
                <w:color w:val="000000"/>
                <w:sz w:val="16"/>
                <w:szCs w:val="16"/>
                <w:u w:val="none"/>
              </w:rPr>
              <w:t xml:space="preserve"> с учетом следующих особенностей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BB372D">
            <w:pPr>
              <w:rPr>
                <w:ins w:id="3192" w:author="Кривенец Анна Николаевна" w:date="2019-06-17T19:27:00Z"/>
                <w:sz w:val="16"/>
                <w:szCs w:val="16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Сумма </w:t>
            </w:r>
            <w:r>
              <w:rPr>
                <w:sz w:val="18"/>
                <w:szCs w:val="18"/>
              </w:rPr>
              <w:t>доходов текущего года ф.05032</w:t>
            </w:r>
            <w:r w:rsidRPr="00175081">
              <w:rPr>
                <w:sz w:val="18"/>
                <w:szCs w:val="18"/>
              </w:rPr>
              <w:t>30   не соответствует идентичному показателю в ф. 0503121 недопустимо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175081" w:rsidRDefault="00636CD3" w:rsidP="002F60D6">
            <w:pPr>
              <w:rPr>
                <w:ins w:id="3193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Сумма доходов </w:t>
            </w:r>
            <w:r>
              <w:rPr>
                <w:sz w:val="18"/>
                <w:szCs w:val="18"/>
              </w:rPr>
              <w:t xml:space="preserve">текущего года </w:t>
            </w:r>
            <w:r w:rsidRPr="00175081">
              <w:rPr>
                <w:sz w:val="18"/>
                <w:szCs w:val="18"/>
              </w:rPr>
              <w:t>ф.0503</w:t>
            </w:r>
            <w:r>
              <w:rPr>
                <w:sz w:val="18"/>
                <w:szCs w:val="18"/>
              </w:rPr>
              <w:t>2</w:t>
            </w:r>
            <w:r w:rsidRPr="00175081">
              <w:rPr>
                <w:sz w:val="18"/>
                <w:szCs w:val="18"/>
              </w:rPr>
              <w:t>30   не соответствует идентичному показателю в ф. 0503121 недопустимо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175081" w:rsidRDefault="00636CD3" w:rsidP="002F60D6">
            <w:pPr>
              <w:rPr>
                <w:ins w:id="3194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05032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6-3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 xml:space="preserve">=     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15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+302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Сумма расходов </w:t>
            </w:r>
            <w:r>
              <w:rPr>
                <w:sz w:val="18"/>
                <w:szCs w:val="18"/>
              </w:rPr>
              <w:t xml:space="preserve">текущего года </w:t>
            </w:r>
            <w:r w:rsidRPr="00175081">
              <w:rPr>
                <w:sz w:val="18"/>
                <w:szCs w:val="18"/>
              </w:rPr>
              <w:t>ф.0503</w:t>
            </w:r>
            <w:r>
              <w:rPr>
                <w:sz w:val="18"/>
                <w:szCs w:val="18"/>
              </w:rPr>
              <w:t>2</w:t>
            </w:r>
            <w:r w:rsidRPr="00175081">
              <w:rPr>
                <w:sz w:val="18"/>
                <w:szCs w:val="18"/>
              </w:rPr>
              <w:t>30   не соответствует идентичному показателю в ф. 0503121  недопустимо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175081" w:rsidRDefault="00636CD3" w:rsidP="002F60D6">
            <w:pPr>
              <w:rPr>
                <w:ins w:id="3195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7-4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0503121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Default="00636CD3" w:rsidP="00032E62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17508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+302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2F60D6">
            <w:pPr>
              <w:rPr>
                <w:sz w:val="18"/>
                <w:szCs w:val="18"/>
              </w:rPr>
            </w:pPr>
            <w:r w:rsidRPr="00175081">
              <w:rPr>
                <w:sz w:val="18"/>
                <w:szCs w:val="18"/>
              </w:rPr>
              <w:t xml:space="preserve">Сумма расходов </w:t>
            </w:r>
            <w:r>
              <w:rPr>
                <w:sz w:val="18"/>
                <w:szCs w:val="18"/>
              </w:rPr>
              <w:t xml:space="preserve">текущего года </w:t>
            </w:r>
            <w:r w:rsidRPr="00175081">
              <w:rPr>
                <w:sz w:val="18"/>
                <w:szCs w:val="18"/>
              </w:rPr>
              <w:t xml:space="preserve"> ф.0503</w:t>
            </w:r>
            <w:r>
              <w:rPr>
                <w:sz w:val="18"/>
                <w:szCs w:val="18"/>
              </w:rPr>
              <w:t>2</w:t>
            </w:r>
            <w:r w:rsidRPr="00175081">
              <w:rPr>
                <w:sz w:val="18"/>
                <w:szCs w:val="18"/>
              </w:rPr>
              <w:t>30  не соответствует идентичному показателю в ф. 0503121 недопустимо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175081" w:rsidRDefault="00636CD3" w:rsidP="002F60D6">
            <w:pPr>
              <w:rPr>
                <w:ins w:id="3196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486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0503127 (ПРП600)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Расходы бюджета - всего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Сумма показателей по графе 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Показатели по расходам в Отчете ф. 0503127 (ПРП600)не соответствуют данным в Сведениях ф. 0503167 – недопустимо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ins w:id="3197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0503190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Объект текущего отчетного периода: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ИНН гр.3, Учетный номер гр.6, 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=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0503190 (прошлого года)**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Объект прошлого отчетного периода: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ИНН гр.3, Учетный номер гр.6, 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A1781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7908B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7908B5">
            <w:pPr>
              <w:rPr>
                <w:sz w:val="18"/>
                <w:szCs w:val="18"/>
              </w:rPr>
            </w:pPr>
            <w:r w:rsidRPr="00A1781D">
              <w:rPr>
                <w:sz w:val="18"/>
                <w:szCs w:val="18"/>
              </w:rPr>
              <w:t>Сумма фактических расходов (по сч. 10611000 в связке ИНН гр.3, учетный номер гр.6, 7) на начало года не соответствует показателю предыдущего годового отчета (по сч. 10611000 в связке ИНН гр.3, учетный номер гр.6, 7)– требует пояснения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7908B5">
            <w:pPr>
              <w:rPr>
                <w:ins w:id="3198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Del="00433AE3" w:rsidTr="00636CD3">
        <w:trPr>
          <w:gridAfter w:val="1"/>
          <w:wAfter w:w="56" w:type="dxa"/>
          <w:cantSplit/>
          <w:trHeight w:val="840"/>
          <w:del w:id="3199" w:author="Зайцев Павел Борисович" w:date="2019-06-17T16:54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jc w:val="center"/>
              <w:rPr>
                <w:del w:id="320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01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90</w:delText>
              </w:r>
            </w:del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jc w:val="center"/>
              <w:rPr>
                <w:del w:id="320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0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04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0503169 </w:delText>
              </w:r>
            </w:del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0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06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Номера счетов, содержащие в структуре КВР 611</w:delText>
              </w:r>
            </w:del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0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0C1712">
            <w:pPr>
              <w:pStyle w:val="ConsPlusCell"/>
              <w:snapToGrid w:val="0"/>
              <w:rPr>
                <w:del w:id="3208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09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(5-6) раздела ДЗ</w:delText>
              </w:r>
            </w:del>
          </w:p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1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1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12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0C1712">
            <w:pPr>
              <w:pStyle w:val="ConsPlusCell"/>
              <w:snapToGrid w:val="0"/>
              <w:rPr>
                <w:del w:id="321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14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0503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127</w:delText>
              </w:r>
            </w:del>
          </w:p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1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16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Раздел 2</w:delText>
              </w:r>
            </w:del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1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18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Сумма показателей по КВР 611</w:delText>
              </w:r>
            </w:del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1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2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21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pStyle w:val="ConsPlusCell"/>
              <w:snapToGrid w:val="0"/>
              <w:rPr>
                <w:del w:id="322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rPr>
                <w:del w:id="3223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0C1712">
            <w:pPr>
              <w:rPr>
                <w:del w:id="3224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0C1712">
            <w:pPr>
              <w:rPr>
                <w:del w:id="3225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0C1712">
            <w:pPr>
              <w:rPr>
                <w:del w:id="3226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433AE3" w:rsidRDefault="00636CD3" w:rsidP="000C1712">
            <w:pPr>
              <w:rPr>
                <w:del w:id="3227" w:author="Зайцев Павел Борисович" w:date="2019-06-17T16:54:00Z"/>
                <w:sz w:val="18"/>
                <w:szCs w:val="18"/>
              </w:rPr>
            </w:pPr>
            <w:del w:id="3228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Показатели денежных расчетов ф. 0503169 не соответствуют показателям кассового исполнения по КВР 611</w:delText>
              </w:r>
            </w:del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0C1712">
            <w:pPr>
              <w:rPr>
                <w:ins w:id="3229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Del="00433AE3" w:rsidTr="00636CD3">
        <w:trPr>
          <w:gridAfter w:val="1"/>
          <w:wAfter w:w="56" w:type="dxa"/>
          <w:cantSplit/>
          <w:trHeight w:val="840"/>
          <w:del w:id="3230" w:author="Зайцев Павел Борисович" w:date="2019-06-17T16:54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3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32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90.1</w:delText>
              </w:r>
            </w:del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3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3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35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0503169 </w:delText>
              </w:r>
            </w:del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36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37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Номера счетов, содержащие в структуре КВР 612</w:delText>
              </w:r>
            </w:del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38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23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40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(5-6) раздела ДЗ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4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4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43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24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45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0503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127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46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47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Раздел 2</w:delText>
              </w:r>
            </w:del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48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49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Сумма показателей по КВР 611</w:delText>
              </w:r>
            </w:del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5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5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52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5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54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55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56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57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433AE3" w:rsidRDefault="00636CD3" w:rsidP="00A21B10">
            <w:pPr>
              <w:rPr>
                <w:del w:id="3258" w:author="Зайцев Павел Борисович" w:date="2019-06-17T16:54:00Z"/>
                <w:sz w:val="18"/>
                <w:szCs w:val="18"/>
              </w:rPr>
            </w:pPr>
            <w:del w:id="3259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Показатели денежных расчетов ф. 0503169 не соответствуют показателям кассового исполнения по КВР 612</w:delText>
              </w:r>
            </w:del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rPr>
                <w:ins w:id="3260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Del="00433AE3" w:rsidTr="00636CD3">
        <w:trPr>
          <w:gridAfter w:val="1"/>
          <w:wAfter w:w="56" w:type="dxa"/>
          <w:cantSplit/>
          <w:trHeight w:val="840"/>
          <w:del w:id="3261" w:author="Зайцев Павел Борисович" w:date="2019-06-17T16:54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6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63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90.2</w:delText>
              </w:r>
            </w:del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6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6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66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0503169 </w:delText>
              </w:r>
            </w:del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6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68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Номера счетов, содержащие в структуре КВР 621</w:delText>
              </w:r>
            </w:del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6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27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71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(5-6) раздела ДЗ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7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7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74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27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76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0503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127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7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78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Раздел 2</w:delText>
              </w:r>
            </w:del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7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80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Сумма показателей по КВР 621</w:delText>
              </w:r>
            </w:del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8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8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83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8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85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86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87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288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433AE3" w:rsidRDefault="00636CD3" w:rsidP="00A21B10">
            <w:pPr>
              <w:rPr>
                <w:del w:id="3289" w:author="Зайцев Павел Борисович" w:date="2019-06-17T16:54:00Z"/>
                <w:sz w:val="18"/>
                <w:szCs w:val="18"/>
              </w:rPr>
            </w:pPr>
            <w:del w:id="3290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Показатели денежных расчетов ф. 0503169 не соответствуют показателям кассового исполнения по КВР 621</w:delText>
              </w:r>
            </w:del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rPr>
                <w:ins w:id="3291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Del="00433AE3" w:rsidTr="00636CD3">
        <w:trPr>
          <w:gridAfter w:val="1"/>
          <w:wAfter w:w="56" w:type="dxa"/>
          <w:cantSplit/>
          <w:trHeight w:val="840"/>
          <w:del w:id="3292" w:author="Зайцев Павел Борисович" w:date="2019-06-17T16:54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9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94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90.3</w:delText>
              </w:r>
            </w:del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29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96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97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0503169 </w:delText>
              </w:r>
            </w:del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298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299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Номера счетов, содержащие в структуре КВР 622</w:delText>
              </w:r>
            </w:del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0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30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02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(5-6) раздела ДЗ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0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0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05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306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07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0503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127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08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09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Раздел 2</w:delText>
              </w:r>
            </w:del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1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11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Сумма показателей по КВР 622</w:delText>
              </w:r>
            </w:del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1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1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14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10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1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16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17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18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19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433AE3" w:rsidRDefault="00636CD3" w:rsidP="00A21B10">
            <w:pPr>
              <w:rPr>
                <w:del w:id="3320" w:author="Зайцев Павел Борисович" w:date="2019-06-17T16:54:00Z"/>
                <w:sz w:val="18"/>
                <w:szCs w:val="18"/>
              </w:rPr>
            </w:pPr>
            <w:del w:id="3321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Показатели денежных расчетов ф. 0503169 не соответствуют показателям кассового исполнения по КВР 622</w:delText>
              </w:r>
            </w:del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rPr>
                <w:ins w:id="3322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Del="00433AE3" w:rsidTr="00636CD3">
        <w:trPr>
          <w:gridAfter w:val="1"/>
          <w:wAfter w:w="56" w:type="dxa"/>
          <w:cantSplit/>
          <w:trHeight w:val="840"/>
          <w:del w:id="3323" w:author="Зайцев Павел Борисович" w:date="2019-06-17T16:54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32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25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91</w:delText>
              </w:r>
            </w:del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jc w:val="center"/>
              <w:rPr>
                <w:del w:id="3326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2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28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0503169 </w:delText>
              </w:r>
            </w:del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2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30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 xml:space="preserve">Сумма показаетелей по счетам 120641000 </w:delText>
              </w:r>
            </w:del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3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332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33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(5-6) раздела ДЗ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34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3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36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=</w:delText>
              </w:r>
            </w:del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pStyle w:val="ConsPlusCell"/>
              <w:snapToGrid w:val="0"/>
              <w:rPr>
                <w:del w:id="3337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38" w:author="Зайцев Павел Борисович" w:date="2019-06-17T16:54:00Z">
              <w:r w:rsidRPr="00A1781D"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0503</w:delText>
              </w:r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123</w:delText>
              </w:r>
            </w:del>
          </w:p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39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40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41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42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2601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43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  <w:del w:id="3344" w:author="Зайцев Павел Борисович" w:date="2019-06-17T16:54:00Z">
              <w:r w:rsidDel="00433AE3">
                <w:rPr>
                  <w:rFonts w:ascii="Times New Roman" w:hAnsi="Times New Roman" w:cs="Times New Roman"/>
                  <w:sz w:val="18"/>
                  <w:szCs w:val="18"/>
                </w:rPr>
                <w:delText>4</w:delText>
              </w:r>
            </w:del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pStyle w:val="ConsPlusCell"/>
              <w:snapToGrid w:val="0"/>
              <w:rPr>
                <w:del w:id="3345" w:author="Зайцев Павел Борисович" w:date="2019-06-17T16:54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46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47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48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Del="00433AE3" w:rsidRDefault="00636CD3" w:rsidP="00A21B10">
            <w:pPr>
              <w:rPr>
                <w:del w:id="3349" w:author="Зайцев Павел Борисович" w:date="2019-06-17T16:54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Del="00433AE3" w:rsidRDefault="00636CD3" w:rsidP="00A21B10">
            <w:pPr>
              <w:rPr>
                <w:del w:id="3350" w:author="Зайцев Павел Борисович" w:date="2019-06-17T16:54:00Z"/>
                <w:sz w:val="18"/>
                <w:szCs w:val="18"/>
              </w:rPr>
            </w:pPr>
            <w:del w:id="3351" w:author="Зайцев Павел Борисович" w:date="2019-06-17T16:54:00Z">
              <w:r w:rsidDel="00433AE3">
                <w:rPr>
                  <w:sz w:val="18"/>
                  <w:szCs w:val="18"/>
                </w:rPr>
                <w:delText>Показатели денежных расчетов ф. 0503169 не соответствуют показателям кассовых выбытиё по КОСГУ 241</w:delText>
              </w:r>
            </w:del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Del="00433AE3" w:rsidRDefault="00636CD3" w:rsidP="00A21B10">
            <w:pPr>
              <w:rPr>
                <w:ins w:id="3352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353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35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55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90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35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5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58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5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60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Номера счетов, содержащие в структуре КВР 611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6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36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63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36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6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66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36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68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127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36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70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Раздел 2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7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72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Сумма показателей по КВР 611</w:t>
              </w:r>
            </w:ins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73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7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75" w:author="Кривенец Анна Николаевна" w:date="2019-06-17T20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7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377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378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379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380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381" w:author="Зайцев Павел Борисович" w:date="2019-06-17T16:55:00Z"/>
                <w:sz w:val="18"/>
                <w:szCs w:val="18"/>
              </w:rPr>
            </w:pPr>
            <w:ins w:id="3382" w:author="Зайцев Павел Борисович" w:date="2019-06-17T16:55:00Z">
              <w:r>
                <w:rPr>
                  <w:sz w:val="18"/>
                  <w:szCs w:val="18"/>
                </w:rPr>
                <w:t>Показатели денежных расчетов ф. 0503169 не соответствуют показателям кассового исполнения по КВР 611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383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384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38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86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90.1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38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8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89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9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91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Номера счетов, содержащие в структуре КВР 612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9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393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94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39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39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97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39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399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127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0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01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Раздел 2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636CD3">
            <w:pPr>
              <w:pStyle w:val="ConsPlusCell"/>
              <w:snapToGrid w:val="0"/>
              <w:rPr>
                <w:ins w:id="340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03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Сумма показателей по КВР 61</w:t>
              </w:r>
            </w:ins>
            <w:ins w:id="3404" w:author="Кривенец Анна Николаевна" w:date="2019-06-17T20:15:00Z">
              <w:r>
                <w:rPr>
                  <w:rFonts w:ascii="Times New Roman" w:hAnsi="Times New Roman" w:cs="Times New Roman"/>
                  <w:sz w:val="18"/>
                  <w:szCs w:val="18"/>
                </w:rPr>
                <w:t>2</w:t>
              </w:r>
            </w:ins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0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0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07" w:author="Кривенец Анна Николаевна" w:date="2019-06-17T20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0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09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10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11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12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413" w:author="Зайцев Павел Борисович" w:date="2019-06-17T16:55:00Z"/>
                <w:sz w:val="18"/>
                <w:szCs w:val="18"/>
              </w:rPr>
            </w:pPr>
            <w:ins w:id="3414" w:author="Зайцев Павел Борисович" w:date="2019-06-17T16:55:00Z">
              <w:r>
                <w:rPr>
                  <w:sz w:val="18"/>
                  <w:szCs w:val="18"/>
                </w:rPr>
                <w:t>Показатели денежных расчетов ф. 0503169 не соответствуют показателям кассового исполнения по КВР 612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415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416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1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18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90.2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1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2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21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2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23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Номера счетов, содержащие в структуре КВР 621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2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2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26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2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2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29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3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31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127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3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33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Раздел 2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3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35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Сумма показателей по КВР 621</w:t>
              </w:r>
            </w:ins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3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3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38" w:author="Кривенец Анна Николаевна" w:date="2019-06-17T20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3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40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41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42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43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444" w:author="Зайцев Павел Борисович" w:date="2019-06-17T16:55:00Z"/>
                <w:sz w:val="18"/>
                <w:szCs w:val="18"/>
              </w:rPr>
            </w:pPr>
            <w:ins w:id="3445" w:author="Зайцев Павел Борисович" w:date="2019-06-17T16:55:00Z">
              <w:r>
                <w:rPr>
                  <w:sz w:val="18"/>
                  <w:szCs w:val="18"/>
                </w:rPr>
                <w:t>Показатели денежных расчетов ф. 0503169 не соответствуют показателям кассового исполнения по КВР 621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446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447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4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49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90.3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5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5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52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53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54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Номера счетов, содержащие в структуре КВР 622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5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5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57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5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5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60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6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62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127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63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64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Раздел 2</w:t>
              </w:r>
            </w:ins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6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66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Сумма показателей по КВР 622</w:t>
              </w:r>
            </w:ins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6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6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69" w:author="Кривенец Анна Николаевна" w:date="2019-06-17T20:13:00Z">
              <w:r>
                <w:rPr>
                  <w:rFonts w:ascii="Times New Roman" w:hAnsi="Times New Roman" w:cs="Times New Roman"/>
                  <w:sz w:val="18"/>
                  <w:szCs w:val="18"/>
                </w:rPr>
                <w:t>9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7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71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72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473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474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475" w:author="Зайцев Павел Борисович" w:date="2019-06-17T16:55:00Z"/>
                <w:sz w:val="18"/>
                <w:szCs w:val="18"/>
              </w:rPr>
            </w:pPr>
            <w:ins w:id="3476" w:author="Зайцев Павел Борисович" w:date="2019-06-17T16:55:00Z">
              <w:r>
                <w:rPr>
                  <w:sz w:val="18"/>
                  <w:szCs w:val="18"/>
                </w:rPr>
                <w:t>Показатели денежных расчетов ф. 0503169 не соответствуют показателям кассового исполнения по КВР 622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477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478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7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80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91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48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8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83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8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85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Сумма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показаетелей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по счетам 120641000 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8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8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88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8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9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91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49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93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123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49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9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9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97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2601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49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499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0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501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502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503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504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505" w:author="Зайцев Павел Борисович" w:date="2019-06-17T16:55:00Z"/>
                <w:sz w:val="18"/>
                <w:szCs w:val="18"/>
              </w:rPr>
            </w:pPr>
            <w:ins w:id="3506" w:author="Зайцев Павел Борисович" w:date="2019-06-17T16:55:00Z">
              <w:r>
                <w:rPr>
                  <w:sz w:val="18"/>
                  <w:szCs w:val="18"/>
                </w:rPr>
                <w:t xml:space="preserve">Показатели денежных расчетов ф. 0503169 не соответствуют показателям кассовых </w:t>
              </w:r>
              <w:proofErr w:type="spellStart"/>
              <w:r>
                <w:rPr>
                  <w:sz w:val="18"/>
                  <w:szCs w:val="18"/>
                </w:rPr>
                <w:t>выбытиё</w:t>
              </w:r>
              <w:proofErr w:type="spellEnd"/>
              <w:r>
                <w:rPr>
                  <w:sz w:val="18"/>
                  <w:szCs w:val="18"/>
                </w:rPr>
                <w:t xml:space="preserve"> по КОСГУ 241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507" w:author="Кривенец Анна Николаевна" w:date="2019-06-17T19:27:00Z"/>
                <w:sz w:val="18"/>
                <w:szCs w:val="18"/>
              </w:rPr>
            </w:pPr>
          </w:p>
        </w:tc>
      </w:tr>
      <w:tr w:rsidR="00636CD3" w:rsidRPr="00A1781D" w:rsidTr="00636CD3">
        <w:trPr>
          <w:gridAfter w:val="1"/>
          <w:wAfter w:w="56" w:type="dxa"/>
          <w:cantSplit/>
          <w:trHeight w:val="840"/>
          <w:ins w:id="3508" w:author="Зайцев Павел Борисович" w:date="2019-06-17T16:55:00Z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50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10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lastRenderedPageBreak/>
                <w:t>4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91.1</w:t>
              </w:r>
            </w:ins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jc w:val="center"/>
              <w:rPr>
                <w:ins w:id="3511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1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13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 xml:space="preserve">0503169 </w:t>
              </w:r>
            </w:ins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1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15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Сумма </w:t>
              </w:r>
              <w:proofErr w:type="spell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показаетелей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по счетам 120681000 </w:t>
              </w:r>
            </w:ins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1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517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18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(5-6) раздела ДЗ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519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2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21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=</w:t>
              </w:r>
            </w:ins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pStyle w:val="ConsPlusCell"/>
              <w:snapToGrid w:val="0"/>
              <w:rPr>
                <w:ins w:id="3522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23" w:author="Зайцев Павел Борисович" w:date="2019-06-17T16:55:00Z">
              <w:r w:rsidRPr="00A1781D">
                <w:rPr>
                  <w:rFonts w:ascii="Times New Roman" w:hAnsi="Times New Roman" w:cs="Times New Roman"/>
                  <w:sz w:val="18"/>
                  <w:szCs w:val="18"/>
                </w:rPr>
                <w:t>0503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123</w:t>
              </w:r>
            </w:ins>
          </w:p>
          <w:p w:rsidR="00636CD3" w:rsidRPr="00A1781D" w:rsidRDefault="00636CD3" w:rsidP="001B2DE6">
            <w:pPr>
              <w:pStyle w:val="ConsPlusCell"/>
              <w:snapToGrid w:val="0"/>
              <w:rPr>
                <w:ins w:id="3524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25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26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27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3001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28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  <w:ins w:id="3529" w:author="Зайцев Павел Борисович" w:date="2019-06-17T16:55:00Z">
              <w:r>
                <w:rPr>
                  <w:rFonts w:ascii="Times New Roman" w:hAnsi="Times New Roman" w:cs="Times New Roman"/>
                  <w:sz w:val="18"/>
                  <w:szCs w:val="18"/>
                </w:rPr>
                <w:t>4</w:t>
              </w:r>
            </w:ins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pStyle w:val="ConsPlusCell"/>
              <w:snapToGrid w:val="0"/>
              <w:rPr>
                <w:ins w:id="3530" w:author="Зайцев Павел Борисович" w:date="2019-06-17T16:55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531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532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CD3" w:rsidRPr="00A1781D" w:rsidRDefault="00636CD3" w:rsidP="001B2DE6">
            <w:pPr>
              <w:rPr>
                <w:ins w:id="3533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Pr="00A1781D" w:rsidRDefault="00636CD3" w:rsidP="001B2DE6">
            <w:pPr>
              <w:rPr>
                <w:ins w:id="3534" w:author="Зайцев Павел Борисович" w:date="2019-06-17T16:55:00Z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CD3" w:rsidRPr="00A1781D" w:rsidRDefault="00636CD3" w:rsidP="001B2DE6">
            <w:pPr>
              <w:rPr>
                <w:ins w:id="3535" w:author="Зайцев Павел Борисович" w:date="2019-06-17T16:55:00Z"/>
                <w:sz w:val="18"/>
                <w:szCs w:val="18"/>
              </w:rPr>
            </w:pPr>
            <w:ins w:id="3536" w:author="Зайцев Павел Борисович" w:date="2019-06-17T16:55:00Z">
              <w:r>
                <w:rPr>
                  <w:sz w:val="18"/>
                  <w:szCs w:val="18"/>
                </w:rPr>
                <w:t xml:space="preserve">Показатели денежных расчетов ф. 0503169 не соответствуют показателям кассовых </w:t>
              </w:r>
              <w:proofErr w:type="spellStart"/>
              <w:r>
                <w:rPr>
                  <w:sz w:val="18"/>
                  <w:szCs w:val="18"/>
                </w:rPr>
                <w:t>выбытиё</w:t>
              </w:r>
              <w:proofErr w:type="spellEnd"/>
              <w:r>
                <w:rPr>
                  <w:sz w:val="18"/>
                  <w:szCs w:val="18"/>
                </w:rPr>
                <w:t xml:space="preserve"> по КОСГУ 281</w:t>
              </w:r>
            </w:ins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D3" w:rsidRDefault="00636CD3" w:rsidP="001B2DE6">
            <w:pPr>
              <w:rPr>
                <w:ins w:id="3537" w:author="Кривенец Анна Николаевна" w:date="2019-06-17T19:27:00Z"/>
                <w:sz w:val="18"/>
                <w:szCs w:val="18"/>
              </w:rPr>
            </w:pPr>
          </w:p>
        </w:tc>
      </w:tr>
    </w:tbl>
    <w:p w:rsidR="00607F62" w:rsidRPr="00A1781D" w:rsidRDefault="00433AE3" w:rsidP="00607F62">
      <w:pPr>
        <w:rPr>
          <w:sz w:val="18"/>
          <w:szCs w:val="18"/>
        </w:rPr>
      </w:pPr>
      <w:ins w:id="3538" w:author="Зайцев Павел Борисович" w:date="2019-06-17T16:55:00Z">
        <w:r w:rsidDel="00433AE3">
          <w:rPr>
            <w:sz w:val="18"/>
            <w:szCs w:val="18"/>
          </w:rPr>
          <w:t xml:space="preserve"> </w:t>
        </w:r>
      </w:ins>
      <w:del w:id="3539" w:author="Зайцев Павел Борисович" w:date="2019-06-17T16:54:00Z">
        <w:r w:rsidR="000C1712" w:rsidDel="00433AE3">
          <w:rPr>
            <w:sz w:val="18"/>
            <w:szCs w:val="18"/>
          </w:rPr>
          <w:delText>1</w:delText>
        </w:r>
        <w:r w:rsidR="00A21B10" w:rsidDel="00433AE3">
          <w:rPr>
            <w:sz w:val="18"/>
            <w:szCs w:val="18"/>
          </w:rPr>
          <w:delText>.1</w:delText>
        </w:r>
        <w:r w:rsidR="000C1712" w:rsidDel="00433AE3">
          <w:rPr>
            <w:sz w:val="18"/>
            <w:szCs w:val="18"/>
          </w:rPr>
          <w:delText>Сумма показаетелей по счетам 1206</w:delText>
        </w:r>
        <w:r w:rsidR="00A21B10" w:rsidDel="00433AE3">
          <w:rPr>
            <w:sz w:val="18"/>
            <w:szCs w:val="18"/>
          </w:rPr>
          <w:delText>8</w:delText>
        </w:r>
        <w:r w:rsidR="000C1712" w:rsidDel="00433AE3">
          <w:rPr>
            <w:sz w:val="18"/>
            <w:szCs w:val="18"/>
          </w:rPr>
          <w:delText>10003</w:delText>
        </w:r>
        <w:r w:rsidR="00A21B10" w:rsidDel="00433AE3">
          <w:rPr>
            <w:sz w:val="18"/>
            <w:szCs w:val="18"/>
          </w:rPr>
          <w:delText>30014ыхвыбытиё по КОСГУ 281</w:delText>
        </w:r>
      </w:del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  <w:r w:rsidRPr="00A1781D">
        <w:rPr>
          <w:sz w:val="18"/>
          <w:szCs w:val="18"/>
        </w:rPr>
        <w:t>* при представлении отчетности в Подсистеме Учет и отчетность ГИИС Электронный бюджет применяются, начиная с отчета на 01.01.2018</w:t>
      </w:r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  <w:r w:rsidRPr="00A1781D">
        <w:rPr>
          <w:sz w:val="18"/>
          <w:szCs w:val="18"/>
        </w:rPr>
        <w:t>** искомый объект в отчете прошлого периода может находиться в любой из указанных строк</w:t>
      </w:r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  <w:r w:rsidRPr="00A1781D">
        <w:rPr>
          <w:sz w:val="18"/>
          <w:szCs w:val="18"/>
        </w:rPr>
        <w:t>Контроли при загрузке  Справок ф. 0503125 в годовой отчетности</w:t>
      </w:r>
    </w:p>
    <w:p w:rsidR="00607F62" w:rsidRPr="00A1781D" w:rsidRDefault="00607F62" w:rsidP="00607F62">
      <w:pPr>
        <w:tabs>
          <w:tab w:val="left" w:pos="11160"/>
        </w:tabs>
        <w:rPr>
          <w:sz w:val="18"/>
          <w:szCs w:val="18"/>
        </w:rPr>
      </w:pPr>
    </w:p>
    <w:tbl>
      <w:tblPr>
        <w:tblW w:w="1532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991"/>
        <w:gridCol w:w="992"/>
        <w:gridCol w:w="991"/>
        <w:gridCol w:w="709"/>
        <w:gridCol w:w="709"/>
        <w:gridCol w:w="1704"/>
        <w:gridCol w:w="140"/>
        <w:gridCol w:w="710"/>
        <w:gridCol w:w="140"/>
        <w:gridCol w:w="143"/>
        <w:gridCol w:w="426"/>
        <w:gridCol w:w="282"/>
        <w:gridCol w:w="285"/>
        <w:gridCol w:w="429"/>
        <w:gridCol w:w="851"/>
        <w:gridCol w:w="1983"/>
        <w:gridCol w:w="851"/>
        <w:gridCol w:w="992"/>
        <w:gridCol w:w="850"/>
        <w:tblGridChange w:id="3540">
          <w:tblGrid>
            <w:gridCol w:w="93"/>
            <w:gridCol w:w="1054"/>
            <w:gridCol w:w="92"/>
            <w:gridCol w:w="900"/>
            <w:gridCol w:w="91"/>
            <w:gridCol w:w="901"/>
            <w:gridCol w:w="91"/>
            <w:gridCol w:w="900"/>
            <w:gridCol w:w="91"/>
            <w:gridCol w:w="618"/>
            <w:gridCol w:w="91"/>
            <w:gridCol w:w="618"/>
            <w:gridCol w:w="91"/>
            <w:gridCol w:w="1614"/>
            <w:gridCol w:w="90"/>
            <w:gridCol w:w="140"/>
            <w:gridCol w:w="710"/>
            <w:gridCol w:w="140"/>
            <w:gridCol w:w="54"/>
            <w:gridCol w:w="515"/>
            <w:gridCol w:w="188"/>
            <w:gridCol w:w="94"/>
            <w:gridCol w:w="285"/>
            <w:gridCol w:w="335"/>
            <w:gridCol w:w="94"/>
            <w:gridCol w:w="757"/>
            <w:gridCol w:w="94"/>
            <w:gridCol w:w="1890"/>
            <w:gridCol w:w="93"/>
            <w:gridCol w:w="758"/>
            <w:gridCol w:w="93"/>
            <w:gridCol w:w="899"/>
            <w:gridCol w:w="93"/>
            <w:gridCol w:w="757"/>
            <w:gridCol w:w="93"/>
          </w:tblGrid>
        </w:tblGridChange>
      </w:tblGrid>
      <w:tr w:rsidR="00607F62" w:rsidRPr="00A1781D" w:rsidTr="000B7823">
        <w:trPr>
          <w:trHeight w:val="268"/>
        </w:trPr>
        <w:tc>
          <w:tcPr>
            <w:tcW w:w="1146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Наименование строки</w:t>
            </w:r>
          </w:p>
        </w:tc>
        <w:tc>
          <w:tcPr>
            <w:tcW w:w="991" w:type="dxa"/>
            <w:vMerge w:val="restart"/>
          </w:tcPr>
          <w:p w:rsidR="00607F62" w:rsidRPr="00A1781D" w:rsidRDefault="00607F62" w:rsidP="007908B5">
            <w:pPr>
              <w:spacing w:line="276" w:lineRule="auto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счета бюджетного учета</w:t>
            </w:r>
          </w:p>
        </w:tc>
        <w:tc>
          <w:tcPr>
            <w:tcW w:w="991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главы</w:t>
            </w:r>
          </w:p>
        </w:tc>
        <w:tc>
          <w:tcPr>
            <w:tcW w:w="991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ОКТМО</w:t>
            </w:r>
          </w:p>
        </w:tc>
        <w:tc>
          <w:tcPr>
            <w:tcW w:w="709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Элемент</w:t>
            </w:r>
          </w:p>
        </w:tc>
        <w:tc>
          <w:tcPr>
            <w:tcW w:w="709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 xml:space="preserve">Код ГРБС </w:t>
            </w:r>
          </w:p>
        </w:tc>
        <w:tc>
          <w:tcPr>
            <w:tcW w:w="4260" w:type="dxa"/>
            <w:gridSpan w:val="9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Номер счета бюджетного учета</w:t>
            </w:r>
          </w:p>
        </w:tc>
        <w:tc>
          <w:tcPr>
            <w:tcW w:w="3685" w:type="dxa"/>
            <w:gridSpan w:val="3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корреспондирующего счета бюджетного учета</w:t>
            </w:r>
          </w:p>
        </w:tc>
        <w:tc>
          <w:tcPr>
            <w:tcW w:w="992" w:type="dxa"/>
            <w:vMerge w:val="restart"/>
            <w:noWrap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Значение в графе 7</w:t>
            </w:r>
          </w:p>
        </w:tc>
        <w:tc>
          <w:tcPr>
            <w:tcW w:w="850" w:type="dxa"/>
            <w:vMerge w:val="restart"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Значение в графе 8</w:t>
            </w: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541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981"/>
          <w:trPrChange w:id="3542" w:author="Спивак Евгений Александрович" w:date="2019-04-08T12:33:00Z">
            <w:trPr>
              <w:gridAfter w:val="0"/>
              <w:trHeight w:val="981"/>
            </w:trPr>
          </w:trPrChange>
        </w:trPr>
        <w:tc>
          <w:tcPr>
            <w:tcW w:w="1146" w:type="dxa"/>
            <w:vMerge/>
            <w:noWrap/>
            <w:tcPrChange w:id="3543" w:author="Спивак Евгений Александрович" w:date="2019-04-08T12:33:00Z">
              <w:tcPr>
                <w:tcW w:w="1147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rPr>
                <w:sz w:val="14"/>
                <w:szCs w:val="14"/>
              </w:rPr>
            </w:pPr>
          </w:p>
        </w:tc>
        <w:tc>
          <w:tcPr>
            <w:tcW w:w="991" w:type="dxa"/>
            <w:vMerge/>
            <w:tcPrChange w:id="3544" w:author="Спивак Евгений Александрович" w:date="2019-04-08T12:33:00Z">
              <w:tcPr>
                <w:tcW w:w="992" w:type="dxa"/>
                <w:gridSpan w:val="2"/>
                <w:vMerge/>
              </w:tcPr>
            </w:tcPrChange>
          </w:tcPr>
          <w:p w:rsidR="00607F62" w:rsidRPr="00A1781D" w:rsidRDefault="00607F62" w:rsidP="007908B5">
            <w:pPr>
              <w:spacing w:line="276" w:lineRule="auto"/>
              <w:rPr>
                <w:sz w:val="14"/>
                <w:szCs w:val="14"/>
              </w:rPr>
            </w:pPr>
          </w:p>
        </w:tc>
        <w:tc>
          <w:tcPr>
            <w:tcW w:w="991" w:type="dxa"/>
            <w:vMerge/>
            <w:noWrap/>
            <w:tcPrChange w:id="3545" w:author="Спивак Евгений Александрович" w:date="2019-04-08T12:33:00Z">
              <w:tcPr>
                <w:tcW w:w="992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991" w:type="dxa"/>
            <w:vMerge/>
            <w:noWrap/>
            <w:tcPrChange w:id="3546" w:author="Спивак Евгений Александрович" w:date="2019-04-08T12:33:00Z">
              <w:tcPr>
                <w:tcW w:w="991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noWrap/>
            <w:tcPrChange w:id="3547" w:author="Спивак Евгений Александрович" w:date="2019-04-08T12:33:00Z">
              <w:tcPr>
                <w:tcW w:w="709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vMerge/>
            <w:noWrap/>
            <w:tcPrChange w:id="3548" w:author="Спивак Евгений Александрович" w:date="2019-04-08T12:33:00Z">
              <w:tcPr>
                <w:tcW w:w="709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1845" w:type="dxa"/>
            <w:gridSpan w:val="2"/>
            <w:noWrap/>
            <w:tcPrChange w:id="3549" w:author="Спивак Евгений Александрович" w:date="2019-04-08T12:33:00Z">
              <w:tcPr>
                <w:tcW w:w="1705" w:type="dxa"/>
                <w:gridSpan w:val="2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КБК</w:t>
            </w:r>
          </w:p>
        </w:tc>
        <w:tc>
          <w:tcPr>
            <w:tcW w:w="993" w:type="dxa"/>
            <w:gridSpan w:val="3"/>
            <w:noWrap/>
            <w:tcPrChange w:id="3550" w:author="Спивак Евгений Александрович" w:date="2019-04-08T12:33:00Z">
              <w:tcPr>
                <w:tcW w:w="1134" w:type="dxa"/>
                <w:gridSpan w:val="5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вида финансового обеспечения</w:t>
            </w:r>
          </w:p>
        </w:tc>
        <w:tc>
          <w:tcPr>
            <w:tcW w:w="708" w:type="dxa"/>
            <w:gridSpan w:val="2"/>
            <w:noWrap/>
            <w:tcPrChange w:id="3551" w:author="Спивак Евгений Александрович" w:date="2019-04-08T12:33:00Z">
              <w:tcPr>
                <w:tcW w:w="703" w:type="dxa"/>
                <w:gridSpan w:val="2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счета</w:t>
            </w:r>
          </w:p>
        </w:tc>
        <w:tc>
          <w:tcPr>
            <w:tcW w:w="714" w:type="dxa"/>
            <w:gridSpan w:val="2"/>
            <w:noWrap/>
            <w:tcPrChange w:id="3552" w:author="Спивак Евгений Александрович" w:date="2019-04-08T12:33:00Z">
              <w:tcPr>
                <w:tcW w:w="714" w:type="dxa"/>
                <w:gridSpan w:val="3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КОСГУ</w:t>
            </w:r>
          </w:p>
        </w:tc>
        <w:tc>
          <w:tcPr>
            <w:tcW w:w="851" w:type="dxa"/>
            <w:noWrap/>
            <w:tcPrChange w:id="3553" w:author="Спивак Евгений Александрович" w:date="2019-04-08T12:33:00Z">
              <w:tcPr>
                <w:tcW w:w="851" w:type="dxa"/>
                <w:gridSpan w:val="2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вида финансового обеспечения</w:t>
            </w:r>
          </w:p>
        </w:tc>
        <w:tc>
          <w:tcPr>
            <w:tcW w:w="1983" w:type="dxa"/>
            <w:noWrap/>
            <w:tcPrChange w:id="3554" w:author="Спивак Евгений Александрович" w:date="2019-04-08T12:33:00Z">
              <w:tcPr>
                <w:tcW w:w="1984" w:type="dxa"/>
                <w:gridSpan w:val="2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Код счета</w:t>
            </w:r>
          </w:p>
        </w:tc>
        <w:tc>
          <w:tcPr>
            <w:tcW w:w="851" w:type="dxa"/>
            <w:noWrap/>
            <w:tcPrChange w:id="3555" w:author="Спивак Евгений Александрович" w:date="2019-04-08T12:33:00Z">
              <w:tcPr>
                <w:tcW w:w="851" w:type="dxa"/>
                <w:gridSpan w:val="2"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  <w:r w:rsidRPr="00A1781D">
              <w:rPr>
                <w:sz w:val="14"/>
                <w:szCs w:val="14"/>
              </w:rPr>
              <w:t>КОСГУ</w:t>
            </w:r>
          </w:p>
        </w:tc>
        <w:tc>
          <w:tcPr>
            <w:tcW w:w="992" w:type="dxa"/>
            <w:vMerge/>
            <w:noWrap/>
            <w:tcPrChange w:id="3556" w:author="Спивак Евгений Александрович" w:date="2019-04-08T12:33:00Z">
              <w:tcPr>
                <w:tcW w:w="992" w:type="dxa"/>
                <w:gridSpan w:val="2"/>
                <w:vMerge/>
                <w:noWrap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vMerge/>
            <w:tcPrChange w:id="3557" w:author="Спивак Евгений Александрович" w:date="2019-04-08T12:33:00Z">
              <w:tcPr>
                <w:tcW w:w="850" w:type="dxa"/>
                <w:gridSpan w:val="2"/>
                <w:vMerge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4"/>
                <w:szCs w:val="14"/>
              </w:rPr>
            </w:pP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558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454"/>
          <w:trPrChange w:id="3559" w:author="Спивак Евгений Александрович" w:date="2019-04-08T12:33:00Z">
            <w:trPr>
              <w:gridAfter w:val="0"/>
              <w:trHeight w:val="454"/>
            </w:trPr>
          </w:trPrChange>
        </w:trPr>
        <w:tc>
          <w:tcPr>
            <w:tcW w:w="1146" w:type="dxa"/>
            <w:noWrap/>
            <w:hideMark/>
            <w:tcPrChange w:id="3560" w:author="Спивак Евгений Александрович" w:date="2019-04-08T12:33:00Z">
              <w:tcPr>
                <w:tcW w:w="1147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ИТОГО</w:t>
            </w:r>
          </w:p>
        </w:tc>
        <w:tc>
          <w:tcPr>
            <w:tcW w:w="991" w:type="dxa"/>
            <w:hideMark/>
            <w:tcPrChange w:id="3561" w:author="Спивак Евгений Александрович" w:date="2019-04-08T12:33:00Z">
              <w:tcPr>
                <w:tcW w:w="992" w:type="dxa"/>
                <w:gridSpan w:val="2"/>
                <w:hideMark/>
              </w:tcPr>
            </w:tcPrChange>
          </w:tcPr>
          <w:p w:rsidR="00607F62" w:rsidRPr="00A1781D" w:rsidRDefault="00607F62" w:rsidP="002F60D6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14011018</w:t>
            </w:r>
            <w:r w:rsidR="009A64FC">
              <w:rPr>
                <w:sz w:val="17"/>
                <w:szCs w:val="17"/>
              </w:rPr>
              <w:t>9</w:t>
            </w:r>
            <w:r w:rsidRPr="00A1781D">
              <w:rPr>
                <w:sz w:val="17"/>
                <w:szCs w:val="17"/>
              </w:rPr>
              <w:br/>
              <w:t>140110151</w:t>
            </w:r>
          </w:p>
        </w:tc>
        <w:tc>
          <w:tcPr>
            <w:tcW w:w="991" w:type="dxa"/>
            <w:noWrap/>
            <w:hideMark/>
            <w:tcPrChange w:id="3562" w:author="Спивак Евгений Александрович" w:date="2019-04-08T12:33:00Z">
              <w:tcPr>
                <w:tcW w:w="992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</w:t>
            </w:r>
          </w:p>
        </w:tc>
        <w:tc>
          <w:tcPr>
            <w:tcW w:w="991" w:type="dxa"/>
            <w:noWrap/>
            <w:hideMark/>
            <w:tcPrChange w:id="3563" w:author="Спивак Евгений Александрович" w:date="2019-04-08T12:33:00Z">
              <w:tcPr>
                <w:tcW w:w="99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********</w:t>
            </w:r>
          </w:p>
        </w:tc>
        <w:tc>
          <w:tcPr>
            <w:tcW w:w="709" w:type="dxa"/>
            <w:noWrap/>
            <w:hideMark/>
            <w:tcPrChange w:id="3564" w:author="Спивак Евгений Александрович" w:date="2019-04-08T12:33:00Z">
              <w:tcPr>
                <w:tcW w:w="709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</w:t>
            </w:r>
          </w:p>
        </w:tc>
        <w:tc>
          <w:tcPr>
            <w:tcW w:w="709" w:type="dxa"/>
            <w:noWrap/>
            <w:hideMark/>
            <w:tcPrChange w:id="3565" w:author="Спивак Евгений Александрович" w:date="2019-04-08T12:33:00Z">
              <w:tcPr>
                <w:tcW w:w="709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</w:t>
            </w:r>
          </w:p>
        </w:tc>
        <w:tc>
          <w:tcPr>
            <w:tcW w:w="1845" w:type="dxa"/>
            <w:gridSpan w:val="2"/>
            <w:noWrap/>
            <w:hideMark/>
            <w:tcPrChange w:id="3566" w:author="Спивак Евгений Александрович" w:date="2019-04-08T12:33:00Z">
              <w:tcPr>
                <w:tcW w:w="1705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**************</w:t>
            </w:r>
          </w:p>
        </w:tc>
        <w:tc>
          <w:tcPr>
            <w:tcW w:w="993" w:type="dxa"/>
            <w:gridSpan w:val="3"/>
            <w:noWrap/>
            <w:hideMark/>
            <w:tcPrChange w:id="3567" w:author="Спивак Евгений Александрович" w:date="2019-04-08T12:33:00Z">
              <w:tcPr>
                <w:tcW w:w="1134" w:type="dxa"/>
                <w:gridSpan w:val="5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</w:t>
            </w:r>
          </w:p>
        </w:tc>
        <w:tc>
          <w:tcPr>
            <w:tcW w:w="708" w:type="dxa"/>
            <w:gridSpan w:val="2"/>
            <w:noWrap/>
            <w:hideMark/>
            <w:tcPrChange w:id="3568" w:author="Спивак Евгений Александрович" w:date="2019-04-08T12:33:00Z">
              <w:tcPr>
                <w:tcW w:w="703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*****</w:t>
            </w:r>
          </w:p>
        </w:tc>
        <w:tc>
          <w:tcPr>
            <w:tcW w:w="714" w:type="dxa"/>
            <w:gridSpan w:val="2"/>
            <w:noWrap/>
            <w:hideMark/>
            <w:tcPrChange w:id="3569" w:author="Спивак Евгений Александрович" w:date="2019-04-08T12:33:00Z">
              <w:tcPr>
                <w:tcW w:w="714" w:type="dxa"/>
                <w:gridSpan w:val="3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</w:t>
            </w:r>
          </w:p>
        </w:tc>
        <w:tc>
          <w:tcPr>
            <w:tcW w:w="851" w:type="dxa"/>
            <w:noWrap/>
            <w:hideMark/>
            <w:tcPrChange w:id="3570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</w:t>
            </w:r>
          </w:p>
        </w:tc>
        <w:tc>
          <w:tcPr>
            <w:tcW w:w="1983" w:type="dxa"/>
            <w:noWrap/>
            <w:hideMark/>
            <w:tcPrChange w:id="3571" w:author="Спивак Евгений Александрович" w:date="2019-04-08T12:33:00Z">
              <w:tcPr>
                <w:tcW w:w="1984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*****</w:t>
            </w:r>
          </w:p>
        </w:tc>
        <w:tc>
          <w:tcPr>
            <w:tcW w:w="851" w:type="dxa"/>
            <w:noWrap/>
            <w:hideMark/>
            <w:tcPrChange w:id="3572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***</w:t>
            </w:r>
          </w:p>
        </w:tc>
        <w:tc>
          <w:tcPr>
            <w:tcW w:w="992" w:type="dxa"/>
            <w:vMerge w:val="restart"/>
            <w:noWrap/>
            <w:hideMark/>
            <w:tcPrChange w:id="3573" w:author="Спивак Евгений Александрович" w:date="2019-04-08T12:33:00Z">
              <w:tcPr>
                <w:tcW w:w="992" w:type="dxa"/>
                <w:gridSpan w:val="2"/>
                <w:vMerge w:val="restart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0</w:t>
            </w:r>
          </w:p>
        </w:tc>
        <w:tc>
          <w:tcPr>
            <w:tcW w:w="850" w:type="dxa"/>
            <w:vMerge w:val="restart"/>
            <w:hideMark/>
            <w:tcPrChange w:id="3574" w:author="Спивак Евгений Александрович" w:date="2019-04-08T12:33:00Z">
              <w:tcPr>
                <w:tcW w:w="850" w:type="dxa"/>
                <w:gridSpan w:val="2"/>
                <w:vMerge w:val="restart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7"/>
                <w:szCs w:val="17"/>
              </w:rPr>
            </w:pPr>
            <w:r w:rsidRPr="00A1781D">
              <w:rPr>
                <w:sz w:val="17"/>
                <w:szCs w:val="17"/>
              </w:rPr>
              <w:t>Значение</w:t>
            </w:r>
            <w:r w:rsidRPr="00A1781D">
              <w:rPr>
                <w:sz w:val="17"/>
                <w:szCs w:val="17"/>
                <w:lang w:val="en-US"/>
              </w:rPr>
              <w:t xml:space="preserve"> </w:t>
            </w:r>
            <w:r w:rsidRPr="00A1781D">
              <w:rPr>
                <w:sz w:val="17"/>
                <w:szCs w:val="17"/>
              </w:rPr>
              <w:t>&lt;, &gt;,= 0</w:t>
            </w: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575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688"/>
          <w:trPrChange w:id="3576" w:author="Спивак Евгений Александрович" w:date="2019-04-08T12:33:00Z">
            <w:trPr>
              <w:gridAfter w:val="0"/>
              <w:trHeight w:val="688"/>
            </w:trPr>
          </w:trPrChange>
        </w:trPr>
        <w:tc>
          <w:tcPr>
            <w:tcW w:w="1146" w:type="dxa"/>
            <w:vMerge w:val="restart"/>
            <w:noWrap/>
            <w:hideMark/>
            <w:tcPrChange w:id="3577" w:author="Спивак Евгений Александрович" w:date="2019-04-08T12:33:00Z">
              <w:tcPr>
                <w:tcW w:w="1147" w:type="dxa"/>
                <w:gridSpan w:val="2"/>
                <w:vMerge w:val="restart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в том числе по номеру (коду) счета:</w:t>
            </w:r>
          </w:p>
        </w:tc>
        <w:tc>
          <w:tcPr>
            <w:tcW w:w="991" w:type="dxa"/>
            <w:noWrap/>
            <w:hideMark/>
            <w:tcPrChange w:id="3578" w:author="Спивак Евгений Александрович" w:date="2019-04-08T12:33:00Z">
              <w:tcPr>
                <w:tcW w:w="992" w:type="dxa"/>
                <w:gridSpan w:val="2"/>
                <w:noWrap/>
                <w:hideMark/>
              </w:tcPr>
            </w:tcPrChange>
          </w:tcPr>
          <w:p w:rsidR="00607F62" w:rsidRPr="00A1781D" w:rsidRDefault="00607F62" w:rsidP="002F60D6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14011018</w:t>
            </w:r>
            <w:r w:rsidR="009A64FC">
              <w:rPr>
                <w:sz w:val="15"/>
                <w:szCs w:val="15"/>
              </w:rPr>
              <w:t>9</w:t>
            </w:r>
          </w:p>
        </w:tc>
        <w:tc>
          <w:tcPr>
            <w:tcW w:w="991" w:type="dxa"/>
            <w:noWrap/>
            <w:hideMark/>
            <w:tcPrChange w:id="3579" w:author="Спивак Евгений Александрович" w:date="2019-04-08T12:33:00Z">
              <w:tcPr>
                <w:tcW w:w="992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noWrap/>
            <w:hideMark/>
            <w:tcPrChange w:id="3580" w:author="Спивак Евгений Александрович" w:date="2019-04-08T12:33:00Z">
              <w:tcPr>
                <w:tcW w:w="99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noWrap/>
            <w:hideMark/>
            <w:tcPrChange w:id="3581" w:author="Спивак Евгений Александрович" w:date="2019-04-08T12:33:00Z">
              <w:tcPr>
                <w:tcW w:w="709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noWrap/>
            <w:hideMark/>
            <w:tcPrChange w:id="3582" w:author="Спивак Евгений Александрович" w:date="2019-04-08T12:33:00Z">
              <w:tcPr>
                <w:tcW w:w="709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845" w:type="dxa"/>
            <w:gridSpan w:val="2"/>
            <w:noWrap/>
            <w:hideMark/>
            <w:tcPrChange w:id="3583" w:author="Спивак Евгений Александрович" w:date="2019-04-08T12:33:00Z">
              <w:tcPr>
                <w:tcW w:w="1705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2070102001хххх180</w:t>
            </w: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20701020010000180</w:t>
            </w:r>
          </w:p>
        </w:tc>
        <w:tc>
          <w:tcPr>
            <w:tcW w:w="993" w:type="dxa"/>
            <w:gridSpan w:val="3"/>
            <w:noWrap/>
            <w:hideMark/>
            <w:tcPrChange w:id="3584" w:author="Спивак Евгений Александрович" w:date="2019-04-08T12:33:00Z">
              <w:tcPr>
                <w:tcW w:w="1134" w:type="dxa"/>
                <w:gridSpan w:val="5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708" w:type="dxa"/>
            <w:gridSpan w:val="2"/>
            <w:noWrap/>
            <w:hideMark/>
            <w:tcPrChange w:id="3585" w:author="Спивак Евгений Александрович" w:date="2019-04-08T12:33:00Z">
              <w:tcPr>
                <w:tcW w:w="703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40110</w:t>
            </w:r>
          </w:p>
        </w:tc>
        <w:tc>
          <w:tcPr>
            <w:tcW w:w="714" w:type="dxa"/>
            <w:gridSpan w:val="2"/>
            <w:noWrap/>
            <w:hideMark/>
            <w:tcPrChange w:id="3586" w:author="Спивак Евгений Александрович" w:date="2019-04-08T12:33:00Z">
              <w:tcPr>
                <w:tcW w:w="714" w:type="dxa"/>
                <w:gridSpan w:val="3"/>
                <w:noWrap/>
                <w:hideMark/>
              </w:tcPr>
            </w:tcPrChange>
          </w:tcPr>
          <w:p w:rsidR="00607F62" w:rsidRPr="00A1781D" w:rsidRDefault="009A64FC" w:rsidP="002F60D6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18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851" w:type="dxa"/>
            <w:noWrap/>
            <w:hideMark/>
            <w:tcPrChange w:id="3587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3" w:type="dxa"/>
            <w:noWrap/>
            <w:hideMark/>
            <w:tcPrChange w:id="3588" w:author="Спивак Евгений Александрович" w:date="2019-04-08T12:33:00Z">
              <w:tcPr>
                <w:tcW w:w="1984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noWrap/>
            <w:hideMark/>
            <w:tcPrChange w:id="3589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/>
            <w:vAlign w:val="center"/>
            <w:hideMark/>
            <w:tcPrChange w:id="3590" w:author="Спивак Евгений Александрович" w:date="2019-04-08T12:33:00Z">
              <w:tcPr>
                <w:tcW w:w="992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  <w:tcPrChange w:id="3591" w:author="Спивак Евгений Александрович" w:date="2019-04-08T12:33:00Z">
              <w:tcPr>
                <w:tcW w:w="850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592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1551"/>
          <w:trPrChange w:id="3593" w:author="Спивак Евгений Александрович" w:date="2019-04-08T12:33:00Z">
            <w:trPr>
              <w:gridAfter w:val="0"/>
              <w:trHeight w:val="1551"/>
            </w:trPr>
          </w:trPrChange>
        </w:trPr>
        <w:tc>
          <w:tcPr>
            <w:tcW w:w="1146" w:type="dxa"/>
            <w:vMerge/>
            <w:vAlign w:val="center"/>
            <w:hideMark/>
            <w:tcPrChange w:id="3594" w:author="Спивак Евгений Александрович" w:date="2019-04-08T12:33:00Z">
              <w:tcPr>
                <w:tcW w:w="1147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noWrap/>
            <w:hideMark/>
            <w:tcPrChange w:id="3595" w:author="Спивак Евгений Александрович" w:date="2019-04-08T12:33:00Z">
              <w:tcPr>
                <w:tcW w:w="992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140110151</w:t>
            </w:r>
          </w:p>
        </w:tc>
        <w:tc>
          <w:tcPr>
            <w:tcW w:w="991" w:type="dxa"/>
            <w:noWrap/>
            <w:hideMark/>
            <w:tcPrChange w:id="3596" w:author="Спивак Евгений Александрович" w:date="2019-04-08T12:33:00Z">
              <w:tcPr>
                <w:tcW w:w="992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hideMark/>
            <w:tcPrChange w:id="3597" w:author="Спивак Евгений Александрович" w:date="2019-04-08T12:33:00Z">
              <w:tcPr>
                <w:tcW w:w="991" w:type="dxa"/>
                <w:gridSpan w:val="2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хх000000,</w:t>
            </w:r>
            <w:r w:rsidRPr="00A1781D">
              <w:rPr>
                <w:sz w:val="15"/>
                <w:szCs w:val="15"/>
              </w:rPr>
              <w:br/>
              <w:t>11800000,</w:t>
            </w:r>
            <w:r w:rsidRPr="00A1781D">
              <w:rPr>
                <w:sz w:val="15"/>
                <w:szCs w:val="15"/>
              </w:rPr>
              <w:br/>
              <w:t>71800000,</w:t>
            </w:r>
            <w:r w:rsidRPr="00A1781D">
              <w:rPr>
                <w:sz w:val="15"/>
                <w:szCs w:val="15"/>
              </w:rPr>
              <w:br/>
              <w:t>71900000,</w:t>
            </w:r>
            <w:r w:rsidRPr="00A1781D">
              <w:rPr>
                <w:sz w:val="15"/>
                <w:szCs w:val="15"/>
              </w:rPr>
              <w:br/>
              <w:t>00000006, 00000007, 00000008, 00000009</w:t>
            </w:r>
          </w:p>
        </w:tc>
        <w:tc>
          <w:tcPr>
            <w:tcW w:w="709" w:type="dxa"/>
            <w:hideMark/>
            <w:tcPrChange w:id="3598" w:author="Спивак Евгений Александрович" w:date="2019-04-08T12:33:00Z">
              <w:tcPr>
                <w:tcW w:w="709" w:type="dxa"/>
                <w:gridSpan w:val="2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02, 03, 04, 05, 06, 07, 08, 09, 10,11, 12, 13</w:t>
            </w:r>
          </w:p>
        </w:tc>
        <w:tc>
          <w:tcPr>
            <w:tcW w:w="709" w:type="dxa"/>
            <w:noWrap/>
            <w:hideMark/>
            <w:tcPrChange w:id="3599" w:author="Спивак Евгений Александрович" w:date="2019-04-08T12:33:00Z">
              <w:tcPr>
                <w:tcW w:w="709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1845" w:type="dxa"/>
            <w:gridSpan w:val="2"/>
            <w:noWrap/>
            <w:hideMark/>
            <w:tcPrChange w:id="3600" w:author="Спивак Евгений Александрович" w:date="2019-04-08T12:33:00Z">
              <w:tcPr>
                <w:tcW w:w="1705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**************</w:t>
            </w:r>
            <w:r w:rsidRPr="00A1781D">
              <w:rPr>
                <w:sz w:val="15"/>
                <w:szCs w:val="15"/>
                <w:lang w:val="en-US"/>
              </w:rPr>
              <w:t>***</w:t>
            </w:r>
          </w:p>
        </w:tc>
        <w:tc>
          <w:tcPr>
            <w:tcW w:w="993" w:type="dxa"/>
            <w:gridSpan w:val="3"/>
            <w:noWrap/>
            <w:hideMark/>
            <w:tcPrChange w:id="3601" w:author="Спивак Евгений Александрович" w:date="2019-04-08T12:33:00Z">
              <w:tcPr>
                <w:tcW w:w="1134" w:type="dxa"/>
                <w:gridSpan w:val="5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708" w:type="dxa"/>
            <w:gridSpan w:val="2"/>
            <w:noWrap/>
            <w:hideMark/>
            <w:tcPrChange w:id="3602" w:author="Спивак Евгений Александрович" w:date="2019-04-08T12:33:00Z">
              <w:tcPr>
                <w:tcW w:w="703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40110</w:t>
            </w:r>
          </w:p>
        </w:tc>
        <w:tc>
          <w:tcPr>
            <w:tcW w:w="714" w:type="dxa"/>
            <w:gridSpan w:val="2"/>
            <w:noWrap/>
            <w:hideMark/>
            <w:tcPrChange w:id="3603" w:author="Спивак Евгений Александрович" w:date="2019-04-08T12:33:00Z">
              <w:tcPr>
                <w:tcW w:w="714" w:type="dxa"/>
                <w:gridSpan w:val="3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151</w:t>
            </w:r>
          </w:p>
        </w:tc>
        <w:tc>
          <w:tcPr>
            <w:tcW w:w="851" w:type="dxa"/>
            <w:noWrap/>
            <w:hideMark/>
            <w:tcPrChange w:id="3604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3" w:type="dxa"/>
            <w:noWrap/>
            <w:hideMark/>
            <w:tcPrChange w:id="3605" w:author="Спивак Евгений Александрович" w:date="2019-04-08T12:33:00Z">
              <w:tcPr>
                <w:tcW w:w="1984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noWrap/>
            <w:hideMark/>
            <w:tcPrChange w:id="3606" w:author="Спивак Евгений Александрович" w:date="2019-04-08T12:33:00Z">
              <w:tcPr>
                <w:tcW w:w="851" w:type="dxa"/>
                <w:gridSpan w:val="2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/>
            <w:vAlign w:val="center"/>
            <w:hideMark/>
            <w:tcPrChange w:id="3607" w:author="Спивак Евгений Александрович" w:date="2019-04-08T12:33:00Z">
              <w:tcPr>
                <w:tcW w:w="992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  <w:tcPrChange w:id="3608" w:author="Спивак Евгений Александрович" w:date="2019-04-08T12:33:00Z">
              <w:tcPr>
                <w:tcW w:w="850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609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1020"/>
          <w:trPrChange w:id="3610" w:author="Спивак Евгений Александрович" w:date="2019-04-08T12:33:00Z">
            <w:trPr>
              <w:gridAfter w:val="0"/>
              <w:trHeight w:val="1020"/>
            </w:trPr>
          </w:trPrChange>
        </w:trPr>
        <w:tc>
          <w:tcPr>
            <w:tcW w:w="1146" w:type="dxa"/>
            <w:vMerge w:val="restart"/>
            <w:noWrap/>
            <w:hideMark/>
            <w:tcPrChange w:id="3611" w:author="Спивак Евгений Александрович" w:date="2019-04-08T12:33:00Z">
              <w:tcPr>
                <w:tcW w:w="1147" w:type="dxa"/>
                <w:gridSpan w:val="2"/>
                <w:vMerge w:val="restart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денежные расчеты</w:t>
            </w:r>
          </w:p>
        </w:tc>
        <w:tc>
          <w:tcPr>
            <w:tcW w:w="991" w:type="dxa"/>
            <w:shd w:val="clear" w:color="auto" w:fill="FFFFFF"/>
            <w:noWrap/>
            <w:hideMark/>
            <w:tcPrChange w:id="3612" w:author="Спивак Евгений Александрович" w:date="2019-04-08T12:33:00Z">
              <w:tcPr>
                <w:tcW w:w="992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14011018</w:t>
            </w:r>
            <w:r w:rsidR="009A64FC">
              <w:rPr>
                <w:sz w:val="15"/>
                <w:szCs w:val="15"/>
              </w:rPr>
              <w:t>9</w:t>
            </w:r>
          </w:p>
        </w:tc>
        <w:tc>
          <w:tcPr>
            <w:tcW w:w="991" w:type="dxa"/>
            <w:shd w:val="clear" w:color="auto" w:fill="FFFFFF"/>
            <w:noWrap/>
            <w:hideMark/>
            <w:tcPrChange w:id="3613" w:author="Спивак Евгений Александрович" w:date="2019-04-08T12:33:00Z">
              <w:tcPr>
                <w:tcW w:w="992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shd w:val="clear" w:color="auto" w:fill="FFFFFF"/>
            <w:noWrap/>
            <w:hideMark/>
            <w:tcPrChange w:id="3614" w:author="Спивак Евгений Александрович" w:date="2019-04-08T12:33:00Z">
              <w:tcPr>
                <w:tcW w:w="991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shd w:val="clear" w:color="auto" w:fill="FFFFFF"/>
            <w:noWrap/>
            <w:hideMark/>
            <w:tcPrChange w:id="3615" w:author="Спивак Евгений Александрович" w:date="2019-04-08T12:33:00Z">
              <w:tcPr>
                <w:tcW w:w="709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shd w:val="clear" w:color="auto" w:fill="FFFFFF"/>
            <w:noWrap/>
            <w:hideMark/>
            <w:tcPrChange w:id="3616" w:author="Спивак Евгений Александрович" w:date="2019-04-08T12:33:00Z">
              <w:tcPr>
                <w:tcW w:w="709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845" w:type="dxa"/>
            <w:gridSpan w:val="2"/>
            <w:shd w:val="clear" w:color="auto" w:fill="FFFFFF"/>
            <w:noWrap/>
            <w:hideMark/>
            <w:tcPrChange w:id="3617" w:author="Спивак Евгений Александрович" w:date="2019-04-08T12:33:00Z">
              <w:tcPr>
                <w:tcW w:w="1705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2070102001хххх180</w:t>
            </w: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20701020010000180</w:t>
            </w:r>
          </w:p>
        </w:tc>
        <w:tc>
          <w:tcPr>
            <w:tcW w:w="993" w:type="dxa"/>
            <w:gridSpan w:val="3"/>
            <w:shd w:val="clear" w:color="auto" w:fill="FFFFFF"/>
            <w:noWrap/>
            <w:hideMark/>
            <w:tcPrChange w:id="3618" w:author="Спивак Евгений Александрович" w:date="2019-04-08T12:33:00Z">
              <w:tcPr>
                <w:tcW w:w="1134" w:type="dxa"/>
                <w:gridSpan w:val="5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708" w:type="dxa"/>
            <w:gridSpan w:val="2"/>
            <w:shd w:val="clear" w:color="auto" w:fill="FFFFFF"/>
            <w:noWrap/>
            <w:hideMark/>
            <w:tcPrChange w:id="3619" w:author="Спивак Евгений Александрович" w:date="2019-04-08T12:33:00Z">
              <w:tcPr>
                <w:tcW w:w="703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40110</w:t>
            </w:r>
          </w:p>
        </w:tc>
        <w:tc>
          <w:tcPr>
            <w:tcW w:w="714" w:type="dxa"/>
            <w:gridSpan w:val="2"/>
            <w:shd w:val="clear" w:color="auto" w:fill="FFFFFF"/>
            <w:noWrap/>
            <w:hideMark/>
            <w:tcPrChange w:id="3620" w:author="Спивак Евгений Александрович" w:date="2019-04-08T12:33:00Z">
              <w:tcPr>
                <w:tcW w:w="714" w:type="dxa"/>
                <w:gridSpan w:val="3"/>
                <w:shd w:val="clear" w:color="auto" w:fill="FFFFFF"/>
                <w:noWrap/>
                <w:hideMark/>
              </w:tcPr>
            </w:tcPrChange>
          </w:tcPr>
          <w:p w:rsidR="00607F62" w:rsidRPr="00A1781D" w:rsidRDefault="009A64FC" w:rsidP="002F60D6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18</w:t>
            </w:r>
            <w:r>
              <w:rPr>
                <w:sz w:val="15"/>
                <w:szCs w:val="15"/>
              </w:rPr>
              <w:t>9</w:t>
            </w:r>
          </w:p>
        </w:tc>
        <w:tc>
          <w:tcPr>
            <w:tcW w:w="851" w:type="dxa"/>
            <w:shd w:val="clear" w:color="auto" w:fill="FFFFFF"/>
            <w:noWrap/>
            <w:hideMark/>
            <w:tcPrChange w:id="3621" w:author="Спивак Евгений Александрович" w:date="2019-04-08T12:33:00Z">
              <w:tcPr>
                <w:tcW w:w="851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1983" w:type="dxa"/>
            <w:shd w:val="clear" w:color="auto" w:fill="FFFFFF"/>
            <w:hideMark/>
            <w:tcPrChange w:id="3622" w:author="Спивак Евгений Александрович" w:date="2019-04-08T12:33:00Z">
              <w:tcPr>
                <w:tcW w:w="1984" w:type="dxa"/>
                <w:gridSpan w:val="2"/>
                <w:shd w:val="clear" w:color="auto" w:fill="FFFFFF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  <w:lang w:val="en-US"/>
              </w:rPr>
            </w:pPr>
            <w:r w:rsidRPr="00A1781D">
              <w:rPr>
                <w:sz w:val="15"/>
                <w:szCs w:val="15"/>
              </w:rPr>
              <w:t>10111-10113, 10115,</w:t>
            </w: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10118, 10131-10138, 10141-10148, 10611, 10631, 10641, 10711, 10731, 10741, 10851-10853</w:t>
            </w:r>
          </w:p>
        </w:tc>
        <w:tc>
          <w:tcPr>
            <w:tcW w:w="851" w:type="dxa"/>
            <w:hideMark/>
            <w:tcPrChange w:id="3623" w:author="Спивак Евгений Александрович" w:date="2019-04-08T12:33:00Z">
              <w:tcPr>
                <w:tcW w:w="851" w:type="dxa"/>
                <w:gridSpan w:val="2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310</w:t>
            </w:r>
          </w:p>
        </w:tc>
        <w:tc>
          <w:tcPr>
            <w:tcW w:w="992" w:type="dxa"/>
            <w:vMerge/>
            <w:vAlign w:val="center"/>
            <w:hideMark/>
            <w:tcPrChange w:id="3624" w:author="Спивак Евгений Александрович" w:date="2019-04-08T12:33:00Z">
              <w:tcPr>
                <w:tcW w:w="992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vAlign w:val="center"/>
            <w:hideMark/>
            <w:tcPrChange w:id="3625" w:author="Спивак Евгений Александрович" w:date="2019-04-08T12:33:00Z">
              <w:tcPr>
                <w:tcW w:w="850" w:type="dxa"/>
                <w:gridSpan w:val="2"/>
                <w:vMerge w:val="restart"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</w:t>
            </w:r>
            <w:r w:rsidRPr="00A1781D">
              <w:rPr>
                <w:sz w:val="15"/>
                <w:szCs w:val="15"/>
                <w:lang w:val="en-US"/>
              </w:rPr>
              <w:t xml:space="preserve"> </w:t>
            </w:r>
            <w:r w:rsidRPr="00A1781D">
              <w:rPr>
                <w:sz w:val="15"/>
                <w:szCs w:val="15"/>
              </w:rPr>
              <w:t>&gt; 0</w:t>
            </w:r>
          </w:p>
        </w:tc>
      </w:tr>
      <w:tr w:rsidR="00607F62" w:rsidRPr="00A1781D" w:rsidTr="000B7823">
        <w:tblPrEx>
          <w:tblW w:w="15324" w:type="dxa"/>
          <w:tblInd w:w="93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Layout w:type="fixed"/>
          <w:tblPrExChange w:id="3626" w:author="Спивак Евгений Александрович" w:date="2019-04-08T12:33:00Z">
            <w:tblPrEx>
              <w:tblW w:w="15324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</w:tblPrEx>
          </w:tblPrExChange>
        </w:tblPrEx>
        <w:trPr>
          <w:trHeight w:val="1446"/>
          <w:trPrChange w:id="3627" w:author="Спивак Евгений Александрович" w:date="2019-04-08T12:33:00Z">
            <w:trPr>
              <w:gridAfter w:val="0"/>
              <w:trHeight w:val="1446"/>
            </w:trPr>
          </w:trPrChange>
        </w:trPr>
        <w:tc>
          <w:tcPr>
            <w:tcW w:w="1146" w:type="dxa"/>
            <w:vMerge/>
            <w:vAlign w:val="center"/>
            <w:hideMark/>
            <w:tcPrChange w:id="3628" w:author="Спивак Евгений Александрович" w:date="2019-04-08T12:33:00Z">
              <w:tcPr>
                <w:tcW w:w="1147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shd w:val="clear" w:color="auto" w:fill="FFFFFF"/>
            <w:noWrap/>
            <w:hideMark/>
            <w:tcPrChange w:id="3629" w:author="Спивак Евгений Александрович" w:date="2019-04-08T12:33:00Z">
              <w:tcPr>
                <w:tcW w:w="992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140110151</w:t>
            </w:r>
          </w:p>
        </w:tc>
        <w:tc>
          <w:tcPr>
            <w:tcW w:w="991" w:type="dxa"/>
            <w:shd w:val="clear" w:color="auto" w:fill="FFFFFF"/>
            <w:noWrap/>
            <w:hideMark/>
            <w:tcPrChange w:id="3630" w:author="Спивак Евгений Александрович" w:date="2019-04-08T12:33:00Z">
              <w:tcPr>
                <w:tcW w:w="992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shd w:val="clear" w:color="auto" w:fill="FFFFFF"/>
            <w:noWrap/>
            <w:hideMark/>
            <w:tcPrChange w:id="3631" w:author="Спивак Евгений Александрович" w:date="2019-04-08T12:33:00Z">
              <w:tcPr>
                <w:tcW w:w="991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хх000000,</w:t>
            </w:r>
            <w:r w:rsidRPr="00A1781D">
              <w:rPr>
                <w:sz w:val="15"/>
                <w:szCs w:val="15"/>
              </w:rPr>
              <w:br/>
              <w:t>11800000,</w:t>
            </w:r>
            <w:r w:rsidRPr="00A1781D">
              <w:rPr>
                <w:sz w:val="15"/>
                <w:szCs w:val="15"/>
              </w:rPr>
              <w:br/>
              <w:t>71800000,</w:t>
            </w:r>
            <w:r w:rsidRPr="00A1781D">
              <w:rPr>
                <w:sz w:val="15"/>
                <w:szCs w:val="15"/>
              </w:rPr>
              <w:br/>
              <w:t>71900000,</w:t>
            </w:r>
            <w:r w:rsidRPr="00A1781D">
              <w:rPr>
                <w:sz w:val="15"/>
                <w:szCs w:val="15"/>
              </w:rPr>
              <w:br/>
              <w:t>00000006, 00000007, 00000008, 00000009</w:t>
            </w:r>
          </w:p>
        </w:tc>
        <w:tc>
          <w:tcPr>
            <w:tcW w:w="709" w:type="dxa"/>
            <w:shd w:val="clear" w:color="auto" w:fill="FFFFFF"/>
            <w:noWrap/>
            <w:hideMark/>
            <w:tcPrChange w:id="3632" w:author="Спивак Евгений Александрович" w:date="2019-04-08T12:33:00Z">
              <w:tcPr>
                <w:tcW w:w="709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02, 03, 04, 05, 06, 07, 08, 09, 10, 11, 12, 13</w:t>
            </w:r>
          </w:p>
        </w:tc>
        <w:tc>
          <w:tcPr>
            <w:tcW w:w="709" w:type="dxa"/>
            <w:shd w:val="clear" w:color="auto" w:fill="FFFFFF"/>
            <w:noWrap/>
            <w:hideMark/>
            <w:tcPrChange w:id="3633" w:author="Спивак Евгений Александрович" w:date="2019-04-08T12:33:00Z">
              <w:tcPr>
                <w:tcW w:w="709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845" w:type="dxa"/>
            <w:gridSpan w:val="2"/>
            <w:shd w:val="clear" w:color="auto" w:fill="FFFFFF"/>
            <w:noWrap/>
            <w:hideMark/>
            <w:tcPrChange w:id="3634" w:author="Спивак Евгений Александрович" w:date="2019-04-08T12:33:00Z">
              <w:tcPr>
                <w:tcW w:w="1705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635B6D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202ххххх010000</w:t>
            </w:r>
            <w:ins w:id="3635" w:author="Спивак Евгений Александрович" w:date="2019-04-08T12:33:00Z">
              <w:r w:rsidR="00635B6D">
                <w:rPr>
                  <w:sz w:val="15"/>
                  <w:szCs w:val="15"/>
                </w:rPr>
                <w:t>150</w:t>
              </w:r>
            </w:ins>
          </w:p>
        </w:tc>
        <w:tc>
          <w:tcPr>
            <w:tcW w:w="993" w:type="dxa"/>
            <w:gridSpan w:val="3"/>
            <w:shd w:val="clear" w:color="auto" w:fill="FFFFFF"/>
            <w:noWrap/>
            <w:hideMark/>
            <w:tcPrChange w:id="3636" w:author="Спивак Евгений Александрович" w:date="2019-04-08T12:33:00Z">
              <w:tcPr>
                <w:tcW w:w="1134" w:type="dxa"/>
                <w:gridSpan w:val="5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708" w:type="dxa"/>
            <w:gridSpan w:val="2"/>
            <w:shd w:val="clear" w:color="auto" w:fill="FFFFFF"/>
            <w:noWrap/>
            <w:hideMark/>
            <w:tcPrChange w:id="3637" w:author="Спивак Евгений Александрович" w:date="2019-04-08T12:33:00Z">
              <w:tcPr>
                <w:tcW w:w="703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40110</w:t>
            </w:r>
          </w:p>
        </w:tc>
        <w:tc>
          <w:tcPr>
            <w:tcW w:w="714" w:type="dxa"/>
            <w:gridSpan w:val="2"/>
            <w:shd w:val="clear" w:color="auto" w:fill="FFFFFF"/>
            <w:noWrap/>
            <w:hideMark/>
            <w:tcPrChange w:id="3638" w:author="Спивак Евгений Александрович" w:date="2019-04-08T12:33:00Z">
              <w:tcPr>
                <w:tcW w:w="714" w:type="dxa"/>
                <w:gridSpan w:val="3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151</w:t>
            </w:r>
          </w:p>
        </w:tc>
        <w:tc>
          <w:tcPr>
            <w:tcW w:w="851" w:type="dxa"/>
            <w:shd w:val="clear" w:color="auto" w:fill="FFFFFF"/>
            <w:noWrap/>
            <w:hideMark/>
            <w:tcPrChange w:id="3639" w:author="Спивак Евгений Александрович" w:date="2019-04-08T12:33:00Z">
              <w:tcPr>
                <w:tcW w:w="851" w:type="dxa"/>
                <w:gridSpan w:val="2"/>
                <w:shd w:val="clear" w:color="auto" w:fill="FFFFFF"/>
                <w:noWrap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1983" w:type="dxa"/>
            <w:shd w:val="clear" w:color="auto" w:fill="FFFFFF"/>
            <w:hideMark/>
            <w:tcPrChange w:id="3640" w:author="Спивак Евгений Александрович" w:date="2019-04-08T12:33:00Z">
              <w:tcPr>
                <w:tcW w:w="1984" w:type="dxa"/>
                <w:gridSpan w:val="2"/>
                <w:shd w:val="clear" w:color="auto" w:fill="FFFFFF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10230, 10240, 10632, 10642, 10854</w:t>
            </w:r>
          </w:p>
        </w:tc>
        <w:tc>
          <w:tcPr>
            <w:tcW w:w="851" w:type="dxa"/>
            <w:hideMark/>
            <w:tcPrChange w:id="3641" w:author="Спивак Евгений Александрович" w:date="2019-04-08T12:33:00Z">
              <w:tcPr>
                <w:tcW w:w="851" w:type="dxa"/>
                <w:gridSpan w:val="2"/>
                <w:hideMark/>
              </w:tcPr>
            </w:tcPrChange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320</w:t>
            </w:r>
          </w:p>
        </w:tc>
        <w:tc>
          <w:tcPr>
            <w:tcW w:w="992" w:type="dxa"/>
            <w:vMerge/>
            <w:vAlign w:val="center"/>
            <w:hideMark/>
            <w:tcPrChange w:id="3642" w:author="Спивак Евгений Александрович" w:date="2019-04-08T12:33:00Z">
              <w:tcPr>
                <w:tcW w:w="992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  <w:tcPrChange w:id="3643" w:author="Спивак Евгений Александрович" w:date="2019-04-08T12:33:00Z">
              <w:tcPr>
                <w:tcW w:w="850" w:type="dxa"/>
                <w:gridSpan w:val="2"/>
                <w:vMerge/>
                <w:vAlign w:val="center"/>
                <w:hideMark/>
              </w:tcPr>
            </w:tcPrChange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 w:val="restart"/>
            <w:shd w:val="clear" w:color="auto" w:fill="FFFFFF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lastRenderedPageBreak/>
              <w:t> </w:t>
            </w:r>
          </w:p>
        </w:tc>
        <w:tc>
          <w:tcPr>
            <w:tcW w:w="1983" w:type="dxa"/>
            <w:shd w:val="clear" w:color="auto" w:fill="FFFFFF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lastRenderedPageBreak/>
              <w:t>10311-10313, 10613, 10855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shd w:val="clear" w:color="auto" w:fill="FFFFFF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10531-10539, 10544, 10546, </w:t>
            </w:r>
            <w:r w:rsidRPr="00A1781D">
              <w:rPr>
                <w:sz w:val="15"/>
                <w:szCs w:val="15"/>
              </w:rPr>
              <w:lastRenderedPageBreak/>
              <w:t>10634, 10644, 10733, 10743, 10856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lastRenderedPageBreak/>
              <w:t>340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76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shd w:val="clear" w:color="auto" w:fill="FFFFFF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10411-10413, 10415, 10418, 10431-10438, 10441-10448, 10451, 10458, 10459, 10711, 10731, 10741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410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 &lt;=0</w:t>
            </w:r>
          </w:p>
        </w:tc>
      </w:tr>
      <w:tr w:rsidR="00607F62" w:rsidRPr="00A1781D" w:rsidTr="000B7823">
        <w:trPr>
          <w:trHeight w:val="266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10439, 10449 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420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129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 10733, 10743, 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440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vAlign w:val="center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значение&lt;, &gt; 0</w:t>
            </w:r>
          </w:p>
        </w:tc>
      </w:tr>
      <w:tr w:rsidR="00607F62" w:rsidRPr="00A1781D" w:rsidTr="000B7823">
        <w:trPr>
          <w:trHeight w:val="4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2013х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510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20421-20423, 21521-21523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520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20431-20434, 21531-21534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1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20711, 20713, 20714, 20721, 20723, 20724, 20731, 20733, 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540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1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205хх, 206хх, 208хх, 209хх, 21011-21013, 21003, 21005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560, 660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701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10960, 10970, 10980, 10990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211, 212, 213, 221, 222, 223, 224, 225, 226, 271, 272, 290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7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302хх, 30301-30313, 30401-30403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730, 830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386"/>
        </w:trPr>
        <w:tc>
          <w:tcPr>
            <w:tcW w:w="1146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ИТОГО</w:t>
            </w:r>
          </w:p>
        </w:tc>
        <w:tc>
          <w:tcPr>
            <w:tcW w:w="99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140120241</w:t>
            </w:r>
            <w:r w:rsidRPr="00A1781D">
              <w:rPr>
                <w:sz w:val="15"/>
                <w:szCs w:val="15"/>
              </w:rPr>
              <w:br/>
              <w:t>140120251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1845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*****************</w:t>
            </w:r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3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 w:val="restart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 &lt;, &gt;,= 0</w:t>
            </w:r>
          </w:p>
        </w:tc>
        <w:tc>
          <w:tcPr>
            <w:tcW w:w="850" w:type="dxa"/>
            <w:vMerge w:val="restart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</w:t>
            </w:r>
          </w:p>
        </w:tc>
      </w:tr>
      <w:tr w:rsidR="00607F62" w:rsidRPr="00A1781D" w:rsidTr="000B7823">
        <w:trPr>
          <w:trHeight w:val="378"/>
        </w:trPr>
        <w:tc>
          <w:tcPr>
            <w:tcW w:w="1146" w:type="dxa"/>
            <w:vMerge w:val="restart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в том числе по номеру (коду) счета: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140120241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845" w:type="dxa"/>
            <w:gridSpan w:val="2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proofErr w:type="spellStart"/>
            <w:r w:rsidRPr="00A1781D">
              <w:rPr>
                <w:sz w:val="15"/>
                <w:szCs w:val="15"/>
              </w:rPr>
              <w:t>ххххххххххххххххх</w:t>
            </w:r>
            <w:proofErr w:type="spellEnd"/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40120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241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3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4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1845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1983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1754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140120251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хх000000,</w:t>
            </w:r>
            <w:r w:rsidRPr="00A1781D">
              <w:rPr>
                <w:sz w:val="15"/>
                <w:szCs w:val="15"/>
              </w:rPr>
              <w:br/>
              <w:t>11800000,</w:t>
            </w:r>
            <w:r w:rsidRPr="00A1781D">
              <w:rPr>
                <w:sz w:val="15"/>
                <w:szCs w:val="15"/>
              </w:rPr>
              <w:br/>
              <w:t>71800000,</w:t>
            </w:r>
            <w:r w:rsidRPr="00A1781D">
              <w:rPr>
                <w:sz w:val="15"/>
                <w:szCs w:val="15"/>
              </w:rPr>
              <w:br/>
              <w:t>71900000,</w:t>
            </w:r>
            <w:r w:rsidRPr="00A1781D">
              <w:rPr>
                <w:sz w:val="15"/>
                <w:szCs w:val="15"/>
              </w:rPr>
              <w:br/>
              <w:t>00000006, 00000007, 00000008, 00000009</w:t>
            </w:r>
          </w:p>
        </w:tc>
        <w:tc>
          <w:tcPr>
            <w:tcW w:w="709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02, 03, 04, 05, 06, 07, 08, 09, 10, 11, 12, 13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1845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*****************</w:t>
            </w:r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40120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251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3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765"/>
        </w:trPr>
        <w:tc>
          <w:tcPr>
            <w:tcW w:w="1146" w:type="dxa"/>
            <w:vMerge w:val="restart"/>
            <w:noWrap/>
            <w:hideMark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денежные (</w:t>
            </w:r>
            <w:proofErr w:type="spellStart"/>
            <w:r w:rsidRPr="00A1781D">
              <w:rPr>
                <w:sz w:val="15"/>
                <w:szCs w:val="15"/>
              </w:rPr>
              <w:t>неженежные</w:t>
            </w:r>
            <w:proofErr w:type="spellEnd"/>
            <w:r w:rsidRPr="00A1781D">
              <w:rPr>
                <w:sz w:val="15"/>
                <w:szCs w:val="15"/>
              </w:rPr>
              <w:t>) расчеты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140120241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845" w:type="dxa"/>
            <w:gridSpan w:val="2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proofErr w:type="spellStart"/>
            <w:r w:rsidRPr="00A1781D">
              <w:rPr>
                <w:sz w:val="15"/>
                <w:szCs w:val="15"/>
              </w:rPr>
              <w:t>ххххххххххххххххх</w:t>
            </w:r>
            <w:proofErr w:type="spellEnd"/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40120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241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10111-10113, 10115, 10118, 10131-10138, 10141-10148, 10611, 10631, 10641, 10851-10853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410</w:t>
            </w:r>
          </w:p>
        </w:tc>
        <w:tc>
          <w:tcPr>
            <w:tcW w:w="992" w:type="dxa"/>
            <w:vAlign w:val="center"/>
            <w:hideMark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значение&gt;=0</w:t>
            </w: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76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140120251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хх000000,</w:t>
            </w:r>
            <w:r w:rsidRPr="00A1781D">
              <w:rPr>
                <w:sz w:val="15"/>
                <w:szCs w:val="15"/>
              </w:rPr>
              <w:br/>
              <w:t>11800000,</w:t>
            </w:r>
            <w:r w:rsidRPr="00A1781D">
              <w:rPr>
                <w:sz w:val="15"/>
                <w:szCs w:val="15"/>
              </w:rPr>
              <w:br/>
              <w:t>71800000,</w:t>
            </w:r>
            <w:r w:rsidRPr="00A1781D">
              <w:rPr>
                <w:sz w:val="15"/>
                <w:szCs w:val="15"/>
              </w:rPr>
              <w:br/>
              <w:t>71900000,</w:t>
            </w:r>
            <w:r w:rsidRPr="00A1781D">
              <w:rPr>
                <w:sz w:val="15"/>
                <w:szCs w:val="15"/>
              </w:rPr>
              <w:br/>
              <w:t xml:space="preserve">00000006, </w:t>
            </w:r>
            <w:r w:rsidRPr="00A1781D">
              <w:rPr>
                <w:sz w:val="15"/>
                <w:szCs w:val="15"/>
              </w:rPr>
              <w:lastRenderedPageBreak/>
              <w:t>00000007, 00000008, 00000009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lastRenderedPageBreak/>
              <w:t xml:space="preserve">02, 03, 04, 05, 06, 07, 08, 09, 10, 11, </w:t>
            </w:r>
            <w:r w:rsidRPr="00A1781D">
              <w:rPr>
                <w:sz w:val="15"/>
                <w:szCs w:val="15"/>
              </w:rPr>
              <w:lastRenderedPageBreak/>
              <w:t>12, 13</w:t>
            </w:r>
          </w:p>
        </w:tc>
        <w:tc>
          <w:tcPr>
            <w:tcW w:w="709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lastRenderedPageBreak/>
              <w:t>источник</w:t>
            </w:r>
          </w:p>
        </w:tc>
        <w:tc>
          <w:tcPr>
            <w:tcW w:w="1845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proofErr w:type="spellStart"/>
            <w:r w:rsidRPr="00A1781D">
              <w:rPr>
                <w:sz w:val="15"/>
                <w:szCs w:val="15"/>
              </w:rPr>
              <w:t>ххххххххххххххххх</w:t>
            </w:r>
            <w:proofErr w:type="spellEnd"/>
          </w:p>
        </w:tc>
        <w:tc>
          <w:tcPr>
            <w:tcW w:w="850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851" w:type="dxa"/>
            <w:gridSpan w:val="3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40120</w:t>
            </w:r>
          </w:p>
        </w:tc>
        <w:tc>
          <w:tcPr>
            <w:tcW w:w="714" w:type="dxa"/>
            <w:gridSpan w:val="2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251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10230, 10240, 10632, 10642, 10854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420</w:t>
            </w:r>
          </w:p>
        </w:tc>
        <w:tc>
          <w:tcPr>
            <w:tcW w:w="992" w:type="dxa"/>
            <w:vAlign w:val="center"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426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 w:val="restart"/>
            <w:noWrap/>
            <w:hideMark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 </w:t>
            </w: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10311-10313, 10613, 10855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430</w:t>
            </w:r>
          </w:p>
        </w:tc>
        <w:tc>
          <w:tcPr>
            <w:tcW w:w="992" w:type="dxa"/>
            <w:vAlign w:val="center"/>
            <w:hideMark/>
          </w:tcPr>
          <w:p w:rsidR="00607F62" w:rsidRPr="00A1781D" w:rsidRDefault="00607F62" w:rsidP="007908B5">
            <w:pPr>
              <w:suppressAutoHyphens w:val="0"/>
              <w:spacing w:line="276" w:lineRule="auto"/>
              <w:rPr>
                <w:rFonts w:ascii="Calibri" w:eastAsia="Calibri" w:hAnsi="Calibri"/>
                <w:sz w:val="15"/>
                <w:szCs w:val="15"/>
                <w:lang w:eastAsia="en-US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648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10411-10413, 10415, 10418, 10431-10438, 10441-10448, 10451, 10458 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410</w:t>
            </w:r>
          </w:p>
        </w:tc>
        <w:tc>
          <w:tcPr>
            <w:tcW w:w="992" w:type="dxa"/>
            <w:vMerge w:val="restart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значение&lt;=0</w:t>
            </w: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 xml:space="preserve">10439, 10449, 10459, 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420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1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10531-10537, 10544, 10546, 10634, 10644, 10856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440</w:t>
            </w:r>
          </w:p>
        </w:tc>
        <w:tc>
          <w:tcPr>
            <w:tcW w:w="992" w:type="dxa"/>
            <w:vMerge w:val="restart"/>
            <w:hideMark/>
          </w:tcPr>
          <w:p w:rsidR="00607F62" w:rsidRPr="00A1781D" w:rsidRDefault="00607F62" w:rsidP="007908B5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значение&gt;=0</w:t>
            </w: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2013х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610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20421-20423, 21521-21523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620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61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21531-21534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4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20711, 20713, 20714, 20721, 20723, 20724, 20731, 20733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640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51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205хх, 206хх, 208хх, 209хх, 21011-21013, 21003, 21005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660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5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20651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560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244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20431-20434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630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630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10960, 10970, 10980, 10990</w:t>
            </w:r>
          </w:p>
        </w:tc>
        <w:tc>
          <w:tcPr>
            <w:tcW w:w="851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211, 212, 213, 221, 222, 223, 224, 225, 226, 271, 272, 290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607F62" w:rsidRPr="00A1781D" w:rsidTr="000B7823">
        <w:trPr>
          <w:trHeight w:val="675"/>
        </w:trPr>
        <w:tc>
          <w:tcPr>
            <w:tcW w:w="1146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502" w:type="dxa"/>
            <w:gridSpan w:val="15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3" w:type="dxa"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302хх, 30301-30313, 30401-30403</w:t>
            </w:r>
          </w:p>
        </w:tc>
        <w:tc>
          <w:tcPr>
            <w:tcW w:w="851" w:type="dxa"/>
            <w:noWrap/>
            <w:hideMark/>
          </w:tcPr>
          <w:p w:rsidR="00607F62" w:rsidRPr="00A1781D" w:rsidRDefault="00607F62" w:rsidP="007908B5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730</w:t>
            </w:r>
          </w:p>
        </w:tc>
        <w:tc>
          <w:tcPr>
            <w:tcW w:w="992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07F62" w:rsidRPr="00A1781D" w:rsidRDefault="00607F62" w:rsidP="007908B5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395206" w:rsidRPr="00A1781D" w:rsidTr="006270D4">
        <w:trPr>
          <w:trHeight w:val="1059"/>
        </w:trPr>
        <w:tc>
          <w:tcPr>
            <w:tcW w:w="1147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ИТОГО</w:t>
            </w:r>
          </w:p>
        </w:tc>
        <w:tc>
          <w:tcPr>
            <w:tcW w:w="992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120551000</w:t>
            </w:r>
            <w:r w:rsidRPr="00A1781D">
              <w:rPr>
                <w:sz w:val="15"/>
                <w:szCs w:val="15"/>
              </w:rPr>
              <w:br/>
              <w:t>120651000</w:t>
            </w:r>
            <w:r w:rsidRPr="00A1781D">
              <w:rPr>
                <w:sz w:val="15"/>
                <w:szCs w:val="15"/>
              </w:rPr>
              <w:br/>
              <w:t>120711000</w:t>
            </w:r>
            <w:r w:rsidRPr="00A1781D">
              <w:rPr>
                <w:sz w:val="15"/>
                <w:szCs w:val="15"/>
              </w:rPr>
              <w:br/>
              <w:t>120721000</w:t>
            </w:r>
            <w:r w:rsidRPr="00A1781D">
              <w:rPr>
                <w:sz w:val="15"/>
                <w:szCs w:val="15"/>
              </w:rPr>
              <w:br/>
              <w:t>120731000</w:t>
            </w:r>
          </w:p>
        </w:tc>
        <w:tc>
          <w:tcPr>
            <w:tcW w:w="992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1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</w:t>
            </w:r>
          </w:p>
        </w:tc>
        <w:tc>
          <w:tcPr>
            <w:tcW w:w="709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</w:t>
            </w:r>
          </w:p>
        </w:tc>
        <w:tc>
          <w:tcPr>
            <w:tcW w:w="709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1705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*****************</w:t>
            </w: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709" w:type="dxa"/>
            <w:gridSpan w:val="3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567" w:type="dxa"/>
            <w:gridSpan w:val="2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1276" w:type="dxa"/>
            <w:gridSpan w:val="2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4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значение&lt;&gt;0</w:t>
            </w:r>
          </w:p>
        </w:tc>
        <w:tc>
          <w:tcPr>
            <w:tcW w:w="850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</w:t>
            </w:r>
          </w:p>
        </w:tc>
      </w:tr>
      <w:tr w:rsidR="00395206" w:rsidRPr="00A1781D" w:rsidTr="006270D4">
        <w:trPr>
          <w:trHeight w:val="276"/>
        </w:trPr>
        <w:tc>
          <w:tcPr>
            <w:tcW w:w="1147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130251000</w:t>
            </w: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567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значение&lt;&gt;0</w:t>
            </w:r>
          </w:p>
        </w:tc>
      </w:tr>
      <w:tr w:rsidR="00395206" w:rsidRPr="00A1781D" w:rsidTr="006270D4">
        <w:trPr>
          <w:trHeight w:val="814"/>
        </w:trPr>
        <w:tc>
          <w:tcPr>
            <w:tcW w:w="1147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в том числе по номеру (коду) счета:</w:t>
            </w:r>
          </w:p>
        </w:tc>
        <w:tc>
          <w:tcPr>
            <w:tcW w:w="992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120551000</w:t>
            </w:r>
          </w:p>
        </w:tc>
        <w:tc>
          <w:tcPr>
            <w:tcW w:w="992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&lt;&gt;***</w:t>
            </w:r>
          </w:p>
        </w:tc>
        <w:tc>
          <w:tcPr>
            <w:tcW w:w="991" w:type="dxa"/>
            <w:vMerge w:val="restart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хх000000,</w:t>
            </w:r>
            <w:r w:rsidRPr="00A1781D">
              <w:rPr>
                <w:sz w:val="15"/>
                <w:szCs w:val="15"/>
              </w:rPr>
              <w:br/>
              <w:t>11800000,</w:t>
            </w:r>
            <w:r w:rsidRPr="00A1781D">
              <w:rPr>
                <w:sz w:val="15"/>
                <w:szCs w:val="15"/>
              </w:rPr>
              <w:br/>
              <w:t>71800000,</w:t>
            </w:r>
            <w:r w:rsidRPr="00A1781D">
              <w:rPr>
                <w:sz w:val="15"/>
                <w:szCs w:val="15"/>
              </w:rPr>
              <w:br/>
              <w:t>71900000,</w:t>
            </w:r>
            <w:r w:rsidRPr="00A1781D">
              <w:rPr>
                <w:sz w:val="15"/>
                <w:szCs w:val="15"/>
              </w:rPr>
              <w:br/>
              <w:t>00000006, 00000007, 00000008, 00000009</w:t>
            </w:r>
          </w:p>
        </w:tc>
        <w:tc>
          <w:tcPr>
            <w:tcW w:w="709" w:type="dxa"/>
            <w:vMerge w:val="restart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02, 03, 04, 05, 06, 07, 08, 09, 10, 11, 12, 13</w:t>
            </w:r>
          </w:p>
        </w:tc>
        <w:tc>
          <w:tcPr>
            <w:tcW w:w="709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источник</w:t>
            </w:r>
          </w:p>
        </w:tc>
        <w:tc>
          <w:tcPr>
            <w:tcW w:w="1705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</w:p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218ххххх01хххх15</w:t>
            </w:r>
            <w:r>
              <w:rPr>
                <w:sz w:val="15"/>
                <w:szCs w:val="15"/>
              </w:rPr>
              <w:t>0</w:t>
            </w:r>
            <w:r w:rsidRPr="00A1781D">
              <w:rPr>
                <w:sz w:val="15"/>
                <w:szCs w:val="15"/>
              </w:rPr>
              <w:br/>
            </w:r>
            <w:r w:rsidRPr="00A1781D">
              <w:rPr>
                <w:sz w:val="15"/>
                <w:szCs w:val="15"/>
              </w:rPr>
              <w:br/>
            </w:r>
          </w:p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219ххххх01хххх15</w:t>
            </w:r>
            <w:r>
              <w:rPr>
                <w:sz w:val="15"/>
                <w:szCs w:val="15"/>
              </w:rPr>
              <w:t>0</w:t>
            </w:r>
            <w:r w:rsidRPr="00A1781D">
              <w:rPr>
                <w:sz w:val="15"/>
                <w:szCs w:val="15"/>
              </w:rPr>
              <w:br/>
            </w:r>
          </w:p>
          <w:p w:rsidR="00395206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202ххххх01хххх15</w:t>
            </w:r>
            <w:r>
              <w:rPr>
                <w:sz w:val="15"/>
                <w:szCs w:val="15"/>
              </w:rPr>
              <w:t>0</w:t>
            </w:r>
          </w:p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gridSpan w:val="2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</w:t>
            </w:r>
          </w:p>
        </w:tc>
        <w:tc>
          <w:tcPr>
            <w:tcW w:w="709" w:type="dxa"/>
            <w:gridSpan w:val="3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20551</w:t>
            </w:r>
          </w:p>
        </w:tc>
        <w:tc>
          <w:tcPr>
            <w:tcW w:w="567" w:type="dxa"/>
            <w:gridSpan w:val="2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000</w:t>
            </w:r>
          </w:p>
        </w:tc>
        <w:tc>
          <w:tcPr>
            <w:tcW w:w="1276" w:type="dxa"/>
            <w:gridSpan w:val="2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</w:t>
            </w:r>
          </w:p>
        </w:tc>
        <w:tc>
          <w:tcPr>
            <w:tcW w:w="1984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*****</w:t>
            </w:r>
          </w:p>
        </w:tc>
        <w:tc>
          <w:tcPr>
            <w:tcW w:w="851" w:type="dxa"/>
            <w:vMerge w:val="restart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***</w:t>
            </w:r>
          </w:p>
        </w:tc>
        <w:tc>
          <w:tcPr>
            <w:tcW w:w="992" w:type="dxa"/>
            <w:vMerge w:val="restart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значение&lt;&gt;0</w:t>
            </w:r>
          </w:p>
        </w:tc>
        <w:tc>
          <w:tcPr>
            <w:tcW w:w="850" w:type="dxa"/>
            <w:vMerge w:val="restart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</w:t>
            </w:r>
          </w:p>
        </w:tc>
      </w:tr>
      <w:tr w:rsidR="00395206" w:rsidRPr="00A1781D" w:rsidTr="006270D4">
        <w:trPr>
          <w:trHeight w:val="208"/>
        </w:trPr>
        <w:tc>
          <w:tcPr>
            <w:tcW w:w="1147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120651000</w:t>
            </w: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705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proofErr w:type="spellStart"/>
            <w:r w:rsidRPr="00A1781D">
              <w:rPr>
                <w:sz w:val="15"/>
                <w:szCs w:val="15"/>
              </w:rPr>
              <w:t>ххххххххххххххххх</w:t>
            </w:r>
            <w:proofErr w:type="spellEnd"/>
          </w:p>
        </w:tc>
        <w:tc>
          <w:tcPr>
            <w:tcW w:w="850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gridSpan w:val="3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20651</w:t>
            </w:r>
          </w:p>
        </w:tc>
        <w:tc>
          <w:tcPr>
            <w:tcW w:w="567" w:type="dxa"/>
            <w:gridSpan w:val="2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395206" w:rsidRPr="00A1781D" w:rsidTr="006270D4">
        <w:trPr>
          <w:trHeight w:val="1589"/>
        </w:trPr>
        <w:tc>
          <w:tcPr>
            <w:tcW w:w="1147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120711000</w:t>
            </w:r>
            <w:r w:rsidRPr="00A1781D">
              <w:rPr>
                <w:sz w:val="15"/>
                <w:szCs w:val="15"/>
              </w:rPr>
              <w:br/>
              <w:t>120721000</w:t>
            </w:r>
            <w:r w:rsidRPr="00A1781D">
              <w:rPr>
                <w:sz w:val="15"/>
                <w:szCs w:val="15"/>
              </w:rPr>
              <w:br/>
              <w:t>120731000</w:t>
            </w: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705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0106050201хххх640</w:t>
            </w:r>
            <w:r w:rsidRPr="00A1781D">
              <w:rPr>
                <w:sz w:val="15"/>
                <w:szCs w:val="15"/>
              </w:rPr>
              <w:br/>
              <w:t>0106070001хххх640</w:t>
            </w:r>
            <w:r w:rsidRPr="00A1781D">
              <w:rPr>
                <w:sz w:val="15"/>
                <w:szCs w:val="15"/>
              </w:rPr>
              <w:br/>
              <w:t>0106080001хххх640</w:t>
            </w:r>
            <w:r w:rsidRPr="00A1781D">
              <w:rPr>
                <w:sz w:val="15"/>
                <w:szCs w:val="15"/>
              </w:rPr>
              <w:br/>
              <w:t>1110301001хххх120</w:t>
            </w:r>
            <w:r w:rsidRPr="00A1781D">
              <w:rPr>
                <w:sz w:val="15"/>
                <w:szCs w:val="15"/>
              </w:rPr>
              <w:br/>
              <w:t>1110402001хххх120</w:t>
            </w:r>
            <w:r w:rsidRPr="00A1781D">
              <w:rPr>
                <w:sz w:val="15"/>
                <w:szCs w:val="15"/>
              </w:rPr>
              <w:br/>
              <w:t>1110403001хххх120</w:t>
            </w:r>
            <w:r w:rsidRPr="00A1781D">
              <w:rPr>
                <w:sz w:val="15"/>
                <w:szCs w:val="15"/>
              </w:rPr>
              <w:br/>
              <w:t>1169001001хххх140 1164201201хххх140</w:t>
            </w:r>
          </w:p>
        </w:tc>
        <w:tc>
          <w:tcPr>
            <w:tcW w:w="850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gridSpan w:val="3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20711</w:t>
            </w:r>
            <w:r w:rsidRPr="00A1781D">
              <w:rPr>
                <w:sz w:val="15"/>
                <w:szCs w:val="15"/>
              </w:rPr>
              <w:br/>
              <w:t>20721</w:t>
            </w:r>
            <w:r w:rsidRPr="00A1781D">
              <w:rPr>
                <w:sz w:val="15"/>
                <w:szCs w:val="15"/>
              </w:rPr>
              <w:br/>
              <w:t>20731</w:t>
            </w:r>
          </w:p>
        </w:tc>
        <w:tc>
          <w:tcPr>
            <w:tcW w:w="567" w:type="dxa"/>
            <w:gridSpan w:val="2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</w:tr>
      <w:tr w:rsidR="00395206" w:rsidRPr="00A1781D" w:rsidTr="006270D4">
        <w:trPr>
          <w:trHeight w:val="296"/>
        </w:trPr>
        <w:tc>
          <w:tcPr>
            <w:tcW w:w="1147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130251000</w:t>
            </w:r>
          </w:p>
        </w:tc>
        <w:tc>
          <w:tcPr>
            <w:tcW w:w="992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705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proofErr w:type="spellStart"/>
            <w:r w:rsidRPr="00A1781D">
              <w:rPr>
                <w:sz w:val="15"/>
                <w:szCs w:val="15"/>
              </w:rPr>
              <w:t>ххххххххххххххххх</w:t>
            </w:r>
            <w:proofErr w:type="spellEnd"/>
          </w:p>
        </w:tc>
        <w:tc>
          <w:tcPr>
            <w:tcW w:w="850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709" w:type="dxa"/>
            <w:gridSpan w:val="3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30251</w:t>
            </w:r>
          </w:p>
        </w:tc>
        <w:tc>
          <w:tcPr>
            <w:tcW w:w="567" w:type="dxa"/>
            <w:gridSpan w:val="2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000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95206" w:rsidRPr="00A1781D" w:rsidRDefault="00395206" w:rsidP="006270D4">
            <w:pPr>
              <w:suppressAutoHyphens w:val="0"/>
              <w:rPr>
                <w:sz w:val="15"/>
                <w:szCs w:val="15"/>
              </w:rPr>
            </w:pPr>
          </w:p>
        </w:tc>
        <w:tc>
          <w:tcPr>
            <w:tcW w:w="992" w:type="dxa"/>
            <w:noWrap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0</w:t>
            </w:r>
          </w:p>
        </w:tc>
        <w:tc>
          <w:tcPr>
            <w:tcW w:w="850" w:type="dxa"/>
            <w:hideMark/>
          </w:tcPr>
          <w:p w:rsidR="00395206" w:rsidRPr="00A1781D" w:rsidRDefault="00395206" w:rsidP="006270D4">
            <w:pPr>
              <w:spacing w:line="276" w:lineRule="auto"/>
              <w:jc w:val="center"/>
              <w:rPr>
                <w:sz w:val="15"/>
                <w:szCs w:val="15"/>
              </w:rPr>
            </w:pPr>
            <w:r w:rsidRPr="00A1781D">
              <w:rPr>
                <w:sz w:val="15"/>
                <w:szCs w:val="15"/>
              </w:rPr>
              <w:t>значение&lt;&gt;0</w:t>
            </w:r>
          </w:p>
        </w:tc>
      </w:tr>
    </w:tbl>
    <w:p w:rsidR="00607F62" w:rsidRPr="00B47280" w:rsidRDefault="00607F62" w:rsidP="00607F62">
      <w:pPr>
        <w:rPr>
          <w:b/>
        </w:rPr>
      </w:pPr>
    </w:p>
    <w:p w:rsidR="00182E46" w:rsidRDefault="00182E46" w:rsidP="000A707D">
      <w:pPr>
        <w:ind w:right="-471"/>
        <w:jc w:val="center"/>
        <w:outlineLvl w:val="0"/>
        <w:rPr>
          <w:b/>
          <w:sz w:val="18"/>
          <w:szCs w:val="18"/>
        </w:rPr>
      </w:pPr>
    </w:p>
    <w:p w:rsidR="00C82481" w:rsidRDefault="00C82481" w:rsidP="000A707D">
      <w:pPr>
        <w:ind w:right="-471"/>
        <w:jc w:val="center"/>
        <w:outlineLvl w:val="0"/>
        <w:rPr>
          <w:b/>
          <w:sz w:val="18"/>
          <w:szCs w:val="18"/>
        </w:rPr>
      </w:pPr>
    </w:p>
    <w:p w:rsidR="00182E46" w:rsidRDefault="00182E46" w:rsidP="000A707D">
      <w:pPr>
        <w:ind w:right="-471"/>
        <w:jc w:val="center"/>
        <w:outlineLvl w:val="0"/>
        <w:rPr>
          <w:b/>
          <w:sz w:val="18"/>
          <w:szCs w:val="18"/>
        </w:rPr>
      </w:pPr>
    </w:p>
    <w:p w:rsidR="00182E46" w:rsidRDefault="00182E46" w:rsidP="000A707D">
      <w:pPr>
        <w:ind w:right="-471"/>
        <w:jc w:val="center"/>
        <w:outlineLvl w:val="0"/>
        <w:rPr>
          <w:b/>
          <w:sz w:val="18"/>
          <w:szCs w:val="18"/>
        </w:rPr>
      </w:pPr>
    </w:p>
    <w:bookmarkEnd w:id="2589"/>
    <w:bookmarkEnd w:id="2590"/>
    <w:p w:rsidR="00C93F08" w:rsidRPr="00A1781D" w:rsidRDefault="00C93F08" w:rsidP="00C93F08">
      <w:pPr>
        <w:tabs>
          <w:tab w:val="left" w:pos="11160"/>
        </w:tabs>
        <w:rPr>
          <w:sz w:val="18"/>
          <w:szCs w:val="18"/>
        </w:rPr>
      </w:pPr>
    </w:p>
    <w:p w:rsidR="00C93F08" w:rsidRPr="00A1781D" w:rsidRDefault="00C93F08" w:rsidP="00C94D49">
      <w:pPr>
        <w:tabs>
          <w:tab w:val="left" w:pos="11160"/>
        </w:tabs>
        <w:rPr>
          <w:sz w:val="18"/>
          <w:szCs w:val="18"/>
        </w:rPr>
      </w:pPr>
    </w:p>
    <w:sectPr w:rsidR="00C93F08" w:rsidRPr="00A1781D" w:rsidSect="007C3479">
      <w:pgSz w:w="16838" w:h="11906" w:orient="landscape" w:code="9"/>
      <w:pgMar w:top="720" w:right="720" w:bottom="720" w:left="720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185" w:rsidRDefault="00561185">
      <w:r>
        <w:separator/>
      </w:r>
    </w:p>
  </w:endnote>
  <w:endnote w:type="continuationSeparator" w:id="0">
    <w:p w:rsidR="00561185" w:rsidRDefault="00561185">
      <w:r>
        <w:continuationSeparator/>
      </w:r>
    </w:p>
  </w:endnote>
  <w:endnote w:type="continuationNotice" w:id="1">
    <w:p w:rsidR="00561185" w:rsidRDefault="00561185"/>
  </w:endnote>
  <w:endnote w:id="2">
    <w:p w:rsidR="00561185" w:rsidRPr="00861AD5" w:rsidRDefault="00561185">
      <w:pPr>
        <w:pStyle w:val="aff2"/>
        <w:rPr>
          <w:lang w:val="ru-RU"/>
        </w:rPr>
      </w:pPr>
      <w:r>
        <w:rPr>
          <w:rStyle w:val="aff1"/>
        </w:rPr>
        <w:endnoteRef/>
      </w:r>
      <w:r>
        <w:t xml:space="preserve"> </w:t>
      </w:r>
      <w:r>
        <w:rPr>
          <w:lang w:val="ru-RU"/>
        </w:rPr>
        <w:t>При несоблюдении данного контрольного соотношения представление отчетности в ПУиО недопустимо (блокируется до его устранения)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85" w:rsidRDefault="00561185">
    <w:pPr>
      <w:pStyle w:val="af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4.8pt;height:11.3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561185" w:rsidRDefault="00561185">
                <w:pPr>
                  <w:pStyle w:val="af3"/>
                </w:pPr>
              </w:p>
            </w:txbxContent>
          </v:textbox>
          <w10:wrap type="square" side="largest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185" w:rsidRDefault="00561185">
      <w:r>
        <w:separator/>
      </w:r>
    </w:p>
  </w:footnote>
  <w:footnote w:type="continuationSeparator" w:id="0">
    <w:p w:rsidR="00561185" w:rsidRDefault="00561185">
      <w:r>
        <w:continuationSeparator/>
      </w:r>
    </w:p>
  </w:footnote>
  <w:footnote w:type="continuationNotice" w:id="1">
    <w:p w:rsidR="00561185" w:rsidRDefault="00561185"/>
  </w:footnote>
  <w:footnote w:id="2">
    <w:p w:rsidR="00561185" w:rsidRDefault="00561185">
      <w:pPr>
        <w:pStyle w:val="af1"/>
      </w:pPr>
      <w:r w:rsidRPr="00F5452C">
        <w:rPr>
          <w:rStyle w:val="afe"/>
        </w:rPr>
        <w:footnoteRef/>
      </w:r>
      <w:r>
        <w:t xml:space="preserve"> * - все строки (графы)</w:t>
      </w:r>
    </w:p>
  </w:footnote>
  <w:footnote w:id="3">
    <w:p w:rsidR="00561185" w:rsidRPr="00B71AB6" w:rsidRDefault="00561185">
      <w:pPr>
        <w:pStyle w:val="af1"/>
        <w:rPr>
          <w:lang w:val="ru-RU"/>
        </w:rPr>
      </w:pPr>
      <w:r>
        <w:rPr>
          <w:rStyle w:val="afe"/>
        </w:rPr>
        <w:footnoteRef/>
      </w:r>
      <w:r>
        <w:t xml:space="preserve"> </w:t>
      </w:r>
      <w:proofErr w:type="gramStart"/>
      <w:r>
        <w:rPr>
          <w:lang w:val="ru-RU"/>
        </w:rPr>
        <w:t>В части операций по списанию начисленного ущерба при проведении восстановительного ремонта за счет страховой компании в рамках</w:t>
      </w:r>
      <w:proofErr w:type="gramEnd"/>
      <w:r>
        <w:rPr>
          <w:lang w:val="ru-RU"/>
        </w:rPr>
        <w:t xml:space="preserve"> договора ОСАГО</w:t>
      </w:r>
    </w:p>
  </w:footnote>
  <w:footnote w:id="4">
    <w:p w:rsidR="00561185" w:rsidRDefault="00561185">
      <w:pPr>
        <w:pStyle w:val="af1"/>
        <w:rPr>
          <w:lang w:val="ru-RU"/>
        </w:rPr>
      </w:pPr>
      <w:r>
        <w:rPr>
          <w:rStyle w:val="afe"/>
        </w:rPr>
        <w:footnoteRef/>
      </w:r>
      <w:r>
        <w:t xml:space="preserve"> </w:t>
      </w:r>
      <w:r>
        <w:rPr>
          <w:lang w:val="ru-RU"/>
        </w:rPr>
        <w:t>Допускается указание целевой статьи в структуре 0000000000 по операциям с объектами нефинансовых активов, отражаемых в бюджетном учете по целевой статье 0000000000</w:t>
      </w:r>
    </w:p>
    <w:p w:rsidR="00561185" w:rsidRPr="002F60D6" w:rsidRDefault="00561185">
      <w:pPr>
        <w:pStyle w:val="af1"/>
        <w:rPr>
          <w:lang w:val="ru-RU"/>
        </w:rPr>
      </w:pPr>
      <w:r w:rsidRPr="005238E0">
        <w:rPr>
          <w:lang w:val="ru-RU"/>
        </w:rPr>
        <w:t>4</w:t>
      </w:r>
      <w:r>
        <w:rPr>
          <w:lang w:val="ru-RU"/>
        </w:rPr>
        <w:t xml:space="preserve"> </w:t>
      </w:r>
      <w:r>
        <w:rPr>
          <w:sz w:val="18"/>
          <w:szCs w:val="18"/>
        </w:rPr>
        <w:t xml:space="preserve">в части </w:t>
      </w:r>
      <w:r w:rsidRPr="00A85225">
        <w:rPr>
          <w:sz w:val="18"/>
          <w:szCs w:val="18"/>
        </w:rPr>
        <w:t>расходов текущего финансового года по предоставлению права пользования активом на льготных условиях</w:t>
      </w:r>
      <w:r>
        <w:rPr>
          <w:sz w:val="18"/>
          <w:szCs w:val="18"/>
          <w:lang w:val="ru-RU"/>
        </w:rPr>
        <w:t xml:space="preserve"> допускается указание статьи 0000000000 </w:t>
      </w:r>
    </w:p>
  </w:footnote>
  <w:footnote w:id="5">
    <w:p w:rsidR="00561185" w:rsidRPr="00175081" w:rsidRDefault="00561185">
      <w:pPr>
        <w:pStyle w:val="af1"/>
        <w:rPr>
          <w:sz w:val="16"/>
          <w:szCs w:val="16"/>
        </w:rPr>
      </w:pPr>
      <w:r w:rsidRPr="00175081">
        <w:rPr>
          <w:rStyle w:val="afe"/>
          <w:sz w:val="16"/>
          <w:szCs w:val="16"/>
        </w:rPr>
        <w:footnoteRef/>
      </w:r>
      <w:r w:rsidRPr="00175081">
        <w:rPr>
          <w:sz w:val="16"/>
          <w:szCs w:val="16"/>
        </w:rPr>
        <w:t xml:space="preserve"> Только для Минфина РФ (глава 092)</w:t>
      </w:r>
    </w:p>
  </w:footnote>
  <w:footnote w:id="6">
    <w:p w:rsidR="00561185" w:rsidRPr="00175081" w:rsidRDefault="00561185">
      <w:pPr>
        <w:pStyle w:val="af1"/>
        <w:rPr>
          <w:sz w:val="16"/>
          <w:szCs w:val="16"/>
        </w:rPr>
      </w:pPr>
      <w:r w:rsidRPr="00175081">
        <w:rPr>
          <w:rStyle w:val="afe"/>
          <w:sz w:val="16"/>
          <w:szCs w:val="16"/>
        </w:rPr>
        <w:footnoteRef/>
      </w:r>
      <w:r w:rsidRPr="00175081">
        <w:rPr>
          <w:sz w:val="16"/>
          <w:szCs w:val="16"/>
        </w:rPr>
        <w:t xml:space="preserve"> Только для Минфина РФ (глава 092)</w:t>
      </w:r>
    </w:p>
  </w:footnote>
  <w:footnote w:id="7">
    <w:p w:rsidR="00561185" w:rsidRDefault="00561185">
      <w:pPr>
        <w:pStyle w:val="af1"/>
      </w:pPr>
      <w:r>
        <w:rPr>
          <w:rStyle w:val="afe"/>
        </w:rPr>
        <w:footnoteRef/>
      </w:r>
      <w:r>
        <w:t xml:space="preserve"> Контрольные соотношения для Сведений ф. 0503168 (в части имущества казны) аналогичны</w:t>
      </w:r>
    </w:p>
  </w:footnote>
  <w:footnote w:id="8">
    <w:p w:rsidR="00561185" w:rsidRDefault="00561185">
      <w:pPr>
        <w:pStyle w:val="af1"/>
      </w:pPr>
      <w:r>
        <w:rPr>
          <w:rStyle w:val="afe"/>
        </w:rPr>
        <w:footnoteRef/>
      </w:r>
      <w:r>
        <w:t xml:space="preserve"> Контроль в части граф 12-14 применяется, начиная с отчетности на 01.01.2017</w:t>
      </w:r>
    </w:p>
  </w:footnote>
  <w:footnote w:id="9">
    <w:p w:rsidR="00561185" w:rsidRDefault="00561185">
      <w:pPr>
        <w:pStyle w:val="af1"/>
      </w:pPr>
      <w:r>
        <w:rPr>
          <w:rStyle w:val="afe"/>
        </w:rPr>
        <w:footnoteRef/>
      </w:r>
      <w:r>
        <w:t xml:space="preserve"> Применяется начиная с отчетности на 01.07.2016</w:t>
      </w:r>
    </w:p>
  </w:footnote>
  <w:footnote w:id="10">
    <w:p w:rsidR="00561185" w:rsidRPr="009F61F7" w:rsidRDefault="00561185">
      <w:pPr>
        <w:pStyle w:val="af1"/>
        <w:rPr>
          <w:lang w:val="ru-RU"/>
          <w:rPrChange w:id="2446" w:author="Зайцев Павел Борисович" w:date="2019-06-28T17:08:00Z">
            <w:rPr/>
          </w:rPrChange>
        </w:rPr>
      </w:pPr>
      <w:ins w:id="2447" w:author="Зайцев Павел Борисович" w:date="2019-06-28T17:08:00Z">
        <w:r>
          <w:rPr>
            <w:rStyle w:val="afe"/>
          </w:rPr>
          <w:footnoteRef/>
        </w:r>
        <w:r>
          <w:t xml:space="preserve"> </w:t>
        </w:r>
        <w:r>
          <w:rPr>
            <w:lang w:val="ru-RU"/>
          </w:rPr>
          <w:t>Применяется для отчетности по состоянию на 01.0</w:t>
        </w:r>
      </w:ins>
      <w:ins w:id="2448" w:author="Зайцев Павел Борисович" w:date="2019-06-28T17:19:00Z">
        <w:r>
          <w:rPr>
            <w:lang w:val="ru-RU"/>
          </w:rPr>
          <w:t>7</w:t>
        </w:r>
      </w:ins>
      <w:ins w:id="2449" w:author="Зайцев Павел Борисович" w:date="2019-06-28T17:08:00Z">
        <w:r>
          <w:rPr>
            <w:lang w:val="ru-RU"/>
          </w:rPr>
          <w:t>.2019</w:t>
        </w:r>
      </w:ins>
    </w:p>
  </w:footnote>
  <w:footnote w:id="11">
    <w:p w:rsidR="00561185" w:rsidRPr="00D7491E" w:rsidRDefault="00561185" w:rsidP="00607F62">
      <w:pPr>
        <w:pStyle w:val="af1"/>
        <w:rPr>
          <w:sz w:val="16"/>
          <w:szCs w:val="16"/>
        </w:rPr>
      </w:pPr>
      <w:r w:rsidRPr="00D7491E">
        <w:rPr>
          <w:rStyle w:val="afe"/>
          <w:sz w:val="16"/>
          <w:szCs w:val="16"/>
        </w:rPr>
        <w:footnoteRef/>
      </w:r>
      <w:r w:rsidRPr="00D7491E">
        <w:rPr>
          <w:sz w:val="16"/>
          <w:szCs w:val="16"/>
        </w:rPr>
        <w:t xml:space="preserve"> Здесь и далее бюджет – вид деятельности 1 «Бюджетная деятельность»</w:t>
      </w:r>
    </w:p>
  </w:footnote>
  <w:footnote w:id="12">
    <w:p w:rsidR="00561185" w:rsidRPr="00D7491E" w:rsidRDefault="00561185" w:rsidP="00607F62">
      <w:pPr>
        <w:pStyle w:val="af1"/>
        <w:rPr>
          <w:sz w:val="16"/>
          <w:szCs w:val="16"/>
        </w:rPr>
      </w:pPr>
      <w:r w:rsidRPr="00D7491E">
        <w:rPr>
          <w:rStyle w:val="afe"/>
          <w:sz w:val="16"/>
          <w:szCs w:val="16"/>
        </w:rPr>
        <w:footnoteRef/>
      </w:r>
      <w:r w:rsidRPr="00D7491E">
        <w:rPr>
          <w:sz w:val="16"/>
          <w:szCs w:val="16"/>
        </w:rPr>
        <w:t xml:space="preserve"> Здесь и далее СВР – виде деятельности 3 «Средства во временном распоряжении»</w:t>
      </w:r>
    </w:p>
  </w:footnote>
  <w:footnote w:id="13">
    <w:p w:rsidR="00561185" w:rsidRPr="00D7491E" w:rsidRDefault="00561185" w:rsidP="00607F62">
      <w:pPr>
        <w:pStyle w:val="af1"/>
        <w:rPr>
          <w:sz w:val="16"/>
          <w:szCs w:val="16"/>
        </w:rPr>
      </w:pPr>
      <w:r w:rsidRPr="00D7491E">
        <w:rPr>
          <w:rStyle w:val="afe"/>
          <w:sz w:val="16"/>
          <w:szCs w:val="16"/>
        </w:rPr>
        <w:footnoteRef/>
      </w:r>
      <w:r w:rsidRPr="00D7491E">
        <w:rPr>
          <w:sz w:val="16"/>
          <w:szCs w:val="16"/>
        </w:rPr>
        <w:t xml:space="preserve"> Применяется для сводного Отчета ф. 0503324, сформированного на уровне МОУ ФК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85" w:rsidRDefault="00561185" w:rsidP="00175DA7">
    <w:pPr>
      <w:pStyle w:val="af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61185" w:rsidRDefault="00561185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85" w:rsidRDefault="00561185" w:rsidP="00511E4C">
    <w:pPr>
      <w:pStyle w:val="af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6AA0">
      <w:rPr>
        <w:rStyle w:val="a4"/>
        <w:noProof/>
      </w:rPr>
      <w:t>119</w:t>
    </w:r>
    <w:r>
      <w:rPr>
        <w:rStyle w:val="a4"/>
      </w:rPr>
      <w:fldChar w:fldCharType="end"/>
    </w:r>
  </w:p>
  <w:p w:rsidR="00561185" w:rsidRDefault="00561185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9A2B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cs="OpenSymbol"/>
      </w:rPr>
    </w:lvl>
  </w:abstractNum>
  <w:abstractNum w:abstractNumId="4">
    <w:nsid w:val="017629BE"/>
    <w:multiLevelType w:val="hybridMultilevel"/>
    <w:tmpl w:val="4004381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BE6D44"/>
    <w:multiLevelType w:val="hybridMultilevel"/>
    <w:tmpl w:val="54908FFE"/>
    <w:lvl w:ilvl="0" w:tplc="87FE8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5220F0"/>
    <w:multiLevelType w:val="hybridMultilevel"/>
    <w:tmpl w:val="B1583202"/>
    <w:lvl w:ilvl="0" w:tplc="37E23C7C">
      <w:start w:val="45"/>
      <w:numFmt w:val="bullet"/>
      <w:lvlText w:val=""/>
      <w:lvlJc w:val="left"/>
      <w:pPr>
        <w:ind w:left="10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>
    <w:nsid w:val="088C1716"/>
    <w:multiLevelType w:val="hybridMultilevel"/>
    <w:tmpl w:val="AC14EEE8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040CE"/>
    <w:multiLevelType w:val="hybridMultilevel"/>
    <w:tmpl w:val="C29A4256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E279F"/>
    <w:multiLevelType w:val="multilevel"/>
    <w:tmpl w:val="B8ECCBE4"/>
    <w:lvl w:ilvl="0">
      <w:start w:val="13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1275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CBB7881"/>
    <w:multiLevelType w:val="hybridMultilevel"/>
    <w:tmpl w:val="5ECE9908"/>
    <w:lvl w:ilvl="0" w:tplc="DE26001A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66FE8"/>
    <w:multiLevelType w:val="hybridMultilevel"/>
    <w:tmpl w:val="78386FD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67974"/>
    <w:multiLevelType w:val="hybridMultilevel"/>
    <w:tmpl w:val="DD3E1920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002DE3"/>
    <w:multiLevelType w:val="hybridMultilevel"/>
    <w:tmpl w:val="EDAECA20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40EC1"/>
    <w:multiLevelType w:val="hybridMultilevel"/>
    <w:tmpl w:val="F04E6CE0"/>
    <w:lvl w:ilvl="0" w:tplc="041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A32ED4"/>
    <w:multiLevelType w:val="hybridMultilevel"/>
    <w:tmpl w:val="94EA6C3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CB3EC8"/>
    <w:multiLevelType w:val="hybridMultilevel"/>
    <w:tmpl w:val="33ACC646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E17590"/>
    <w:multiLevelType w:val="hybridMultilevel"/>
    <w:tmpl w:val="1BE6BB20"/>
    <w:lvl w:ilvl="0" w:tplc="7DA0E0BC">
      <w:start w:val="6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075BA5"/>
    <w:multiLevelType w:val="hybridMultilevel"/>
    <w:tmpl w:val="BF5A7948"/>
    <w:lvl w:ilvl="0" w:tplc="50B6D228">
      <w:start w:val="14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9">
    <w:nsid w:val="42E467FC"/>
    <w:multiLevelType w:val="hybridMultilevel"/>
    <w:tmpl w:val="EB0A6460"/>
    <w:lvl w:ilvl="0" w:tplc="04190001">
      <w:start w:val="4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0169DC"/>
    <w:multiLevelType w:val="hybridMultilevel"/>
    <w:tmpl w:val="CCD809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F4380"/>
    <w:multiLevelType w:val="hybridMultilevel"/>
    <w:tmpl w:val="B55E5B36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044427"/>
    <w:multiLevelType w:val="hybridMultilevel"/>
    <w:tmpl w:val="524A4D26"/>
    <w:lvl w:ilvl="0" w:tplc="20886F96">
      <w:start w:val="1"/>
      <w:numFmt w:val="none"/>
      <w:pStyle w:val="OTRNameTable"/>
      <w:lvlText w:val="Таблица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E4E5B1F"/>
    <w:multiLevelType w:val="hybridMultilevel"/>
    <w:tmpl w:val="024EB78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5B3594"/>
    <w:multiLevelType w:val="hybridMultilevel"/>
    <w:tmpl w:val="79704D5C"/>
    <w:lvl w:ilvl="0" w:tplc="31F2806E">
      <w:start w:val="14"/>
      <w:numFmt w:val="decimal"/>
      <w:lvlText w:val="%1."/>
      <w:lvlJc w:val="left"/>
      <w:pPr>
        <w:ind w:left="16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>
    <w:nsid w:val="50F80157"/>
    <w:multiLevelType w:val="hybridMultilevel"/>
    <w:tmpl w:val="6F36F354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A65D39"/>
    <w:multiLevelType w:val="hybridMultilevel"/>
    <w:tmpl w:val="D082B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C7B61"/>
    <w:multiLevelType w:val="hybridMultilevel"/>
    <w:tmpl w:val="4962ACE6"/>
    <w:lvl w:ilvl="0" w:tplc="116A943C">
      <w:start w:val="12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7E4475"/>
    <w:multiLevelType w:val="hybridMultilevel"/>
    <w:tmpl w:val="B0CADB4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647D26"/>
    <w:multiLevelType w:val="hybridMultilevel"/>
    <w:tmpl w:val="CC182FD0"/>
    <w:lvl w:ilvl="0" w:tplc="0419000B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CB3585"/>
    <w:multiLevelType w:val="hybridMultilevel"/>
    <w:tmpl w:val="A5BE003C"/>
    <w:lvl w:ilvl="0" w:tplc="9CCE21F2">
      <w:start w:val="5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>
    <w:nsid w:val="704D76B5"/>
    <w:multiLevelType w:val="hybridMultilevel"/>
    <w:tmpl w:val="5D6C6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BE739F"/>
    <w:multiLevelType w:val="hybridMultilevel"/>
    <w:tmpl w:val="5AB2B8C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80483A"/>
    <w:multiLevelType w:val="hybridMultilevel"/>
    <w:tmpl w:val="03145E74"/>
    <w:lvl w:ilvl="0" w:tplc="0E8A3C84">
      <w:start w:val="1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6"/>
  </w:num>
  <w:num w:numId="5">
    <w:abstractNumId w:val="0"/>
  </w:num>
  <w:num w:numId="6">
    <w:abstractNumId w:val="1"/>
  </w:num>
  <w:num w:numId="7">
    <w:abstractNumId w:val="1"/>
  </w:num>
  <w:num w:numId="8">
    <w:abstractNumId w:val="21"/>
  </w:num>
  <w:num w:numId="9">
    <w:abstractNumId w:val="18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9"/>
  </w:num>
  <w:num w:numId="15">
    <w:abstractNumId w:val="27"/>
  </w:num>
  <w:num w:numId="16">
    <w:abstractNumId w:val="22"/>
  </w:num>
  <w:num w:numId="17">
    <w:abstractNumId w:val="20"/>
  </w:num>
  <w:num w:numId="18">
    <w:abstractNumId w:val="31"/>
  </w:num>
  <w:num w:numId="19">
    <w:abstractNumId w:val="12"/>
  </w:num>
  <w:num w:numId="20">
    <w:abstractNumId w:val="10"/>
  </w:num>
  <w:num w:numId="21">
    <w:abstractNumId w:val="17"/>
  </w:num>
  <w:num w:numId="22">
    <w:abstractNumId w:val="30"/>
  </w:num>
  <w:num w:numId="23">
    <w:abstractNumId w:val="5"/>
  </w:num>
  <w:num w:numId="24">
    <w:abstractNumId w:val="24"/>
  </w:num>
  <w:num w:numId="25">
    <w:abstractNumId w:val="33"/>
  </w:num>
  <w:num w:numId="26">
    <w:abstractNumId w:val="11"/>
  </w:num>
  <w:num w:numId="27">
    <w:abstractNumId w:val="7"/>
  </w:num>
  <w:num w:numId="28">
    <w:abstractNumId w:val="23"/>
  </w:num>
  <w:num w:numId="29">
    <w:abstractNumId w:val="32"/>
  </w:num>
  <w:num w:numId="30">
    <w:abstractNumId w:val="15"/>
  </w:num>
  <w:num w:numId="31">
    <w:abstractNumId w:val="8"/>
  </w:num>
  <w:num w:numId="32">
    <w:abstractNumId w:val="28"/>
  </w:num>
  <w:num w:numId="33">
    <w:abstractNumId w:val="4"/>
  </w:num>
  <w:num w:numId="34">
    <w:abstractNumId w:val="26"/>
  </w:num>
  <w:num w:numId="35">
    <w:abstractNumId w:val="25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29"/>
  </w:num>
  <w:num w:numId="46">
    <w:abstractNumId w:val="14"/>
  </w:num>
  <w:num w:numId="47">
    <w:abstractNumId w:val="6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activeWritingStyle w:appName="MSWord" w:lang="ru-RU" w:vendorID="1" w:dllVersion="512" w:checkStyle="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567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numFmt w:val="upperRoman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1514C"/>
    <w:rsid w:val="00000347"/>
    <w:rsid w:val="000006E3"/>
    <w:rsid w:val="000015CF"/>
    <w:rsid w:val="00001B06"/>
    <w:rsid w:val="00001F22"/>
    <w:rsid w:val="000023B1"/>
    <w:rsid w:val="00002598"/>
    <w:rsid w:val="00003CE0"/>
    <w:rsid w:val="0000403A"/>
    <w:rsid w:val="000040C0"/>
    <w:rsid w:val="00004D12"/>
    <w:rsid w:val="00004F56"/>
    <w:rsid w:val="00005D13"/>
    <w:rsid w:val="0000621F"/>
    <w:rsid w:val="000062CB"/>
    <w:rsid w:val="00006367"/>
    <w:rsid w:val="00006761"/>
    <w:rsid w:val="00006ACE"/>
    <w:rsid w:val="00010151"/>
    <w:rsid w:val="00010C3E"/>
    <w:rsid w:val="0001171D"/>
    <w:rsid w:val="000131C8"/>
    <w:rsid w:val="00013475"/>
    <w:rsid w:val="00013BB4"/>
    <w:rsid w:val="000156C9"/>
    <w:rsid w:val="00015ADC"/>
    <w:rsid w:val="00015B6B"/>
    <w:rsid w:val="000167BD"/>
    <w:rsid w:val="00016F55"/>
    <w:rsid w:val="00020117"/>
    <w:rsid w:val="00020A00"/>
    <w:rsid w:val="00021F7A"/>
    <w:rsid w:val="0002272E"/>
    <w:rsid w:val="00023009"/>
    <w:rsid w:val="00023686"/>
    <w:rsid w:val="000269AD"/>
    <w:rsid w:val="00026A2F"/>
    <w:rsid w:val="0002702C"/>
    <w:rsid w:val="000270F7"/>
    <w:rsid w:val="000307DD"/>
    <w:rsid w:val="000313F5"/>
    <w:rsid w:val="00031AEE"/>
    <w:rsid w:val="00031DF8"/>
    <w:rsid w:val="00031E6B"/>
    <w:rsid w:val="0003262B"/>
    <w:rsid w:val="00032C37"/>
    <w:rsid w:val="00032E62"/>
    <w:rsid w:val="00033127"/>
    <w:rsid w:val="00033721"/>
    <w:rsid w:val="00033789"/>
    <w:rsid w:val="0003422C"/>
    <w:rsid w:val="0003649D"/>
    <w:rsid w:val="00037669"/>
    <w:rsid w:val="00037EE5"/>
    <w:rsid w:val="0004013A"/>
    <w:rsid w:val="000403B6"/>
    <w:rsid w:val="00041E85"/>
    <w:rsid w:val="00042112"/>
    <w:rsid w:val="00043F3B"/>
    <w:rsid w:val="000456C0"/>
    <w:rsid w:val="00046226"/>
    <w:rsid w:val="0004681D"/>
    <w:rsid w:val="000476F3"/>
    <w:rsid w:val="00047A27"/>
    <w:rsid w:val="00050D86"/>
    <w:rsid w:val="000517D9"/>
    <w:rsid w:val="00051E8B"/>
    <w:rsid w:val="00052B25"/>
    <w:rsid w:val="000535DC"/>
    <w:rsid w:val="00053998"/>
    <w:rsid w:val="00053E19"/>
    <w:rsid w:val="000548ED"/>
    <w:rsid w:val="00054DF8"/>
    <w:rsid w:val="000555C6"/>
    <w:rsid w:val="0005587B"/>
    <w:rsid w:val="00056E96"/>
    <w:rsid w:val="000571C4"/>
    <w:rsid w:val="0006008B"/>
    <w:rsid w:val="00062354"/>
    <w:rsid w:val="00062CCE"/>
    <w:rsid w:val="000630A0"/>
    <w:rsid w:val="00063685"/>
    <w:rsid w:val="00063CB4"/>
    <w:rsid w:val="000642AC"/>
    <w:rsid w:val="00064D25"/>
    <w:rsid w:val="00065342"/>
    <w:rsid w:val="00066B03"/>
    <w:rsid w:val="0006764E"/>
    <w:rsid w:val="00070B8A"/>
    <w:rsid w:val="00070DC5"/>
    <w:rsid w:val="00071084"/>
    <w:rsid w:val="00072F72"/>
    <w:rsid w:val="000731A5"/>
    <w:rsid w:val="00073CB6"/>
    <w:rsid w:val="00073DCE"/>
    <w:rsid w:val="0007407E"/>
    <w:rsid w:val="000741CA"/>
    <w:rsid w:val="00075F42"/>
    <w:rsid w:val="00076AB8"/>
    <w:rsid w:val="00076CD0"/>
    <w:rsid w:val="0008049C"/>
    <w:rsid w:val="000805D5"/>
    <w:rsid w:val="00081519"/>
    <w:rsid w:val="00081F9E"/>
    <w:rsid w:val="00084047"/>
    <w:rsid w:val="0008419B"/>
    <w:rsid w:val="000845DF"/>
    <w:rsid w:val="00084E9D"/>
    <w:rsid w:val="00085DFA"/>
    <w:rsid w:val="000860E5"/>
    <w:rsid w:val="0008646E"/>
    <w:rsid w:val="00086B8F"/>
    <w:rsid w:val="00086D2C"/>
    <w:rsid w:val="00086EB5"/>
    <w:rsid w:val="00087492"/>
    <w:rsid w:val="000877BF"/>
    <w:rsid w:val="000901F7"/>
    <w:rsid w:val="00090426"/>
    <w:rsid w:val="00090602"/>
    <w:rsid w:val="000918BD"/>
    <w:rsid w:val="00091CF7"/>
    <w:rsid w:val="000922BC"/>
    <w:rsid w:val="00092800"/>
    <w:rsid w:val="0009434E"/>
    <w:rsid w:val="000953C9"/>
    <w:rsid w:val="0009581F"/>
    <w:rsid w:val="000960F8"/>
    <w:rsid w:val="000A0359"/>
    <w:rsid w:val="000A03EE"/>
    <w:rsid w:val="000A2150"/>
    <w:rsid w:val="000A2A3B"/>
    <w:rsid w:val="000A2C94"/>
    <w:rsid w:val="000A36CB"/>
    <w:rsid w:val="000A423B"/>
    <w:rsid w:val="000A5308"/>
    <w:rsid w:val="000A5D44"/>
    <w:rsid w:val="000A6267"/>
    <w:rsid w:val="000A68E7"/>
    <w:rsid w:val="000A707D"/>
    <w:rsid w:val="000A78AA"/>
    <w:rsid w:val="000B0F61"/>
    <w:rsid w:val="000B157C"/>
    <w:rsid w:val="000B26B8"/>
    <w:rsid w:val="000B29DF"/>
    <w:rsid w:val="000B4DA4"/>
    <w:rsid w:val="000B559A"/>
    <w:rsid w:val="000B610C"/>
    <w:rsid w:val="000B6E70"/>
    <w:rsid w:val="000B7823"/>
    <w:rsid w:val="000B7BD9"/>
    <w:rsid w:val="000B7CDD"/>
    <w:rsid w:val="000C019E"/>
    <w:rsid w:val="000C0B2A"/>
    <w:rsid w:val="000C0B5B"/>
    <w:rsid w:val="000C0BCC"/>
    <w:rsid w:val="000C1712"/>
    <w:rsid w:val="000C1738"/>
    <w:rsid w:val="000C2D18"/>
    <w:rsid w:val="000C37EF"/>
    <w:rsid w:val="000C3DA6"/>
    <w:rsid w:val="000C3F7F"/>
    <w:rsid w:val="000C4639"/>
    <w:rsid w:val="000C5A26"/>
    <w:rsid w:val="000C6BA2"/>
    <w:rsid w:val="000D1E4F"/>
    <w:rsid w:val="000D3030"/>
    <w:rsid w:val="000D3225"/>
    <w:rsid w:val="000D34A2"/>
    <w:rsid w:val="000D3800"/>
    <w:rsid w:val="000D38FA"/>
    <w:rsid w:val="000D4B62"/>
    <w:rsid w:val="000D5A83"/>
    <w:rsid w:val="000D6DE5"/>
    <w:rsid w:val="000D7476"/>
    <w:rsid w:val="000E02EA"/>
    <w:rsid w:val="000E0C0D"/>
    <w:rsid w:val="000E312E"/>
    <w:rsid w:val="000E37A1"/>
    <w:rsid w:val="000E3D34"/>
    <w:rsid w:val="000E46DD"/>
    <w:rsid w:val="000E493B"/>
    <w:rsid w:val="000E53E3"/>
    <w:rsid w:val="000E5860"/>
    <w:rsid w:val="000E6E98"/>
    <w:rsid w:val="000E773D"/>
    <w:rsid w:val="000F169B"/>
    <w:rsid w:val="000F25DB"/>
    <w:rsid w:val="000F29DB"/>
    <w:rsid w:val="000F311E"/>
    <w:rsid w:val="000F441D"/>
    <w:rsid w:val="000F4D74"/>
    <w:rsid w:val="000F4F49"/>
    <w:rsid w:val="000F5E51"/>
    <w:rsid w:val="000F61DD"/>
    <w:rsid w:val="000F7B5F"/>
    <w:rsid w:val="001013E8"/>
    <w:rsid w:val="00102D37"/>
    <w:rsid w:val="001030B0"/>
    <w:rsid w:val="001053E2"/>
    <w:rsid w:val="00105709"/>
    <w:rsid w:val="00106311"/>
    <w:rsid w:val="00106FDB"/>
    <w:rsid w:val="00107975"/>
    <w:rsid w:val="00107FCB"/>
    <w:rsid w:val="00110479"/>
    <w:rsid w:val="00110DD1"/>
    <w:rsid w:val="00111A2F"/>
    <w:rsid w:val="0011207C"/>
    <w:rsid w:val="001126E5"/>
    <w:rsid w:val="00112E46"/>
    <w:rsid w:val="0011404B"/>
    <w:rsid w:val="00114ED6"/>
    <w:rsid w:val="00116192"/>
    <w:rsid w:val="0011630E"/>
    <w:rsid w:val="0011683B"/>
    <w:rsid w:val="00116E76"/>
    <w:rsid w:val="00122753"/>
    <w:rsid w:val="0012296D"/>
    <w:rsid w:val="00124238"/>
    <w:rsid w:val="0012475B"/>
    <w:rsid w:val="00124896"/>
    <w:rsid w:val="00125058"/>
    <w:rsid w:val="00125487"/>
    <w:rsid w:val="0013135E"/>
    <w:rsid w:val="00131BA6"/>
    <w:rsid w:val="00133997"/>
    <w:rsid w:val="0013462E"/>
    <w:rsid w:val="00134764"/>
    <w:rsid w:val="00135528"/>
    <w:rsid w:val="00135561"/>
    <w:rsid w:val="0013621A"/>
    <w:rsid w:val="00136D93"/>
    <w:rsid w:val="001406CD"/>
    <w:rsid w:val="0014198A"/>
    <w:rsid w:val="0014258F"/>
    <w:rsid w:val="001433DB"/>
    <w:rsid w:val="00146129"/>
    <w:rsid w:val="0014696B"/>
    <w:rsid w:val="00150114"/>
    <w:rsid w:val="001511C8"/>
    <w:rsid w:val="00152A12"/>
    <w:rsid w:val="00153EAB"/>
    <w:rsid w:val="00154657"/>
    <w:rsid w:val="001576FC"/>
    <w:rsid w:val="00157AB9"/>
    <w:rsid w:val="00157C34"/>
    <w:rsid w:val="00157CA8"/>
    <w:rsid w:val="00160A09"/>
    <w:rsid w:val="00161BCD"/>
    <w:rsid w:val="00162515"/>
    <w:rsid w:val="0016264D"/>
    <w:rsid w:val="00162F4F"/>
    <w:rsid w:val="00163A54"/>
    <w:rsid w:val="00163ADE"/>
    <w:rsid w:val="00163C17"/>
    <w:rsid w:val="00164481"/>
    <w:rsid w:val="00164DA3"/>
    <w:rsid w:val="00165610"/>
    <w:rsid w:val="001657B1"/>
    <w:rsid w:val="00166E02"/>
    <w:rsid w:val="0016767F"/>
    <w:rsid w:val="00167F6B"/>
    <w:rsid w:val="00170028"/>
    <w:rsid w:val="0017002C"/>
    <w:rsid w:val="0017144E"/>
    <w:rsid w:val="0017151E"/>
    <w:rsid w:val="00171874"/>
    <w:rsid w:val="00171DDA"/>
    <w:rsid w:val="0017238B"/>
    <w:rsid w:val="00172BD4"/>
    <w:rsid w:val="00173BA2"/>
    <w:rsid w:val="00174A13"/>
    <w:rsid w:val="00174AC1"/>
    <w:rsid w:val="00175081"/>
    <w:rsid w:val="00175CE5"/>
    <w:rsid w:val="00175D73"/>
    <w:rsid w:val="00175DA7"/>
    <w:rsid w:val="00176834"/>
    <w:rsid w:val="00176E7B"/>
    <w:rsid w:val="00180F79"/>
    <w:rsid w:val="00180F7E"/>
    <w:rsid w:val="00181098"/>
    <w:rsid w:val="001816A7"/>
    <w:rsid w:val="001821BE"/>
    <w:rsid w:val="00182E46"/>
    <w:rsid w:val="00185DAF"/>
    <w:rsid w:val="00187636"/>
    <w:rsid w:val="00191434"/>
    <w:rsid w:val="00191989"/>
    <w:rsid w:val="00192109"/>
    <w:rsid w:val="001921AF"/>
    <w:rsid w:val="00194A76"/>
    <w:rsid w:val="00195041"/>
    <w:rsid w:val="00196578"/>
    <w:rsid w:val="00197EFD"/>
    <w:rsid w:val="001A0D8D"/>
    <w:rsid w:val="001A13F4"/>
    <w:rsid w:val="001A1A5C"/>
    <w:rsid w:val="001A3638"/>
    <w:rsid w:val="001A43BD"/>
    <w:rsid w:val="001A5E9C"/>
    <w:rsid w:val="001A6A27"/>
    <w:rsid w:val="001A7A2F"/>
    <w:rsid w:val="001A7E66"/>
    <w:rsid w:val="001B0231"/>
    <w:rsid w:val="001B0E0D"/>
    <w:rsid w:val="001B104A"/>
    <w:rsid w:val="001B1614"/>
    <w:rsid w:val="001B19A9"/>
    <w:rsid w:val="001B2687"/>
    <w:rsid w:val="001B2DE6"/>
    <w:rsid w:val="001B4C4F"/>
    <w:rsid w:val="001C0225"/>
    <w:rsid w:val="001C0298"/>
    <w:rsid w:val="001C030E"/>
    <w:rsid w:val="001C1041"/>
    <w:rsid w:val="001C22A0"/>
    <w:rsid w:val="001C2572"/>
    <w:rsid w:val="001C2E48"/>
    <w:rsid w:val="001C3381"/>
    <w:rsid w:val="001C3C17"/>
    <w:rsid w:val="001C4EBE"/>
    <w:rsid w:val="001C5CAA"/>
    <w:rsid w:val="001C6014"/>
    <w:rsid w:val="001C69E6"/>
    <w:rsid w:val="001C6ABF"/>
    <w:rsid w:val="001D02CB"/>
    <w:rsid w:val="001D1E74"/>
    <w:rsid w:val="001D2636"/>
    <w:rsid w:val="001D2A44"/>
    <w:rsid w:val="001D2D15"/>
    <w:rsid w:val="001D5659"/>
    <w:rsid w:val="001D5A16"/>
    <w:rsid w:val="001D624F"/>
    <w:rsid w:val="001D6788"/>
    <w:rsid w:val="001D78B3"/>
    <w:rsid w:val="001E0EF4"/>
    <w:rsid w:val="001E118F"/>
    <w:rsid w:val="001E17CC"/>
    <w:rsid w:val="001E236E"/>
    <w:rsid w:val="001E24A7"/>
    <w:rsid w:val="001E37C6"/>
    <w:rsid w:val="001E45E9"/>
    <w:rsid w:val="001E4A5B"/>
    <w:rsid w:val="001E699C"/>
    <w:rsid w:val="001E7290"/>
    <w:rsid w:val="001E7522"/>
    <w:rsid w:val="001E77DF"/>
    <w:rsid w:val="001E7AE5"/>
    <w:rsid w:val="001E7DA8"/>
    <w:rsid w:val="001F1337"/>
    <w:rsid w:val="001F18F1"/>
    <w:rsid w:val="001F1C52"/>
    <w:rsid w:val="001F2B6F"/>
    <w:rsid w:val="001F39B1"/>
    <w:rsid w:val="001F4FC6"/>
    <w:rsid w:val="001F5FF5"/>
    <w:rsid w:val="001F7865"/>
    <w:rsid w:val="00200EFE"/>
    <w:rsid w:val="00200F2F"/>
    <w:rsid w:val="0020356A"/>
    <w:rsid w:val="00203C5D"/>
    <w:rsid w:val="002058AC"/>
    <w:rsid w:val="00206543"/>
    <w:rsid w:val="00210C92"/>
    <w:rsid w:val="00211160"/>
    <w:rsid w:val="0021151B"/>
    <w:rsid w:val="00212FD2"/>
    <w:rsid w:val="00213116"/>
    <w:rsid w:val="0021328D"/>
    <w:rsid w:val="002136E7"/>
    <w:rsid w:val="00213BBF"/>
    <w:rsid w:val="0021424D"/>
    <w:rsid w:val="0021547F"/>
    <w:rsid w:val="00215DB9"/>
    <w:rsid w:val="002202BE"/>
    <w:rsid w:val="00220538"/>
    <w:rsid w:val="00220881"/>
    <w:rsid w:val="00223115"/>
    <w:rsid w:val="00223F58"/>
    <w:rsid w:val="00224445"/>
    <w:rsid w:val="002253CF"/>
    <w:rsid w:val="00225617"/>
    <w:rsid w:val="00225C00"/>
    <w:rsid w:val="00226380"/>
    <w:rsid w:val="002275A0"/>
    <w:rsid w:val="00227AF7"/>
    <w:rsid w:val="00227CEB"/>
    <w:rsid w:val="00230253"/>
    <w:rsid w:val="00230B94"/>
    <w:rsid w:val="002314F3"/>
    <w:rsid w:val="0023191F"/>
    <w:rsid w:val="0023196D"/>
    <w:rsid w:val="00231BFA"/>
    <w:rsid w:val="00231E1B"/>
    <w:rsid w:val="0023333D"/>
    <w:rsid w:val="00233CF3"/>
    <w:rsid w:val="00234676"/>
    <w:rsid w:val="002352E6"/>
    <w:rsid w:val="00236ED2"/>
    <w:rsid w:val="00241E4E"/>
    <w:rsid w:val="00242360"/>
    <w:rsid w:val="00242942"/>
    <w:rsid w:val="00242BA5"/>
    <w:rsid w:val="00242F9B"/>
    <w:rsid w:val="002442C5"/>
    <w:rsid w:val="00244661"/>
    <w:rsid w:val="002451FA"/>
    <w:rsid w:val="00246FF2"/>
    <w:rsid w:val="00251508"/>
    <w:rsid w:val="00254AE1"/>
    <w:rsid w:val="00257BE1"/>
    <w:rsid w:val="00257C14"/>
    <w:rsid w:val="002606EC"/>
    <w:rsid w:val="00260D89"/>
    <w:rsid w:val="00261244"/>
    <w:rsid w:val="002616EC"/>
    <w:rsid w:val="0026251A"/>
    <w:rsid w:val="00262C38"/>
    <w:rsid w:val="00262D66"/>
    <w:rsid w:val="00262DCA"/>
    <w:rsid w:val="002641DA"/>
    <w:rsid w:val="00264802"/>
    <w:rsid w:val="00264F52"/>
    <w:rsid w:val="00265EC3"/>
    <w:rsid w:val="00267A49"/>
    <w:rsid w:val="0027149B"/>
    <w:rsid w:val="00271709"/>
    <w:rsid w:val="00272996"/>
    <w:rsid w:val="00280AED"/>
    <w:rsid w:val="00280C85"/>
    <w:rsid w:val="0028110A"/>
    <w:rsid w:val="0028172F"/>
    <w:rsid w:val="0028179F"/>
    <w:rsid w:val="00283045"/>
    <w:rsid w:val="00284A93"/>
    <w:rsid w:val="00284E25"/>
    <w:rsid w:val="00285DCF"/>
    <w:rsid w:val="0028624F"/>
    <w:rsid w:val="00287702"/>
    <w:rsid w:val="00287799"/>
    <w:rsid w:val="0029144F"/>
    <w:rsid w:val="0029227E"/>
    <w:rsid w:val="00293658"/>
    <w:rsid w:val="00293A5E"/>
    <w:rsid w:val="0029405E"/>
    <w:rsid w:val="0029585E"/>
    <w:rsid w:val="00295C79"/>
    <w:rsid w:val="0029683D"/>
    <w:rsid w:val="002A0AB3"/>
    <w:rsid w:val="002A0BE7"/>
    <w:rsid w:val="002A0E73"/>
    <w:rsid w:val="002A26D8"/>
    <w:rsid w:val="002A38BF"/>
    <w:rsid w:val="002A42B7"/>
    <w:rsid w:val="002A5271"/>
    <w:rsid w:val="002A573A"/>
    <w:rsid w:val="002A5766"/>
    <w:rsid w:val="002A73B3"/>
    <w:rsid w:val="002A7763"/>
    <w:rsid w:val="002A7D77"/>
    <w:rsid w:val="002A7E12"/>
    <w:rsid w:val="002B0D0C"/>
    <w:rsid w:val="002B19B1"/>
    <w:rsid w:val="002B28A7"/>
    <w:rsid w:val="002B3561"/>
    <w:rsid w:val="002B404D"/>
    <w:rsid w:val="002B4409"/>
    <w:rsid w:val="002B69B5"/>
    <w:rsid w:val="002B7C12"/>
    <w:rsid w:val="002C1079"/>
    <w:rsid w:val="002C1654"/>
    <w:rsid w:val="002C3766"/>
    <w:rsid w:val="002C4E46"/>
    <w:rsid w:val="002C51A9"/>
    <w:rsid w:val="002C541E"/>
    <w:rsid w:val="002C54E7"/>
    <w:rsid w:val="002C57D4"/>
    <w:rsid w:val="002C5827"/>
    <w:rsid w:val="002C5844"/>
    <w:rsid w:val="002C58D9"/>
    <w:rsid w:val="002C6691"/>
    <w:rsid w:val="002C6E8A"/>
    <w:rsid w:val="002C71F7"/>
    <w:rsid w:val="002D29F7"/>
    <w:rsid w:val="002D2B8C"/>
    <w:rsid w:val="002D2CA0"/>
    <w:rsid w:val="002D4517"/>
    <w:rsid w:val="002D5D60"/>
    <w:rsid w:val="002D7DFB"/>
    <w:rsid w:val="002E122A"/>
    <w:rsid w:val="002E24CB"/>
    <w:rsid w:val="002E2516"/>
    <w:rsid w:val="002E45CE"/>
    <w:rsid w:val="002E48AB"/>
    <w:rsid w:val="002E55B5"/>
    <w:rsid w:val="002E6378"/>
    <w:rsid w:val="002E6730"/>
    <w:rsid w:val="002E7C49"/>
    <w:rsid w:val="002F0C8C"/>
    <w:rsid w:val="002F1061"/>
    <w:rsid w:val="002F1666"/>
    <w:rsid w:val="002F1E78"/>
    <w:rsid w:val="002F2A3D"/>
    <w:rsid w:val="002F53FE"/>
    <w:rsid w:val="002F60D6"/>
    <w:rsid w:val="002F614C"/>
    <w:rsid w:val="002F6346"/>
    <w:rsid w:val="002F6F25"/>
    <w:rsid w:val="002F70B4"/>
    <w:rsid w:val="003003BB"/>
    <w:rsid w:val="0030050C"/>
    <w:rsid w:val="0030199C"/>
    <w:rsid w:val="00302B0F"/>
    <w:rsid w:val="00302E4B"/>
    <w:rsid w:val="003036F1"/>
    <w:rsid w:val="0030400D"/>
    <w:rsid w:val="00304A13"/>
    <w:rsid w:val="00305EC3"/>
    <w:rsid w:val="00307062"/>
    <w:rsid w:val="003075FA"/>
    <w:rsid w:val="003077AB"/>
    <w:rsid w:val="00310021"/>
    <w:rsid w:val="00310156"/>
    <w:rsid w:val="00311E33"/>
    <w:rsid w:val="003130D5"/>
    <w:rsid w:val="0031323D"/>
    <w:rsid w:val="00315A4E"/>
    <w:rsid w:val="00316164"/>
    <w:rsid w:val="003161B1"/>
    <w:rsid w:val="00317945"/>
    <w:rsid w:val="00320785"/>
    <w:rsid w:val="00320974"/>
    <w:rsid w:val="00322172"/>
    <w:rsid w:val="00322233"/>
    <w:rsid w:val="003222A7"/>
    <w:rsid w:val="0032298B"/>
    <w:rsid w:val="0032464B"/>
    <w:rsid w:val="00324A90"/>
    <w:rsid w:val="00325849"/>
    <w:rsid w:val="0032675B"/>
    <w:rsid w:val="00326CBE"/>
    <w:rsid w:val="00327F72"/>
    <w:rsid w:val="003306D4"/>
    <w:rsid w:val="00330797"/>
    <w:rsid w:val="00332031"/>
    <w:rsid w:val="00332A12"/>
    <w:rsid w:val="00333229"/>
    <w:rsid w:val="00333566"/>
    <w:rsid w:val="00333983"/>
    <w:rsid w:val="00334348"/>
    <w:rsid w:val="00335E1B"/>
    <w:rsid w:val="00337B48"/>
    <w:rsid w:val="003402E3"/>
    <w:rsid w:val="0034036B"/>
    <w:rsid w:val="00341A79"/>
    <w:rsid w:val="00344096"/>
    <w:rsid w:val="0034537D"/>
    <w:rsid w:val="003456D2"/>
    <w:rsid w:val="00345735"/>
    <w:rsid w:val="00345C16"/>
    <w:rsid w:val="00347F25"/>
    <w:rsid w:val="00351A47"/>
    <w:rsid w:val="003526A5"/>
    <w:rsid w:val="0035390C"/>
    <w:rsid w:val="00353B42"/>
    <w:rsid w:val="00353D67"/>
    <w:rsid w:val="003551C8"/>
    <w:rsid w:val="00355A8A"/>
    <w:rsid w:val="0035614F"/>
    <w:rsid w:val="003571B7"/>
    <w:rsid w:val="0035728E"/>
    <w:rsid w:val="00357BF0"/>
    <w:rsid w:val="00357EB9"/>
    <w:rsid w:val="0036070E"/>
    <w:rsid w:val="00362D9A"/>
    <w:rsid w:val="00364792"/>
    <w:rsid w:val="00364D4A"/>
    <w:rsid w:val="003654DC"/>
    <w:rsid w:val="003654FA"/>
    <w:rsid w:val="00365B73"/>
    <w:rsid w:val="003661EE"/>
    <w:rsid w:val="003672CB"/>
    <w:rsid w:val="003674DA"/>
    <w:rsid w:val="003676A3"/>
    <w:rsid w:val="00367EAC"/>
    <w:rsid w:val="00370E4F"/>
    <w:rsid w:val="0037120A"/>
    <w:rsid w:val="00371690"/>
    <w:rsid w:val="0037204F"/>
    <w:rsid w:val="00372275"/>
    <w:rsid w:val="00372E47"/>
    <w:rsid w:val="00372FE5"/>
    <w:rsid w:val="00373176"/>
    <w:rsid w:val="003740D7"/>
    <w:rsid w:val="0037465A"/>
    <w:rsid w:val="003746F4"/>
    <w:rsid w:val="0037560B"/>
    <w:rsid w:val="0037562C"/>
    <w:rsid w:val="003768D5"/>
    <w:rsid w:val="00377095"/>
    <w:rsid w:val="0037712B"/>
    <w:rsid w:val="00377351"/>
    <w:rsid w:val="00377595"/>
    <w:rsid w:val="00380074"/>
    <w:rsid w:val="003804AD"/>
    <w:rsid w:val="003806C9"/>
    <w:rsid w:val="00380C25"/>
    <w:rsid w:val="00381CE8"/>
    <w:rsid w:val="003827BB"/>
    <w:rsid w:val="0038754B"/>
    <w:rsid w:val="00387B90"/>
    <w:rsid w:val="00387FC2"/>
    <w:rsid w:val="0039005A"/>
    <w:rsid w:val="0039230F"/>
    <w:rsid w:val="003925CC"/>
    <w:rsid w:val="00392FC3"/>
    <w:rsid w:val="00393000"/>
    <w:rsid w:val="003935A4"/>
    <w:rsid w:val="00393E3E"/>
    <w:rsid w:val="003943BB"/>
    <w:rsid w:val="003951C6"/>
    <w:rsid w:val="00395206"/>
    <w:rsid w:val="00395723"/>
    <w:rsid w:val="00395FA5"/>
    <w:rsid w:val="003968E8"/>
    <w:rsid w:val="003A02D0"/>
    <w:rsid w:val="003A0786"/>
    <w:rsid w:val="003A0793"/>
    <w:rsid w:val="003A0AF9"/>
    <w:rsid w:val="003A1264"/>
    <w:rsid w:val="003A2FF5"/>
    <w:rsid w:val="003A3870"/>
    <w:rsid w:val="003A3931"/>
    <w:rsid w:val="003A3EA6"/>
    <w:rsid w:val="003A3FBB"/>
    <w:rsid w:val="003A4F03"/>
    <w:rsid w:val="003A6E79"/>
    <w:rsid w:val="003A726F"/>
    <w:rsid w:val="003B133E"/>
    <w:rsid w:val="003B1347"/>
    <w:rsid w:val="003B1DC3"/>
    <w:rsid w:val="003B2465"/>
    <w:rsid w:val="003B2466"/>
    <w:rsid w:val="003B2F29"/>
    <w:rsid w:val="003B3876"/>
    <w:rsid w:val="003B5693"/>
    <w:rsid w:val="003B5907"/>
    <w:rsid w:val="003B5DC4"/>
    <w:rsid w:val="003B669D"/>
    <w:rsid w:val="003B68E9"/>
    <w:rsid w:val="003B6F08"/>
    <w:rsid w:val="003C02DF"/>
    <w:rsid w:val="003C11BF"/>
    <w:rsid w:val="003C1A19"/>
    <w:rsid w:val="003C2AE4"/>
    <w:rsid w:val="003C3FAB"/>
    <w:rsid w:val="003C4101"/>
    <w:rsid w:val="003C42F9"/>
    <w:rsid w:val="003C5B56"/>
    <w:rsid w:val="003C60DA"/>
    <w:rsid w:val="003C63B9"/>
    <w:rsid w:val="003C6A6E"/>
    <w:rsid w:val="003C6C27"/>
    <w:rsid w:val="003C75C4"/>
    <w:rsid w:val="003C76EB"/>
    <w:rsid w:val="003D021E"/>
    <w:rsid w:val="003D09BB"/>
    <w:rsid w:val="003D136E"/>
    <w:rsid w:val="003D1EA3"/>
    <w:rsid w:val="003D23FD"/>
    <w:rsid w:val="003D257C"/>
    <w:rsid w:val="003D2589"/>
    <w:rsid w:val="003D3195"/>
    <w:rsid w:val="003D3E16"/>
    <w:rsid w:val="003D4004"/>
    <w:rsid w:val="003D6531"/>
    <w:rsid w:val="003D6874"/>
    <w:rsid w:val="003D79D0"/>
    <w:rsid w:val="003E1E97"/>
    <w:rsid w:val="003E2AA4"/>
    <w:rsid w:val="003E2B48"/>
    <w:rsid w:val="003E336D"/>
    <w:rsid w:val="003E3550"/>
    <w:rsid w:val="003E3A83"/>
    <w:rsid w:val="003E4052"/>
    <w:rsid w:val="003E4C92"/>
    <w:rsid w:val="003E4DFF"/>
    <w:rsid w:val="003E5811"/>
    <w:rsid w:val="003E5A48"/>
    <w:rsid w:val="003E5A86"/>
    <w:rsid w:val="003E5CCD"/>
    <w:rsid w:val="003E635A"/>
    <w:rsid w:val="003E681E"/>
    <w:rsid w:val="003E691E"/>
    <w:rsid w:val="003E7DF4"/>
    <w:rsid w:val="003F04C6"/>
    <w:rsid w:val="003F1779"/>
    <w:rsid w:val="003F28D1"/>
    <w:rsid w:val="003F2B5D"/>
    <w:rsid w:val="003F2BBA"/>
    <w:rsid w:val="003F45BD"/>
    <w:rsid w:val="003F4B0E"/>
    <w:rsid w:val="003F5460"/>
    <w:rsid w:val="003F5880"/>
    <w:rsid w:val="003F58B7"/>
    <w:rsid w:val="003F7176"/>
    <w:rsid w:val="004001AA"/>
    <w:rsid w:val="004006E1"/>
    <w:rsid w:val="00402100"/>
    <w:rsid w:val="0040220A"/>
    <w:rsid w:val="00403706"/>
    <w:rsid w:val="00403AAA"/>
    <w:rsid w:val="00403BF5"/>
    <w:rsid w:val="00404005"/>
    <w:rsid w:val="00404521"/>
    <w:rsid w:val="004045DB"/>
    <w:rsid w:val="004046CE"/>
    <w:rsid w:val="00404E69"/>
    <w:rsid w:val="00406E1B"/>
    <w:rsid w:val="00406E7E"/>
    <w:rsid w:val="004077FA"/>
    <w:rsid w:val="00410110"/>
    <w:rsid w:val="0041208F"/>
    <w:rsid w:val="00412118"/>
    <w:rsid w:val="00412DBD"/>
    <w:rsid w:val="0041331F"/>
    <w:rsid w:val="0041393E"/>
    <w:rsid w:val="004156CF"/>
    <w:rsid w:val="00415E3E"/>
    <w:rsid w:val="00416964"/>
    <w:rsid w:val="00416D5E"/>
    <w:rsid w:val="004173AF"/>
    <w:rsid w:val="00417D2B"/>
    <w:rsid w:val="004212EC"/>
    <w:rsid w:val="00421CBD"/>
    <w:rsid w:val="00422A06"/>
    <w:rsid w:val="00424C8B"/>
    <w:rsid w:val="004250B9"/>
    <w:rsid w:val="00425A5F"/>
    <w:rsid w:val="00425EFB"/>
    <w:rsid w:val="004274A3"/>
    <w:rsid w:val="004278A0"/>
    <w:rsid w:val="00427AA3"/>
    <w:rsid w:val="0043070A"/>
    <w:rsid w:val="00431A6D"/>
    <w:rsid w:val="00431E0A"/>
    <w:rsid w:val="004324A9"/>
    <w:rsid w:val="00432CE8"/>
    <w:rsid w:val="00433256"/>
    <w:rsid w:val="00433AE3"/>
    <w:rsid w:val="004350D8"/>
    <w:rsid w:val="0043535F"/>
    <w:rsid w:val="00435518"/>
    <w:rsid w:val="00435712"/>
    <w:rsid w:val="00435AAC"/>
    <w:rsid w:val="00436C77"/>
    <w:rsid w:val="0043705B"/>
    <w:rsid w:val="00437127"/>
    <w:rsid w:val="004406CA"/>
    <w:rsid w:val="00441334"/>
    <w:rsid w:val="004422B7"/>
    <w:rsid w:val="004423B2"/>
    <w:rsid w:val="00443612"/>
    <w:rsid w:val="0044408A"/>
    <w:rsid w:val="0044585F"/>
    <w:rsid w:val="00446F51"/>
    <w:rsid w:val="0044738A"/>
    <w:rsid w:val="004477F3"/>
    <w:rsid w:val="0045001E"/>
    <w:rsid w:val="0045008B"/>
    <w:rsid w:val="004503B9"/>
    <w:rsid w:val="00450EBC"/>
    <w:rsid w:val="00451362"/>
    <w:rsid w:val="00455083"/>
    <w:rsid w:val="0045592F"/>
    <w:rsid w:val="004561EB"/>
    <w:rsid w:val="00457303"/>
    <w:rsid w:val="00460AD6"/>
    <w:rsid w:val="00460D3E"/>
    <w:rsid w:val="0046121F"/>
    <w:rsid w:val="00461A45"/>
    <w:rsid w:val="00461EFE"/>
    <w:rsid w:val="00462369"/>
    <w:rsid w:val="00464D9F"/>
    <w:rsid w:val="004650E5"/>
    <w:rsid w:val="00465140"/>
    <w:rsid w:val="0046542A"/>
    <w:rsid w:val="00465A91"/>
    <w:rsid w:val="00466E26"/>
    <w:rsid w:val="004712A7"/>
    <w:rsid w:val="004717D9"/>
    <w:rsid w:val="004722EF"/>
    <w:rsid w:val="0047239B"/>
    <w:rsid w:val="00473640"/>
    <w:rsid w:val="00474BB2"/>
    <w:rsid w:val="00475D64"/>
    <w:rsid w:val="0047723A"/>
    <w:rsid w:val="00477762"/>
    <w:rsid w:val="0048189E"/>
    <w:rsid w:val="0048291C"/>
    <w:rsid w:val="00483716"/>
    <w:rsid w:val="00483996"/>
    <w:rsid w:val="00483D48"/>
    <w:rsid w:val="00484819"/>
    <w:rsid w:val="00484A4F"/>
    <w:rsid w:val="00486128"/>
    <w:rsid w:val="004864E7"/>
    <w:rsid w:val="00486E9C"/>
    <w:rsid w:val="004871F3"/>
    <w:rsid w:val="004878C2"/>
    <w:rsid w:val="00491CCC"/>
    <w:rsid w:val="0049242E"/>
    <w:rsid w:val="0049402C"/>
    <w:rsid w:val="00496766"/>
    <w:rsid w:val="004A21D0"/>
    <w:rsid w:val="004A2899"/>
    <w:rsid w:val="004A2CBA"/>
    <w:rsid w:val="004A512E"/>
    <w:rsid w:val="004A5444"/>
    <w:rsid w:val="004A5449"/>
    <w:rsid w:val="004B0289"/>
    <w:rsid w:val="004B076A"/>
    <w:rsid w:val="004B0846"/>
    <w:rsid w:val="004B10E5"/>
    <w:rsid w:val="004B26F8"/>
    <w:rsid w:val="004B2B9D"/>
    <w:rsid w:val="004B30D7"/>
    <w:rsid w:val="004B46C6"/>
    <w:rsid w:val="004B48D5"/>
    <w:rsid w:val="004B53A5"/>
    <w:rsid w:val="004B6DB6"/>
    <w:rsid w:val="004B7035"/>
    <w:rsid w:val="004B703B"/>
    <w:rsid w:val="004B70FB"/>
    <w:rsid w:val="004B7D2C"/>
    <w:rsid w:val="004C1E96"/>
    <w:rsid w:val="004C4BD0"/>
    <w:rsid w:val="004C5141"/>
    <w:rsid w:val="004C5E12"/>
    <w:rsid w:val="004C6729"/>
    <w:rsid w:val="004C6BC5"/>
    <w:rsid w:val="004D027A"/>
    <w:rsid w:val="004D086F"/>
    <w:rsid w:val="004D0A2C"/>
    <w:rsid w:val="004D0D88"/>
    <w:rsid w:val="004D13A5"/>
    <w:rsid w:val="004D2370"/>
    <w:rsid w:val="004D2411"/>
    <w:rsid w:val="004D2726"/>
    <w:rsid w:val="004D28E4"/>
    <w:rsid w:val="004D2C22"/>
    <w:rsid w:val="004D36C9"/>
    <w:rsid w:val="004D4B67"/>
    <w:rsid w:val="004D4B7A"/>
    <w:rsid w:val="004D5C7F"/>
    <w:rsid w:val="004D7023"/>
    <w:rsid w:val="004D784C"/>
    <w:rsid w:val="004E1A61"/>
    <w:rsid w:val="004E20F2"/>
    <w:rsid w:val="004E3FC3"/>
    <w:rsid w:val="004E464E"/>
    <w:rsid w:val="004E4BC0"/>
    <w:rsid w:val="004E4FD6"/>
    <w:rsid w:val="004E5780"/>
    <w:rsid w:val="004E6247"/>
    <w:rsid w:val="004E67F2"/>
    <w:rsid w:val="004E6EE9"/>
    <w:rsid w:val="004E702F"/>
    <w:rsid w:val="004E7C51"/>
    <w:rsid w:val="004E7C6E"/>
    <w:rsid w:val="004F18F6"/>
    <w:rsid w:val="004F1C0F"/>
    <w:rsid w:val="004F30C6"/>
    <w:rsid w:val="004F46AB"/>
    <w:rsid w:val="004F619F"/>
    <w:rsid w:val="004F692C"/>
    <w:rsid w:val="004F6BB2"/>
    <w:rsid w:val="004F7241"/>
    <w:rsid w:val="004F7658"/>
    <w:rsid w:val="00502341"/>
    <w:rsid w:val="005034D9"/>
    <w:rsid w:val="0050546A"/>
    <w:rsid w:val="005055A2"/>
    <w:rsid w:val="00505BF7"/>
    <w:rsid w:val="00507E66"/>
    <w:rsid w:val="00511D1F"/>
    <w:rsid w:val="00511E4C"/>
    <w:rsid w:val="00512F8E"/>
    <w:rsid w:val="005132AF"/>
    <w:rsid w:val="005132DE"/>
    <w:rsid w:val="005139E6"/>
    <w:rsid w:val="00514536"/>
    <w:rsid w:val="00515600"/>
    <w:rsid w:val="00517ACB"/>
    <w:rsid w:val="00521880"/>
    <w:rsid w:val="0052273F"/>
    <w:rsid w:val="00522F1C"/>
    <w:rsid w:val="0052335E"/>
    <w:rsid w:val="005238E0"/>
    <w:rsid w:val="005240B6"/>
    <w:rsid w:val="005247C1"/>
    <w:rsid w:val="00525B30"/>
    <w:rsid w:val="00526FEE"/>
    <w:rsid w:val="00527C4E"/>
    <w:rsid w:val="00530A1F"/>
    <w:rsid w:val="00530C62"/>
    <w:rsid w:val="00530F0F"/>
    <w:rsid w:val="00531030"/>
    <w:rsid w:val="00533881"/>
    <w:rsid w:val="00535192"/>
    <w:rsid w:val="0053572B"/>
    <w:rsid w:val="00536BFC"/>
    <w:rsid w:val="00537B2E"/>
    <w:rsid w:val="005405E0"/>
    <w:rsid w:val="00540645"/>
    <w:rsid w:val="00540732"/>
    <w:rsid w:val="00540CCF"/>
    <w:rsid w:val="00540E63"/>
    <w:rsid w:val="00541099"/>
    <w:rsid w:val="00541D6F"/>
    <w:rsid w:val="00543DD2"/>
    <w:rsid w:val="00544717"/>
    <w:rsid w:val="0054570D"/>
    <w:rsid w:val="00545EBE"/>
    <w:rsid w:val="00546418"/>
    <w:rsid w:val="00550379"/>
    <w:rsid w:val="00550ADF"/>
    <w:rsid w:val="00550B2A"/>
    <w:rsid w:val="00552725"/>
    <w:rsid w:val="00552943"/>
    <w:rsid w:val="005536C9"/>
    <w:rsid w:val="00553899"/>
    <w:rsid w:val="00553AA0"/>
    <w:rsid w:val="005544A6"/>
    <w:rsid w:val="00554DE1"/>
    <w:rsid w:val="005558EB"/>
    <w:rsid w:val="00555A72"/>
    <w:rsid w:val="00556528"/>
    <w:rsid w:val="00557DDC"/>
    <w:rsid w:val="00557F8E"/>
    <w:rsid w:val="00560061"/>
    <w:rsid w:val="005604E6"/>
    <w:rsid w:val="00561185"/>
    <w:rsid w:val="005612FF"/>
    <w:rsid w:val="005616CF"/>
    <w:rsid w:val="00561F6B"/>
    <w:rsid w:val="0056213D"/>
    <w:rsid w:val="00562BCA"/>
    <w:rsid w:val="00562DF1"/>
    <w:rsid w:val="00562DF8"/>
    <w:rsid w:val="0056419D"/>
    <w:rsid w:val="00564907"/>
    <w:rsid w:val="005651F8"/>
    <w:rsid w:val="0056522F"/>
    <w:rsid w:val="00565DAF"/>
    <w:rsid w:val="00566BBA"/>
    <w:rsid w:val="00566DB7"/>
    <w:rsid w:val="00566F25"/>
    <w:rsid w:val="00570909"/>
    <w:rsid w:val="0057156E"/>
    <w:rsid w:val="00571C6D"/>
    <w:rsid w:val="0057204F"/>
    <w:rsid w:val="005737A9"/>
    <w:rsid w:val="00575F6C"/>
    <w:rsid w:val="00577071"/>
    <w:rsid w:val="00577B26"/>
    <w:rsid w:val="00577F07"/>
    <w:rsid w:val="00577F94"/>
    <w:rsid w:val="00580517"/>
    <w:rsid w:val="0058267F"/>
    <w:rsid w:val="005826C6"/>
    <w:rsid w:val="00582971"/>
    <w:rsid w:val="005830A3"/>
    <w:rsid w:val="00584352"/>
    <w:rsid w:val="0058481A"/>
    <w:rsid w:val="00592B94"/>
    <w:rsid w:val="005940B6"/>
    <w:rsid w:val="005940EC"/>
    <w:rsid w:val="005944ED"/>
    <w:rsid w:val="00594CF5"/>
    <w:rsid w:val="00595D24"/>
    <w:rsid w:val="00595D46"/>
    <w:rsid w:val="005970F2"/>
    <w:rsid w:val="00597150"/>
    <w:rsid w:val="005972B9"/>
    <w:rsid w:val="005A037F"/>
    <w:rsid w:val="005A1127"/>
    <w:rsid w:val="005A1C70"/>
    <w:rsid w:val="005A2838"/>
    <w:rsid w:val="005A3918"/>
    <w:rsid w:val="005A3B82"/>
    <w:rsid w:val="005A3D8E"/>
    <w:rsid w:val="005A3FFA"/>
    <w:rsid w:val="005A476F"/>
    <w:rsid w:val="005A55B6"/>
    <w:rsid w:val="005A5DDA"/>
    <w:rsid w:val="005A67C1"/>
    <w:rsid w:val="005B037C"/>
    <w:rsid w:val="005B1737"/>
    <w:rsid w:val="005B342B"/>
    <w:rsid w:val="005B4757"/>
    <w:rsid w:val="005B4E72"/>
    <w:rsid w:val="005B5C46"/>
    <w:rsid w:val="005B5C97"/>
    <w:rsid w:val="005B5E9D"/>
    <w:rsid w:val="005B7125"/>
    <w:rsid w:val="005B714B"/>
    <w:rsid w:val="005B792C"/>
    <w:rsid w:val="005C05C5"/>
    <w:rsid w:val="005C112C"/>
    <w:rsid w:val="005C16A4"/>
    <w:rsid w:val="005C216D"/>
    <w:rsid w:val="005C29BD"/>
    <w:rsid w:val="005C5C64"/>
    <w:rsid w:val="005C687B"/>
    <w:rsid w:val="005C6A34"/>
    <w:rsid w:val="005C752E"/>
    <w:rsid w:val="005C7AC5"/>
    <w:rsid w:val="005C7B7C"/>
    <w:rsid w:val="005C7E53"/>
    <w:rsid w:val="005D0267"/>
    <w:rsid w:val="005D072F"/>
    <w:rsid w:val="005D1BE5"/>
    <w:rsid w:val="005D1C24"/>
    <w:rsid w:val="005D2841"/>
    <w:rsid w:val="005D3492"/>
    <w:rsid w:val="005D3B20"/>
    <w:rsid w:val="005D4F0D"/>
    <w:rsid w:val="005D4F41"/>
    <w:rsid w:val="005D508E"/>
    <w:rsid w:val="005D55F0"/>
    <w:rsid w:val="005D655C"/>
    <w:rsid w:val="005D67B7"/>
    <w:rsid w:val="005D6828"/>
    <w:rsid w:val="005D740C"/>
    <w:rsid w:val="005E01E4"/>
    <w:rsid w:val="005E09EE"/>
    <w:rsid w:val="005E1219"/>
    <w:rsid w:val="005E13F9"/>
    <w:rsid w:val="005E22A4"/>
    <w:rsid w:val="005E22E3"/>
    <w:rsid w:val="005E2439"/>
    <w:rsid w:val="005E2A45"/>
    <w:rsid w:val="005E2CB9"/>
    <w:rsid w:val="005E31E7"/>
    <w:rsid w:val="005E33CF"/>
    <w:rsid w:val="005E405D"/>
    <w:rsid w:val="005E4954"/>
    <w:rsid w:val="005E553C"/>
    <w:rsid w:val="005E59FD"/>
    <w:rsid w:val="005E5C44"/>
    <w:rsid w:val="005E6AD5"/>
    <w:rsid w:val="005E79AF"/>
    <w:rsid w:val="005E7ABA"/>
    <w:rsid w:val="005F09F3"/>
    <w:rsid w:val="005F1B48"/>
    <w:rsid w:val="005F2BEC"/>
    <w:rsid w:val="005F4445"/>
    <w:rsid w:val="005F5B0B"/>
    <w:rsid w:val="005F7AF5"/>
    <w:rsid w:val="006003AC"/>
    <w:rsid w:val="006004E4"/>
    <w:rsid w:val="00600856"/>
    <w:rsid w:val="00600A4E"/>
    <w:rsid w:val="00600BEE"/>
    <w:rsid w:val="00600C43"/>
    <w:rsid w:val="00602117"/>
    <w:rsid w:val="0060277D"/>
    <w:rsid w:val="00604390"/>
    <w:rsid w:val="0060498F"/>
    <w:rsid w:val="00604BAD"/>
    <w:rsid w:val="00604CD8"/>
    <w:rsid w:val="00604EE3"/>
    <w:rsid w:val="00605164"/>
    <w:rsid w:val="00605D42"/>
    <w:rsid w:val="00607F62"/>
    <w:rsid w:val="006102AE"/>
    <w:rsid w:val="00611BE2"/>
    <w:rsid w:val="00612243"/>
    <w:rsid w:val="00613C2A"/>
    <w:rsid w:val="00613EA7"/>
    <w:rsid w:val="006149DB"/>
    <w:rsid w:val="00615B86"/>
    <w:rsid w:val="00616FC8"/>
    <w:rsid w:val="006170F0"/>
    <w:rsid w:val="006213B0"/>
    <w:rsid w:val="006218EC"/>
    <w:rsid w:val="00621CDA"/>
    <w:rsid w:val="00622050"/>
    <w:rsid w:val="006236AA"/>
    <w:rsid w:val="00623C60"/>
    <w:rsid w:val="0062408A"/>
    <w:rsid w:val="00625767"/>
    <w:rsid w:val="00625C3F"/>
    <w:rsid w:val="00626C76"/>
    <w:rsid w:val="006270D4"/>
    <w:rsid w:val="006274F0"/>
    <w:rsid w:val="00627511"/>
    <w:rsid w:val="0063065F"/>
    <w:rsid w:val="00631389"/>
    <w:rsid w:val="00631FD9"/>
    <w:rsid w:val="0063237D"/>
    <w:rsid w:val="0063280C"/>
    <w:rsid w:val="0063341C"/>
    <w:rsid w:val="006337D4"/>
    <w:rsid w:val="00633A90"/>
    <w:rsid w:val="006340B0"/>
    <w:rsid w:val="00634155"/>
    <w:rsid w:val="006347CE"/>
    <w:rsid w:val="00634F3F"/>
    <w:rsid w:val="0063517F"/>
    <w:rsid w:val="006357C1"/>
    <w:rsid w:val="00635A57"/>
    <w:rsid w:val="00635B6D"/>
    <w:rsid w:val="00636CD3"/>
    <w:rsid w:val="00637C52"/>
    <w:rsid w:val="00640160"/>
    <w:rsid w:val="00640CA5"/>
    <w:rsid w:val="006410F0"/>
    <w:rsid w:val="0064131C"/>
    <w:rsid w:val="00642B64"/>
    <w:rsid w:val="006431B1"/>
    <w:rsid w:val="006432EE"/>
    <w:rsid w:val="0064355A"/>
    <w:rsid w:val="00643D09"/>
    <w:rsid w:val="00643FBD"/>
    <w:rsid w:val="006449B1"/>
    <w:rsid w:val="00645031"/>
    <w:rsid w:val="00646333"/>
    <w:rsid w:val="0064666E"/>
    <w:rsid w:val="00646D26"/>
    <w:rsid w:val="00646E78"/>
    <w:rsid w:val="00647870"/>
    <w:rsid w:val="006511A7"/>
    <w:rsid w:val="00652703"/>
    <w:rsid w:val="00652F4F"/>
    <w:rsid w:val="00653D0C"/>
    <w:rsid w:val="00654699"/>
    <w:rsid w:val="006577E8"/>
    <w:rsid w:val="006604CF"/>
    <w:rsid w:val="00660DC9"/>
    <w:rsid w:val="00660FB5"/>
    <w:rsid w:val="0066144F"/>
    <w:rsid w:val="006624F4"/>
    <w:rsid w:val="006661A2"/>
    <w:rsid w:val="00667FCC"/>
    <w:rsid w:val="00670E6B"/>
    <w:rsid w:val="006717F4"/>
    <w:rsid w:val="00672405"/>
    <w:rsid w:val="00672CF5"/>
    <w:rsid w:val="00674430"/>
    <w:rsid w:val="0067465B"/>
    <w:rsid w:val="00675643"/>
    <w:rsid w:val="00675CF3"/>
    <w:rsid w:val="00676A4D"/>
    <w:rsid w:val="00677553"/>
    <w:rsid w:val="0068102F"/>
    <w:rsid w:val="00683869"/>
    <w:rsid w:val="006840FE"/>
    <w:rsid w:val="006847AC"/>
    <w:rsid w:val="006848C0"/>
    <w:rsid w:val="00684982"/>
    <w:rsid w:val="00684E94"/>
    <w:rsid w:val="00686275"/>
    <w:rsid w:val="00686CD8"/>
    <w:rsid w:val="00686D47"/>
    <w:rsid w:val="00687147"/>
    <w:rsid w:val="00687E61"/>
    <w:rsid w:val="00687EA0"/>
    <w:rsid w:val="006914CD"/>
    <w:rsid w:val="00691C94"/>
    <w:rsid w:val="0069205E"/>
    <w:rsid w:val="00693363"/>
    <w:rsid w:val="006940ED"/>
    <w:rsid w:val="006945DE"/>
    <w:rsid w:val="0069524C"/>
    <w:rsid w:val="00695A39"/>
    <w:rsid w:val="00695ADE"/>
    <w:rsid w:val="00696D43"/>
    <w:rsid w:val="0069726B"/>
    <w:rsid w:val="0069764E"/>
    <w:rsid w:val="006979B8"/>
    <w:rsid w:val="00697D13"/>
    <w:rsid w:val="006A0F53"/>
    <w:rsid w:val="006A33EA"/>
    <w:rsid w:val="006A4DD9"/>
    <w:rsid w:val="006A5302"/>
    <w:rsid w:val="006A5784"/>
    <w:rsid w:val="006A5834"/>
    <w:rsid w:val="006A5C14"/>
    <w:rsid w:val="006A6C1A"/>
    <w:rsid w:val="006A75F5"/>
    <w:rsid w:val="006A7769"/>
    <w:rsid w:val="006A7E7A"/>
    <w:rsid w:val="006B0030"/>
    <w:rsid w:val="006B0941"/>
    <w:rsid w:val="006B1203"/>
    <w:rsid w:val="006B1D34"/>
    <w:rsid w:val="006B2E03"/>
    <w:rsid w:val="006B3CC2"/>
    <w:rsid w:val="006B3DF2"/>
    <w:rsid w:val="006B3E58"/>
    <w:rsid w:val="006B533A"/>
    <w:rsid w:val="006B536E"/>
    <w:rsid w:val="006B55C2"/>
    <w:rsid w:val="006B6687"/>
    <w:rsid w:val="006B77CD"/>
    <w:rsid w:val="006C003E"/>
    <w:rsid w:val="006C2E3B"/>
    <w:rsid w:val="006C3EC5"/>
    <w:rsid w:val="006C40DA"/>
    <w:rsid w:val="006C4198"/>
    <w:rsid w:val="006C4E90"/>
    <w:rsid w:val="006C4F68"/>
    <w:rsid w:val="006C57D3"/>
    <w:rsid w:val="006C6CD0"/>
    <w:rsid w:val="006C6F6C"/>
    <w:rsid w:val="006C7027"/>
    <w:rsid w:val="006D0065"/>
    <w:rsid w:val="006D051F"/>
    <w:rsid w:val="006D0F4F"/>
    <w:rsid w:val="006D1977"/>
    <w:rsid w:val="006D2394"/>
    <w:rsid w:val="006D2F76"/>
    <w:rsid w:val="006D343D"/>
    <w:rsid w:val="006D4A01"/>
    <w:rsid w:val="006D4C81"/>
    <w:rsid w:val="006D5A85"/>
    <w:rsid w:val="006D63E1"/>
    <w:rsid w:val="006D68B1"/>
    <w:rsid w:val="006D6E6B"/>
    <w:rsid w:val="006E1168"/>
    <w:rsid w:val="006E1213"/>
    <w:rsid w:val="006E13FB"/>
    <w:rsid w:val="006E2817"/>
    <w:rsid w:val="006E3650"/>
    <w:rsid w:val="006E36D7"/>
    <w:rsid w:val="006E4825"/>
    <w:rsid w:val="006E4F64"/>
    <w:rsid w:val="006E5CAB"/>
    <w:rsid w:val="006E6233"/>
    <w:rsid w:val="006E6E57"/>
    <w:rsid w:val="006E79C9"/>
    <w:rsid w:val="006E7F7B"/>
    <w:rsid w:val="006F1D42"/>
    <w:rsid w:val="006F1E30"/>
    <w:rsid w:val="006F249C"/>
    <w:rsid w:val="006F3F4D"/>
    <w:rsid w:val="006F4AE6"/>
    <w:rsid w:val="006F4F30"/>
    <w:rsid w:val="006F500A"/>
    <w:rsid w:val="006F5462"/>
    <w:rsid w:val="006F7DC4"/>
    <w:rsid w:val="00700333"/>
    <w:rsid w:val="00701435"/>
    <w:rsid w:val="00702D3F"/>
    <w:rsid w:val="00703D83"/>
    <w:rsid w:val="00703E2A"/>
    <w:rsid w:val="00703EAB"/>
    <w:rsid w:val="007045E5"/>
    <w:rsid w:val="00704E91"/>
    <w:rsid w:val="007059A8"/>
    <w:rsid w:val="00706246"/>
    <w:rsid w:val="00711E84"/>
    <w:rsid w:val="007124F7"/>
    <w:rsid w:val="00712528"/>
    <w:rsid w:val="007128F0"/>
    <w:rsid w:val="00712975"/>
    <w:rsid w:val="00712AB7"/>
    <w:rsid w:val="00713323"/>
    <w:rsid w:val="00714D28"/>
    <w:rsid w:val="0071500C"/>
    <w:rsid w:val="0071514C"/>
    <w:rsid w:val="007155EC"/>
    <w:rsid w:val="00715F7D"/>
    <w:rsid w:val="00717E1F"/>
    <w:rsid w:val="00717EED"/>
    <w:rsid w:val="007201D4"/>
    <w:rsid w:val="0072099C"/>
    <w:rsid w:val="0072128A"/>
    <w:rsid w:val="00721610"/>
    <w:rsid w:val="007218F2"/>
    <w:rsid w:val="00721CC3"/>
    <w:rsid w:val="00724466"/>
    <w:rsid w:val="007246F9"/>
    <w:rsid w:val="00724C99"/>
    <w:rsid w:val="00724E11"/>
    <w:rsid w:val="00725467"/>
    <w:rsid w:val="00726AA0"/>
    <w:rsid w:val="00727967"/>
    <w:rsid w:val="007279A3"/>
    <w:rsid w:val="00732021"/>
    <w:rsid w:val="00732EA9"/>
    <w:rsid w:val="00732FFE"/>
    <w:rsid w:val="00733C20"/>
    <w:rsid w:val="0073428A"/>
    <w:rsid w:val="00734E55"/>
    <w:rsid w:val="007359DD"/>
    <w:rsid w:val="00736402"/>
    <w:rsid w:val="00736583"/>
    <w:rsid w:val="0073677F"/>
    <w:rsid w:val="00737FE1"/>
    <w:rsid w:val="00740396"/>
    <w:rsid w:val="00740459"/>
    <w:rsid w:val="007419D8"/>
    <w:rsid w:val="00743E06"/>
    <w:rsid w:val="00744CCC"/>
    <w:rsid w:val="00745346"/>
    <w:rsid w:val="00745A65"/>
    <w:rsid w:val="00746D47"/>
    <w:rsid w:val="00746D80"/>
    <w:rsid w:val="00747BCD"/>
    <w:rsid w:val="00750D8C"/>
    <w:rsid w:val="007526C3"/>
    <w:rsid w:val="0075282E"/>
    <w:rsid w:val="0075465A"/>
    <w:rsid w:val="00754F29"/>
    <w:rsid w:val="00754F2B"/>
    <w:rsid w:val="00755DF3"/>
    <w:rsid w:val="00755EA6"/>
    <w:rsid w:val="007572A3"/>
    <w:rsid w:val="0075766F"/>
    <w:rsid w:val="00757A0A"/>
    <w:rsid w:val="0076194A"/>
    <w:rsid w:val="00762295"/>
    <w:rsid w:val="00762CD1"/>
    <w:rsid w:val="00762E85"/>
    <w:rsid w:val="0076329B"/>
    <w:rsid w:val="0076469D"/>
    <w:rsid w:val="00764BBD"/>
    <w:rsid w:val="00764FA3"/>
    <w:rsid w:val="00765D18"/>
    <w:rsid w:val="007662F6"/>
    <w:rsid w:val="00767250"/>
    <w:rsid w:val="00767405"/>
    <w:rsid w:val="00767974"/>
    <w:rsid w:val="00767AD2"/>
    <w:rsid w:val="007700F2"/>
    <w:rsid w:val="00771340"/>
    <w:rsid w:val="00773825"/>
    <w:rsid w:val="00773DF4"/>
    <w:rsid w:val="00773F50"/>
    <w:rsid w:val="0077463E"/>
    <w:rsid w:val="007755A4"/>
    <w:rsid w:val="0077604A"/>
    <w:rsid w:val="00776932"/>
    <w:rsid w:val="00776D1C"/>
    <w:rsid w:val="00777314"/>
    <w:rsid w:val="0077732B"/>
    <w:rsid w:val="007801AC"/>
    <w:rsid w:val="00780BD5"/>
    <w:rsid w:val="0078162C"/>
    <w:rsid w:val="007816B4"/>
    <w:rsid w:val="007829DC"/>
    <w:rsid w:val="0078354D"/>
    <w:rsid w:val="007835C7"/>
    <w:rsid w:val="00783C26"/>
    <w:rsid w:val="00783FD9"/>
    <w:rsid w:val="00784401"/>
    <w:rsid w:val="00784796"/>
    <w:rsid w:val="007847C0"/>
    <w:rsid w:val="00785CE1"/>
    <w:rsid w:val="00785D8B"/>
    <w:rsid w:val="0078675A"/>
    <w:rsid w:val="00786BDB"/>
    <w:rsid w:val="00786FCA"/>
    <w:rsid w:val="007879D0"/>
    <w:rsid w:val="00787DCD"/>
    <w:rsid w:val="007908B5"/>
    <w:rsid w:val="00790F9F"/>
    <w:rsid w:val="00791CB4"/>
    <w:rsid w:val="00792329"/>
    <w:rsid w:val="0079299F"/>
    <w:rsid w:val="00793C8F"/>
    <w:rsid w:val="00794042"/>
    <w:rsid w:val="0079652E"/>
    <w:rsid w:val="00796AFC"/>
    <w:rsid w:val="00796B14"/>
    <w:rsid w:val="00796D27"/>
    <w:rsid w:val="00797DA3"/>
    <w:rsid w:val="007A060C"/>
    <w:rsid w:val="007A2C0A"/>
    <w:rsid w:val="007A2FB9"/>
    <w:rsid w:val="007A367B"/>
    <w:rsid w:val="007A42DC"/>
    <w:rsid w:val="007A5442"/>
    <w:rsid w:val="007A577D"/>
    <w:rsid w:val="007A5848"/>
    <w:rsid w:val="007A5903"/>
    <w:rsid w:val="007A5AEC"/>
    <w:rsid w:val="007A6DA2"/>
    <w:rsid w:val="007A6FA1"/>
    <w:rsid w:val="007B00B2"/>
    <w:rsid w:val="007B0E7D"/>
    <w:rsid w:val="007B2056"/>
    <w:rsid w:val="007B20CB"/>
    <w:rsid w:val="007B21AB"/>
    <w:rsid w:val="007B2B7E"/>
    <w:rsid w:val="007B2BB2"/>
    <w:rsid w:val="007B2C28"/>
    <w:rsid w:val="007B2C61"/>
    <w:rsid w:val="007B3B5E"/>
    <w:rsid w:val="007B48C0"/>
    <w:rsid w:val="007B4FE0"/>
    <w:rsid w:val="007B6985"/>
    <w:rsid w:val="007B6CB1"/>
    <w:rsid w:val="007B6D13"/>
    <w:rsid w:val="007B7E33"/>
    <w:rsid w:val="007C02B1"/>
    <w:rsid w:val="007C1448"/>
    <w:rsid w:val="007C32BE"/>
    <w:rsid w:val="007C3479"/>
    <w:rsid w:val="007C3A92"/>
    <w:rsid w:val="007C3C13"/>
    <w:rsid w:val="007C42C4"/>
    <w:rsid w:val="007C5D69"/>
    <w:rsid w:val="007C632D"/>
    <w:rsid w:val="007C6BF0"/>
    <w:rsid w:val="007C780A"/>
    <w:rsid w:val="007D1211"/>
    <w:rsid w:val="007D1D9C"/>
    <w:rsid w:val="007D2B4A"/>
    <w:rsid w:val="007D4D94"/>
    <w:rsid w:val="007D5131"/>
    <w:rsid w:val="007D54BD"/>
    <w:rsid w:val="007D5B0E"/>
    <w:rsid w:val="007D67AB"/>
    <w:rsid w:val="007D7450"/>
    <w:rsid w:val="007E012E"/>
    <w:rsid w:val="007E06C3"/>
    <w:rsid w:val="007E0BF0"/>
    <w:rsid w:val="007E0D66"/>
    <w:rsid w:val="007E1678"/>
    <w:rsid w:val="007E1CCD"/>
    <w:rsid w:val="007E34C2"/>
    <w:rsid w:val="007E41C6"/>
    <w:rsid w:val="007E4309"/>
    <w:rsid w:val="007E606A"/>
    <w:rsid w:val="007E765E"/>
    <w:rsid w:val="007F086F"/>
    <w:rsid w:val="007F17B8"/>
    <w:rsid w:val="007F1D22"/>
    <w:rsid w:val="007F244C"/>
    <w:rsid w:val="007F2B9B"/>
    <w:rsid w:val="007F3579"/>
    <w:rsid w:val="007F41B8"/>
    <w:rsid w:val="007F4312"/>
    <w:rsid w:val="007F4597"/>
    <w:rsid w:val="007F4B8D"/>
    <w:rsid w:val="007F5219"/>
    <w:rsid w:val="007F5CB1"/>
    <w:rsid w:val="007F6DBA"/>
    <w:rsid w:val="00800558"/>
    <w:rsid w:val="008014E4"/>
    <w:rsid w:val="00802508"/>
    <w:rsid w:val="00802D3C"/>
    <w:rsid w:val="00803DD6"/>
    <w:rsid w:val="00803F4E"/>
    <w:rsid w:val="00803FB7"/>
    <w:rsid w:val="0080515D"/>
    <w:rsid w:val="008052E4"/>
    <w:rsid w:val="00805398"/>
    <w:rsid w:val="00807600"/>
    <w:rsid w:val="0081209F"/>
    <w:rsid w:val="0081245A"/>
    <w:rsid w:val="00812AA6"/>
    <w:rsid w:val="00812FDB"/>
    <w:rsid w:val="0081373D"/>
    <w:rsid w:val="00814462"/>
    <w:rsid w:val="00814565"/>
    <w:rsid w:val="0081542E"/>
    <w:rsid w:val="0081588A"/>
    <w:rsid w:val="008159B6"/>
    <w:rsid w:val="008165F8"/>
    <w:rsid w:val="00816998"/>
    <w:rsid w:val="0082040D"/>
    <w:rsid w:val="00820A17"/>
    <w:rsid w:val="008214DD"/>
    <w:rsid w:val="008216FC"/>
    <w:rsid w:val="008221A4"/>
    <w:rsid w:val="008229BE"/>
    <w:rsid w:val="00822A82"/>
    <w:rsid w:val="00825653"/>
    <w:rsid w:val="0082579F"/>
    <w:rsid w:val="00825900"/>
    <w:rsid w:val="00830C13"/>
    <w:rsid w:val="00833C24"/>
    <w:rsid w:val="008342B8"/>
    <w:rsid w:val="00835152"/>
    <w:rsid w:val="00835673"/>
    <w:rsid w:val="008357AE"/>
    <w:rsid w:val="00835A71"/>
    <w:rsid w:val="00835AA1"/>
    <w:rsid w:val="00835FEE"/>
    <w:rsid w:val="0083661E"/>
    <w:rsid w:val="008366AE"/>
    <w:rsid w:val="00836903"/>
    <w:rsid w:val="00837A05"/>
    <w:rsid w:val="00840896"/>
    <w:rsid w:val="00840C5C"/>
    <w:rsid w:val="00840E7C"/>
    <w:rsid w:val="00841B62"/>
    <w:rsid w:val="00845F26"/>
    <w:rsid w:val="00846708"/>
    <w:rsid w:val="00846E26"/>
    <w:rsid w:val="00850491"/>
    <w:rsid w:val="0085081A"/>
    <w:rsid w:val="00851647"/>
    <w:rsid w:val="00851D3C"/>
    <w:rsid w:val="00852988"/>
    <w:rsid w:val="00853B6D"/>
    <w:rsid w:val="00854BD6"/>
    <w:rsid w:val="00855955"/>
    <w:rsid w:val="008560DE"/>
    <w:rsid w:val="0086098D"/>
    <w:rsid w:val="00861AD5"/>
    <w:rsid w:val="008621ED"/>
    <w:rsid w:val="008623CE"/>
    <w:rsid w:val="00864A75"/>
    <w:rsid w:val="00865754"/>
    <w:rsid w:val="00865B80"/>
    <w:rsid w:val="00865D3A"/>
    <w:rsid w:val="00865F54"/>
    <w:rsid w:val="00867C5F"/>
    <w:rsid w:val="00867FDF"/>
    <w:rsid w:val="00870334"/>
    <w:rsid w:val="00872B7C"/>
    <w:rsid w:val="00873490"/>
    <w:rsid w:val="00873705"/>
    <w:rsid w:val="00873B1C"/>
    <w:rsid w:val="00873D88"/>
    <w:rsid w:val="00874744"/>
    <w:rsid w:val="00874C4E"/>
    <w:rsid w:val="0087559C"/>
    <w:rsid w:val="008764EB"/>
    <w:rsid w:val="00877426"/>
    <w:rsid w:val="00877796"/>
    <w:rsid w:val="00880353"/>
    <w:rsid w:val="0088035A"/>
    <w:rsid w:val="00880566"/>
    <w:rsid w:val="00881805"/>
    <w:rsid w:val="00882186"/>
    <w:rsid w:val="008831FA"/>
    <w:rsid w:val="008848E9"/>
    <w:rsid w:val="00884BAD"/>
    <w:rsid w:val="008851FF"/>
    <w:rsid w:val="00886E1F"/>
    <w:rsid w:val="00890537"/>
    <w:rsid w:val="008907D0"/>
    <w:rsid w:val="00890931"/>
    <w:rsid w:val="00890A2E"/>
    <w:rsid w:val="00890EA6"/>
    <w:rsid w:val="008910DE"/>
    <w:rsid w:val="00891E40"/>
    <w:rsid w:val="00892368"/>
    <w:rsid w:val="00894854"/>
    <w:rsid w:val="008959EA"/>
    <w:rsid w:val="00895A95"/>
    <w:rsid w:val="008960B7"/>
    <w:rsid w:val="0089672D"/>
    <w:rsid w:val="00897AA2"/>
    <w:rsid w:val="00897DB0"/>
    <w:rsid w:val="008A0391"/>
    <w:rsid w:val="008A03DE"/>
    <w:rsid w:val="008A0AA8"/>
    <w:rsid w:val="008A205F"/>
    <w:rsid w:val="008A2341"/>
    <w:rsid w:val="008A34AC"/>
    <w:rsid w:val="008A34E3"/>
    <w:rsid w:val="008A634F"/>
    <w:rsid w:val="008A755C"/>
    <w:rsid w:val="008B0270"/>
    <w:rsid w:val="008B0358"/>
    <w:rsid w:val="008B2624"/>
    <w:rsid w:val="008B2C40"/>
    <w:rsid w:val="008B338C"/>
    <w:rsid w:val="008B3A39"/>
    <w:rsid w:val="008B3D21"/>
    <w:rsid w:val="008B406D"/>
    <w:rsid w:val="008B42FA"/>
    <w:rsid w:val="008B53D1"/>
    <w:rsid w:val="008B6087"/>
    <w:rsid w:val="008B6C34"/>
    <w:rsid w:val="008B76A7"/>
    <w:rsid w:val="008B7768"/>
    <w:rsid w:val="008C0A69"/>
    <w:rsid w:val="008C0A97"/>
    <w:rsid w:val="008C0FB1"/>
    <w:rsid w:val="008C14F0"/>
    <w:rsid w:val="008C1C16"/>
    <w:rsid w:val="008C1FAB"/>
    <w:rsid w:val="008C2758"/>
    <w:rsid w:val="008C3211"/>
    <w:rsid w:val="008C350D"/>
    <w:rsid w:val="008C354E"/>
    <w:rsid w:val="008C3759"/>
    <w:rsid w:val="008C52EA"/>
    <w:rsid w:val="008C548B"/>
    <w:rsid w:val="008C632F"/>
    <w:rsid w:val="008C6DAA"/>
    <w:rsid w:val="008C70BB"/>
    <w:rsid w:val="008C793A"/>
    <w:rsid w:val="008D00B9"/>
    <w:rsid w:val="008D08CA"/>
    <w:rsid w:val="008D0BEC"/>
    <w:rsid w:val="008D15EB"/>
    <w:rsid w:val="008D2309"/>
    <w:rsid w:val="008D49BB"/>
    <w:rsid w:val="008D4AC5"/>
    <w:rsid w:val="008D5D8F"/>
    <w:rsid w:val="008D5EE8"/>
    <w:rsid w:val="008D60C6"/>
    <w:rsid w:val="008D7652"/>
    <w:rsid w:val="008D7A92"/>
    <w:rsid w:val="008E0065"/>
    <w:rsid w:val="008E20B2"/>
    <w:rsid w:val="008E22E9"/>
    <w:rsid w:val="008E2443"/>
    <w:rsid w:val="008E258D"/>
    <w:rsid w:val="008E25DB"/>
    <w:rsid w:val="008E2D66"/>
    <w:rsid w:val="008E3627"/>
    <w:rsid w:val="008E3DFA"/>
    <w:rsid w:val="008E5FF4"/>
    <w:rsid w:val="008E6E10"/>
    <w:rsid w:val="008E73AA"/>
    <w:rsid w:val="008E7C97"/>
    <w:rsid w:val="008F05B3"/>
    <w:rsid w:val="008F09CD"/>
    <w:rsid w:val="008F17D5"/>
    <w:rsid w:val="008F20A8"/>
    <w:rsid w:val="008F3885"/>
    <w:rsid w:val="008F3AED"/>
    <w:rsid w:val="008F4870"/>
    <w:rsid w:val="008F4B54"/>
    <w:rsid w:val="008F4CD0"/>
    <w:rsid w:val="008F5CAF"/>
    <w:rsid w:val="008F5E5E"/>
    <w:rsid w:val="008F5F79"/>
    <w:rsid w:val="008F645E"/>
    <w:rsid w:val="00900997"/>
    <w:rsid w:val="0090156F"/>
    <w:rsid w:val="00901992"/>
    <w:rsid w:val="00901B0C"/>
    <w:rsid w:val="00902FA5"/>
    <w:rsid w:val="009034D2"/>
    <w:rsid w:val="00904900"/>
    <w:rsid w:val="00904B41"/>
    <w:rsid w:val="009074FF"/>
    <w:rsid w:val="00907F63"/>
    <w:rsid w:val="0091162D"/>
    <w:rsid w:val="009118E2"/>
    <w:rsid w:val="0091323B"/>
    <w:rsid w:val="009133A5"/>
    <w:rsid w:val="009140A7"/>
    <w:rsid w:val="00914953"/>
    <w:rsid w:val="009151FB"/>
    <w:rsid w:val="00915907"/>
    <w:rsid w:val="00915E8A"/>
    <w:rsid w:val="00916A95"/>
    <w:rsid w:val="00916E67"/>
    <w:rsid w:val="00917B05"/>
    <w:rsid w:val="00917FA9"/>
    <w:rsid w:val="009201B5"/>
    <w:rsid w:val="009207D5"/>
    <w:rsid w:val="009219CD"/>
    <w:rsid w:val="009223EB"/>
    <w:rsid w:val="00922582"/>
    <w:rsid w:val="00922830"/>
    <w:rsid w:val="00922B3E"/>
    <w:rsid w:val="00924327"/>
    <w:rsid w:val="0092495B"/>
    <w:rsid w:val="00924A3C"/>
    <w:rsid w:val="00925A82"/>
    <w:rsid w:val="0092602A"/>
    <w:rsid w:val="00926307"/>
    <w:rsid w:val="009268B3"/>
    <w:rsid w:val="00926C5A"/>
    <w:rsid w:val="00926D4C"/>
    <w:rsid w:val="00926F4C"/>
    <w:rsid w:val="0092793B"/>
    <w:rsid w:val="009318A5"/>
    <w:rsid w:val="0093312F"/>
    <w:rsid w:val="009332D3"/>
    <w:rsid w:val="0093419F"/>
    <w:rsid w:val="00934D38"/>
    <w:rsid w:val="00934D3F"/>
    <w:rsid w:val="00934ED1"/>
    <w:rsid w:val="00934F0D"/>
    <w:rsid w:val="0093513E"/>
    <w:rsid w:val="009352FE"/>
    <w:rsid w:val="00935827"/>
    <w:rsid w:val="009378A9"/>
    <w:rsid w:val="00937C06"/>
    <w:rsid w:val="00937D5D"/>
    <w:rsid w:val="00940337"/>
    <w:rsid w:val="009404EC"/>
    <w:rsid w:val="00940773"/>
    <w:rsid w:val="009407EA"/>
    <w:rsid w:val="009417C1"/>
    <w:rsid w:val="00941D60"/>
    <w:rsid w:val="009443F9"/>
    <w:rsid w:val="00944E4B"/>
    <w:rsid w:val="009455A8"/>
    <w:rsid w:val="00945EEB"/>
    <w:rsid w:val="00946DC5"/>
    <w:rsid w:val="00947471"/>
    <w:rsid w:val="00947639"/>
    <w:rsid w:val="0095049C"/>
    <w:rsid w:val="009522EF"/>
    <w:rsid w:val="00953117"/>
    <w:rsid w:val="009542DD"/>
    <w:rsid w:val="0096044F"/>
    <w:rsid w:val="00961145"/>
    <w:rsid w:val="009631B9"/>
    <w:rsid w:val="0096385B"/>
    <w:rsid w:val="0096424F"/>
    <w:rsid w:val="00964BEE"/>
    <w:rsid w:val="00965B06"/>
    <w:rsid w:val="00965DFD"/>
    <w:rsid w:val="009673DD"/>
    <w:rsid w:val="00967F79"/>
    <w:rsid w:val="0097014D"/>
    <w:rsid w:val="00971066"/>
    <w:rsid w:val="0097147F"/>
    <w:rsid w:val="00971BEC"/>
    <w:rsid w:val="00972AC9"/>
    <w:rsid w:val="00972AF1"/>
    <w:rsid w:val="00972DEB"/>
    <w:rsid w:val="009732F5"/>
    <w:rsid w:val="0097493E"/>
    <w:rsid w:val="00974ED0"/>
    <w:rsid w:val="00975F75"/>
    <w:rsid w:val="0097707E"/>
    <w:rsid w:val="00977829"/>
    <w:rsid w:val="00980A9F"/>
    <w:rsid w:val="00981441"/>
    <w:rsid w:val="00984D3A"/>
    <w:rsid w:val="00985244"/>
    <w:rsid w:val="00986BF7"/>
    <w:rsid w:val="009871AA"/>
    <w:rsid w:val="009874EF"/>
    <w:rsid w:val="009910F3"/>
    <w:rsid w:val="00991282"/>
    <w:rsid w:val="00991EDF"/>
    <w:rsid w:val="00994D85"/>
    <w:rsid w:val="00995049"/>
    <w:rsid w:val="009A1C5E"/>
    <w:rsid w:val="009A22DF"/>
    <w:rsid w:val="009A2A9F"/>
    <w:rsid w:val="009A2BCA"/>
    <w:rsid w:val="009A3856"/>
    <w:rsid w:val="009A3B4D"/>
    <w:rsid w:val="009A45A0"/>
    <w:rsid w:val="009A532F"/>
    <w:rsid w:val="009A64FC"/>
    <w:rsid w:val="009A682D"/>
    <w:rsid w:val="009B0116"/>
    <w:rsid w:val="009B0FBA"/>
    <w:rsid w:val="009B14BD"/>
    <w:rsid w:val="009B241A"/>
    <w:rsid w:val="009B5554"/>
    <w:rsid w:val="009B57C8"/>
    <w:rsid w:val="009B58A8"/>
    <w:rsid w:val="009B6A84"/>
    <w:rsid w:val="009B6A92"/>
    <w:rsid w:val="009B6CBF"/>
    <w:rsid w:val="009B7DAB"/>
    <w:rsid w:val="009C0654"/>
    <w:rsid w:val="009C0B95"/>
    <w:rsid w:val="009C1106"/>
    <w:rsid w:val="009C1692"/>
    <w:rsid w:val="009C267D"/>
    <w:rsid w:val="009C3865"/>
    <w:rsid w:val="009C4A7F"/>
    <w:rsid w:val="009D26CC"/>
    <w:rsid w:val="009D2E3D"/>
    <w:rsid w:val="009D31FC"/>
    <w:rsid w:val="009D464C"/>
    <w:rsid w:val="009D57D9"/>
    <w:rsid w:val="009D6309"/>
    <w:rsid w:val="009D728B"/>
    <w:rsid w:val="009D7903"/>
    <w:rsid w:val="009E1F7B"/>
    <w:rsid w:val="009E240E"/>
    <w:rsid w:val="009E2B60"/>
    <w:rsid w:val="009E5120"/>
    <w:rsid w:val="009E5653"/>
    <w:rsid w:val="009E5E29"/>
    <w:rsid w:val="009E6248"/>
    <w:rsid w:val="009E69D8"/>
    <w:rsid w:val="009F0525"/>
    <w:rsid w:val="009F0859"/>
    <w:rsid w:val="009F21C5"/>
    <w:rsid w:val="009F2721"/>
    <w:rsid w:val="009F2A9D"/>
    <w:rsid w:val="009F320D"/>
    <w:rsid w:val="009F3461"/>
    <w:rsid w:val="009F5C57"/>
    <w:rsid w:val="009F61F7"/>
    <w:rsid w:val="00A00C52"/>
    <w:rsid w:val="00A015DA"/>
    <w:rsid w:val="00A016EF"/>
    <w:rsid w:val="00A0178A"/>
    <w:rsid w:val="00A0297D"/>
    <w:rsid w:val="00A02F56"/>
    <w:rsid w:val="00A0325B"/>
    <w:rsid w:val="00A0468A"/>
    <w:rsid w:val="00A06942"/>
    <w:rsid w:val="00A06DE8"/>
    <w:rsid w:val="00A074AF"/>
    <w:rsid w:val="00A0786A"/>
    <w:rsid w:val="00A10640"/>
    <w:rsid w:val="00A118CD"/>
    <w:rsid w:val="00A11C6A"/>
    <w:rsid w:val="00A1217B"/>
    <w:rsid w:val="00A1240B"/>
    <w:rsid w:val="00A13998"/>
    <w:rsid w:val="00A13FAD"/>
    <w:rsid w:val="00A14A12"/>
    <w:rsid w:val="00A14E2A"/>
    <w:rsid w:val="00A1698B"/>
    <w:rsid w:val="00A17694"/>
    <w:rsid w:val="00A176BF"/>
    <w:rsid w:val="00A1781D"/>
    <w:rsid w:val="00A2112D"/>
    <w:rsid w:val="00A21479"/>
    <w:rsid w:val="00A21B10"/>
    <w:rsid w:val="00A22554"/>
    <w:rsid w:val="00A23D37"/>
    <w:rsid w:val="00A24AF3"/>
    <w:rsid w:val="00A24C4E"/>
    <w:rsid w:val="00A24E9E"/>
    <w:rsid w:val="00A24F20"/>
    <w:rsid w:val="00A25FF4"/>
    <w:rsid w:val="00A261B4"/>
    <w:rsid w:val="00A26794"/>
    <w:rsid w:val="00A26960"/>
    <w:rsid w:val="00A2741F"/>
    <w:rsid w:val="00A27BB3"/>
    <w:rsid w:val="00A30AAE"/>
    <w:rsid w:val="00A31A4C"/>
    <w:rsid w:val="00A31EA8"/>
    <w:rsid w:val="00A339EE"/>
    <w:rsid w:val="00A339F1"/>
    <w:rsid w:val="00A34576"/>
    <w:rsid w:val="00A351ED"/>
    <w:rsid w:val="00A359CC"/>
    <w:rsid w:val="00A35E15"/>
    <w:rsid w:val="00A3753B"/>
    <w:rsid w:val="00A37C2A"/>
    <w:rsid w:val="00A37D0D"/>
    <w:rsid w:val="00A403DD"/>
    <w:rsid w:val="00A41946"/>
    <w:rsid w:val="00A41A64"/>
    <w:rsid w:val="00A41E73"/>
    <w:rsid w:val="00A441BB"/>
    <w:rsid w:val="00A44845"/>
    <w:rsid w:val="00A449D1"/>
    <w:rsid w:val="00A44FF6"/>
    <w:rsid w:val="00A453B3"/>
    <w:rsid w:val="00A46779"/>
    <w:rsid w:val="00A47623"/>
    <w:rsid w:val="00A47FFE"/>
    <w:rsid w:val="00A51764"/>
    <w:rsid w:val="00A51AE3"/>
    <w:rsid w:val="00A520B4"/>
    <w:rsid w:val="00A522A8"/>
    <w:rsid w:val="00A52F02"/>
    <w:rsid w:val="00A5361B"/>
    <w:rsid w:val="00A53A53"/>
    <w:rsid w:val="00A53B18"/>
    <w:rsid w:val="00A543B8"/>
    <w:rsid w:val="00A54CAB"/>
    <w:rsid w:val="00A54D7B"/>
    <w:rsid w:val="00A57F57"/>
    <w:rsid w:val="00A6052C"/>
    <w:rsid w:val="00A61A1E"/>
    <w:rsid w:val="00A61D48"/>
    <w:rsid w:val="00A6302B"/>
    <w:rsid w:val="00A642E2"/>
    <w:rsid w:val="00A649E0"/>
    <w:rsid w:val="00A65119"/>
    <w:rsid w:val="00A653EA"/>
    <w:rsid w:val="00A65A29"/>
    <w:rsid w:val="00A66059"/>
    <w:rsid w:val="00A677FA"/>
    <w:rsid w:val="00A67B28"/>
    <w:rsid w:val="00A70802"/>
    <w:rsid w:val="00A71159"/>
    <w:rsid w:val="00A716A3"/>
    <w:rsid w:val="00A73175"/>
    <w:rsid w:val="00A740A5"/>
    <w:rsid w:val="00A74880"/>
    <w:rsid w:val="00A74D1C"/>
    <w:rsid w:val="00A75059"/>
    <w:rsid w:val="00A76ADF"/>
    <w:rsid w:val="00A771D5"/>
    <w:rsid w:val="00A776B8"/>
    <w:rsid w:val="00A778B7"/>
    <w:rsid w:val="00A77E2E"/>
    <w:rsid w:val="00A81198"/>
    <w:rsid w:val="00A817C8"/>
    <w:rsid w:val="00A81818"/>
    <w:rsid w:val="00A81BA0"/>
    <w:rsid w:val="00A82650"/>
    <w:rsid w:val="00A82737"/>
    <w:rsid w:val="00A82B4B"/>
    <w:rsid w:val="00A83ADC"/>
    <w:rsid w:val="00A840B2"/>
    <w:rsid w:val="00A84235"/>
    <w:rsid w:val="00A8589A"/>
    <w:rsid w:val="00A87799"/>
    <w:rsid w:val="00A87DA0"/>
    <w:rsid w:val="00A87ED3"/>
    <w:rsid w:val="00A90338"/>
    <w:rsid w:val="00A90B83"/>
    <w:rsid w:val="00A90CA3"/>
    <w:rsid w:val="00A90EFF"/>
    <w:rsid w:val="00A90F6D"/>
    <w:rsid w:val="00A9136B"/>
    <w:rsid w:val="00A92764"/>
    <w:rsid w:val="00A92AD2"/>
    <w:rsid w:val="00A9343D"/>
    <w:rsid w:val="00A9348F"/>
    <w:rsid w:val="00A941C4"/>
    <w:rsid w:val="00A945F1"/>
    <w:rsid w:val="00A94657"/>
    <w:rsid w:val="00A957F8"/>
    <w:rsid w:val="00A9655A"/>
    <w:rsid w:val="00A96672"/>
    <w:rsid w:val="00A96E81"/>
    <w:rsid w:val="00AA1914"/>
    <w:rsid w:val="00AA1B56"/>
    <w:rsid w:val="00AA1D41"/>
    <w:rsid w:val="00AA5E77"/>
    <w:rsid w:val="00AA60E2"/>
    <w:rsid w:val="00AA6ECB"/>
    <w:rsid w:val="00AA74F9"/>
    <w:rsid w:val="00AA79D0"/>
    <w:rsid w:val="00AB066F"/>
    <w:rsid w:val="00AB0A7A"/>
    <w:rsid w:val="00AB0FC5"/>
    <w:rsid w:val="00AB12D5"/>
    <w:rsid w:val="00AB1451"/>
    <w:rsid w:val="00AB249F"/>
    <w:rsid w:val="00AB3D9B"/>
    <w:rsid w:val="00AB3E68"/>
    <w:rsid w:val="00AB4766"/>
    <w:rsid w:val="00AB5056"/>
    <w:rsid w:val="00AB52E7"/>
    <w:rsid w:val="00AB7C26"/>
    <w:rsid w:val="00AC082D"/>
    <w:rsid w:val="00AC1428"/>
    <w:rsid w:val="00AC14E8"/>
    <w:rsid w:val="00AC1882"/>
    <w:rsid w:val="00AC1C25"/>
    <w:rsid w:val="00AC31EA"/>
    <w:rsid w:val="00AC32F0"/>
    <w:rsid w:val="00AC3BCC"/>
    <w:rsid w:val="00AC4022"/>
    <w:rsid w:val="00AC41C0"/>
    <w:rsid w:val="00AC468A"/>
    <w:rsid w:val="00AC596A"/>
    <w:rsid w:val="00AC5C6C"/>
    <w:rsid w:val="00AC7210"/>
    <w:rsid w:val="00AD0027"/>
    <w:rsid w:val="00AD1C5B"/>
    <w:rsid w:val="00AD2CF3"/>
    <w:rsid w:val="00AD3FE2"/>
    <w:rsid w:val="00AD47A7"/>
    <w:rsid w:val="00AD6E6C"/>
    <w:rsid w:val="00AD79F2"/>
    <w:rsid w:val="00AD7B9F"/>
    <w:rsid w:val="00AE145F"/>
    <w:rsid w:val="00AE1E61"/>
    <w:rsid w:val="00AE329B"/>
    <w:rsid w:val="00AE4377"/>
    <w:rsid w:val="00AE6960"/>
    <w:rsid w:val="00AF170C"/>
    <w:rsid w:val="00AF175D"/>
    <w:rsid w:val="00AF3677"/>
    <w:rsid w:val="00AF3AB3"/>
    <w:rsid w:val="00AF44DC"/>
    <w:rsid w:val="00AF6233"/>
    <w:rsid w:val="00AF6255"/>
    <w:rsid w:val="00AF6746"/>
    <w:rsid w:val="00AF743D"/>
    <w:rsid w:val="00B017C7"/>
    <w:rsid w:val="00B01B4F"/>
    <w:rsid w:val="00B024B4"/>
    <w:rsid w:val="00B04274"/>
    <w:rsid w:val="00B04F3C"/>
    <w:rsid w:val="00B05E17"/>
    <w:rsid w:val="00B0720B"/>
    <w:rsid w:val="00B075A5"/>
    <w:rsid w:val="00B07AD4"/>
    <w:rsid w:val="00B1001B"/>
    <w:rsid w:val="00B1013D"/>
    <w:rsid w:val="00B103EA"/>
    <w:rsid w:val="00B11EDB"/>
    <w:rsid w:val="00B1244F"/>
    <w:rsid w:val="00B12D1D"/>
    <w:rsid w:val="00B133B0"/>
    <w:rsid w:val="00B13FA2"/>
    <w:rsid w:val="00B140A0"/>
    <w:rsid w:val="00B142DE"/>
    <w:rsid w:val="00B143CC"/>
    <w:rsid w:val="00B161CC"/>
    <w:rsid w:val="00B16600"/>
    <w:rsid w:val="00B166CE"/>
    <w:rsid w:val="00B2091C"/>
    <w:rsid w:val="00B21799"/>
    <w:rsid w:val="00B2329F"/>
    <w:rsid w:val="00B238B7"/>
    <w:rsid w:val="00B23925"/>
    <w:rsid w:val="00B23B5C"/>
    <w:rsid w:val="00B265F5"/>
    <w:rsid w:val="00B27258"/>
    <w:rsid w:val="00B27AEC"/>
    <w:rsid w:val="00B3224B"/>
    <w:rsid w:val="00B324C3"/>
    <w:rsid w:val="00B35054"/>
    <w:rsid w:val="00B35090"/>
    <w:rsid w:val="00B35093"/>
    <w:rsid w:val="00B353CE"/>
    <w:rsid w:val="00B40275"/>
    <w:rsid w:val="00B40954"/>
    <w:rsid w:val="00B40D33"/>
    <w:rsid w:val="00B41372"/>
    <w:rsid w:val="00B41BF8"/>
    <w:rsid w:val="00B42329"/>
    <w:rsid w:val="00B42420"/>
    <w:rsid w:val="00B429F2"/>
    <w:rsid w:val="00B44315"/>
    <w:rsid w:val="00B4439E"/>
    <w:rsid w:val="00B44B48"/>
    <w:rsid w:val="00B44B9E"/>
    <w:rsid w:val="00B44EB6"/>
    <w:rsid w:val="00B45A26"/>
    <w:rsid w:val="00B45D23"/>
    <w:rsid w:val="00B46270"/>
    <w:rsid w:val="00B4681F"/>
    <w:rsid w:val="00B46E86"/>
    <w:rsid w:val="00B47878"/>
    <w:rsid w:val="00B502D5"/>
    <w:rsid w:val="00B502F5"/>
    <w:rsid w:val="00B51D7C"/>
    <w:rsid w:val="00B51DB8"/>
    <w:rsid w:val="00B51FB2"/>
    <w:rsid w:val="00B557CE"/>
    <w:rsid w:val="00B562A9"/>
    <w:rsid w:val="00B56CE4"/>
    <w:rsid w:val="00B57150"/>
    <w:rsid w:val="00B60DA1"/>
    <w:rsid w:val="00B610FC"/>
    <w:rsid w:val="00B6153F"/>
    <w:rsid w:val="00B61A7F"/>
    <w:rsid w:val="00B620B4"/>
    <w:rsid w:val="00B6338F"/>
    <w:rsid w:val="00B63823"/>
    <w:rsid w:val="00B63F67"/>
    <w:rsid w:val="00B6566A"/>
    <w:rsid w:val="00B66AD1"/>
    <w:rsid w:val="00B67E05"/>
    <w:rsid w:val="00B702EC"/>
    <w:rsid w:val="00B711E3"/>
    <w:rsid w:val="00B71539"/>
    <w:rsid w:val="00B71AB6"/>
    <w:rsid w:val="00B75120"/>
    <w:rsid w:val="00B75887"/>
    <w:rsid w:val="00B76D0D"/>
    <w:rsid w:val="00B77D02"/>
    <w:rsid w:val="00B81173"/>
    <w:rsid w:val="00B8215F"/>
    <w:rsid w:val="00B82409"/>
    <w:rsid w:val="00B830C5"/>
    <w:rsid w:val="00B83660"/>
    <w:rsid w:val="00B8535B"/>
    <w:rsid w:val="00B85A2B"/>
    <w:rsid w:val="00B85EA9"/>
    <w:rsid w:val="00B865B1"/>
    <w:rsid w:val="00B874F1"/>
    <w:rsid w:val="00B9073A"/>
    <w:rsid w:val="00B90DE4"/>
    <w:rsid w:val="00B91FAF"/>
    <w:rsid w:val="00B92BBF"/>
    <w:rsid w:val="00B92F16"/>
    <w:rsid w:val="00B9340B"/>
    <w:rsid w:val="00B9351B"/>
    <w:rsid w:val="00B93819"/>
    <w:rsid w:val="00B93BDD"/>
    <w:rsid w:val="00B940BB"/>
    <w:rsid w:val="00B94252"/>
    <w:rsid w:val="00B9465B"/>
    <w:rsid w:val="00B94BDA"/>
    <w:rsid w:val="00B9538D"/>
    <w:rsid w:val="00B95E3F"/>
    <w:rsid w:val="00B95F93"/>
    <w:rsid w:val="00B961BE"/>
    <w:rsid w:val="00B96248"/>
    <w:rsid w:val="00B9784D"/>
    <w:rsid w:val="00BA020D"/>
    <w:rsid w:val="00BA10D9"/>
    <w:rsid w:val="00BA1838"/>
    <w:rsid w:val="00BA28C6"/>
    <w:rsid w:val="00BA4E2D"/>
    <w:rsid w:val="00BA5A1E"/>
    <w:rsid w:val="00BA5B5C"/>
    <w:rsid w:val="00BA5F76"/>
    <w:rsid w:val="00BA60C5"/>
    <w:rsid w:val="00BA6567"/>
    <w:rsid w:val="00BA6FD1"/>
    <w:rsid w:val="00BA7BCD"/>
    <w:rsid w:val="00BB1669"/>
    <w:rsid w:val="00BB2393"/>
    <w:rsid w:val="00BB274C"/>
    <w:rsid w:val="00BB3464"/>
    <w:rsid w:val="00BB372D"/>
    <w:rsid w:val="00BB3BC4"/>
    <w:rsid w:val="00BB4594"/>
    <w:rsid w:val="00BB47B8"/>
    <w:rsid w:val="00BB5DE9"/>
    <w:rsid w:val="00BB5E13"/>
    <w:rsid w:val="00BB6322"/>
    <w:rsid w:val="00BB6801"/>
    <w:rsid w:val="00BB6F9B"/>
    <w:rsid w:val="00BC00D8"/>
    <w:rsid w:val="00BC17CD"/>
    <w:rsid w:val="00BC1962"/>
    <w:rsid w:val="00BC22D8"/>
    <w:rsid w:val="00BC2F19"/>
    <w:rsid w:val="00BC4380"/>
    <w:rsid w:val="00BC475B"/>
    <w:rsid w:val="00BC4A54"/>
    <w:rsid w:val="00BC4B54"/>
    <w:rsid w:val="00BC64FF"/>
    <w:rsid w:val="00BC66BD"/>
    <w:rsid w:val="00BC66C2"/>
    <w:rsid w:val="00BC6E8D"/>
    <w:rsid w:val="00BD014E"/>
    <w:rsid w:val="00BD17BC"/>
    <w:rsid w:val="00BD1976"/>
    <w:rsid w:val="00BD1BAA"/>
    <w:rsid w:val="00BD3298"/>
    <w:rsid w:val="00BD3435"/>
    <w:rsid w:val="00BD58F5"/>
    <w:rsid w:val="00BD6572"/>
    <w:rsid w:val="00BD73E7"/>
    <w:rsid w:val="00BE376F"/>
    <w:rsid w:val="00BE475B"/>
    <w:rsid w:val="00BE4AD8"/>
    <w:rsid w:val="00BE5D4F"/>
    <w:rsid w:val="00BE6449"/>
    <w:rsid w:val="00BE64D1"/>
    <w:rsid w:val="00BE71AD"/>
    <w:rsid w:val="00BF01DF"/>
    <w:rsid w:val="00BF0927"/>
    <w:rsid w:val="00BF0BCA"/>
    <w:rsid w:val="00BF0C4B"/>
    <w:rsid w:val="00BF0DD1"/>
    <w:rsid w:val="00BF12DA"/>
    <w:rsid w:val="00BF1A46"/>
    <w:rsid w:val="00BF2668"/>
    <w:rsid w:val="00BF4308"/>
    <w:rsid w:val="00BF4475"/>
    <w:rsid w:val="00BF5268"/>
    <w:rsid w:val="00BF6118"/>
    <w:rsid w:val="00BF64F0"/>
    <w:rsid w:val="00BF6E16"/>
    <w:rsid w:val="00C01D0A"/>
    <w:rsid w:val="00C02A26"/>
    <w:rsid w:val="00C02CDB"/>
    <w:rsid w:val="00C038AB"/>
    <w:rsid w:val="00C03CE0"/>
    <w:rsid w:val="00C04249"/>
    <w:rsid w:val="00C05DD1"/>
    <w:rsid w:val="00C0783E"/>
    <w:rsid w:val="00C10287"/>
    <w:rsid w:val="00C10425"/>
    <w:rsid w:val="00C10496"/>
    <w:rsid w:val="00C107D8"/>
    <w:rsid w:val="00C110E5"/>
    <w:rsid w:val="00C125FF"/>
    <w:rsid w:val="00C12A60"/>
    <w:rsid w:val="00C12EB0"/>
    <w:rsid w:val="00C14381"/>
    <w:rsid w:val="00C15A61"/>
    <w:rsid w:val="00C1614A"/>
    <w:rsid w:val="00C169E8"/>
    <w:rsid w:val="00C17BD1"/>
    <w:rsid w:val="00C20EF5"/>
    <w:rsid w:val="00C213CC"/>
    <w:rsid w:val="00C214C1"/>
    <w:rsid w:val="00C24EA9"/>
    <w:rsid w:val="00C2529D"/>
    <w:rsid w:val="00C259CE"/>
    <w:rsid w:val="00C266D3"/>
    <w:rsid w:val="00C26BD3"/>
    <w:rsid w:val="00C26EFE"/>
    <w:rsid w:val="00C278D7"/>
    <w:rsid w:val="00C27C4A"/>
    <w:rsid w:val="00C3010E"/>
    <w:rsid w:val="00C30346"/>
    <w:rsid w:val="00C32734"/>
    <w:rsid w:val="00C3363F"/>
    <w:rsid w:val="00C33704"/>
    <w:rsid w:val="00C33ABE"/>
    <w:rsid w:val="00C33BD0"/>
    <w:rsid w:val="00C3429A"/>
    <w:rsid w:val="00C34EE6"/>
    <w:rsid w:val="00C350AE"/>
    <w:rsid w:val="00C35EE7"/>
    <w:rsid w:val="00C37F11"/>
    <w:rsid w:val="00C40E5B"/>
    <w:rsid w:val="00C41141"/>
    <w:rsid w:val="00C41F07"/>
    <w:rsid w:val="00C42E6B"/>
    <w:rsid w:val="00C433EF"/>
    <w:rsid w:val="00C43E81"/>
    <w:rsid w:val="00C4423A"/>
    <w:rsid w:val="00C44792"/>
    <w:rsid w:val="00C447D7"/>
    <w:rsid w:val="00C47CAE"/>
    <w:rsid w:val="00C47CF2"/>
    <w:rsid w:val="00C50526"/>
    <w:rsid w:val="00C50A32"/>
    <w:rsid w:val="00C520C8"/>
    <w:rsid w:val="00C53277"/>
    <w:rsid w:val="00C54FAD"/>
    <w:rsid w:val="00C55AFF"/>
    <w:rsid w:val="00C56E19"/>
    <w:rsid w:val="00C57FFD"/>
    <w:rsid w:val="00C60E04"/>
    <w:rsid w:val="00C6158A"/>
    <w:rsid w:val="00C623EE"/>
    <w:rsid w:val="00C62924"/>
    <w:rsid w:val="00C62B63"/>
    <w:rsid w:val="00C62E75"/>
    <w:rsid w:val="00C6324A"/>
    <w:rsid w:val="00C633F9"/>
    <w:rsid w:val="00C64F9C"/>
    <w:rsid w:val="00C6559F"/>
    <w:rsid w:val="00C656DB"/>
    <w:rsid w:val="00C66350"/>
    <w:rsid w:val="00C67076"/>
    <w:rsid w:val="00C67206"/>
    <w:rsid w:val="00C67D38"/>
    <w:rsid w:val="00C709B7"/>
    <w:rsid w:val="00C714C2"/>
    <w:rsid w:val="00C7194E"/>
    <w:rsid w:val="00C71B38"/>
    <w:rsid w:val="00C728D5"/>
    <w:rsid w:val="00C731FF"/>
    <w:rsid w:val="00C73BD6"/>
    <w:rsid w:val="00C7490E"/>
    <w:rsid w:val="00C74FF2"/>
    <w:rsid w:val="00C75AF1"/>
    <w:rsid w:val="00C7615E"/>
    <w:rsid w:val="00C7754C"/>
    <w:rsid w:val="00C779CE"/>
    <w:rsid w:val="00C77D7D"/>
    <w:rsid w:val="00C82481"/>
    <w:rsid w:val="00C824B0"/>
    <w:rsid w:val="00C82F38"/>
    <w:rsid w:val="00C8413C"/>
    <w:rsid w:val="00C85454"/>
    <w:rsid w:val="00C868E1"/>
    <w:rsid w:val="00C9190A"/>
    <w:rsid w:val="00C91B72"/>
    <w:rsid w:val="00C93DD2"/>
    <w:rsid w:val="00C93F02"/>
    <w:rsid w:val="00C93F08"/>
    <w:rsid w:val="00C94617"/>
    <w:rsid w:val="00C94D49"/>
    <w:rsid w:val="00C9564C"/>
    <w:rsid w:val="00C96A50"/>
    <w:rsid w:val="00C96B7F"/>
    <w:rsid w:val="00C97279"/>
    <w:rsid w:val="00C97668"/>
    <w:rsid w:val="00CA0E91"/>
    <w:rsid w:val="00CA11EA"/>
    <w:rsid w:val="00CA1544"/>
    <w:rsid w:val="00CA1565"/>
    <w:rsid w:val="00CA2087"/>
    <w:rsid w:val="00CA5036"/>
    <w:rsid w:val="00CA50A9"/>
    <w:rsid w:val="00CA5BFA"/>
    <w:rsid w:val="00CA616A"/>
    <w:rsid w:val="00CA66BD"/>
    <w:rsid w:val="00CA7237"/>
    <w:rsid w:val="00CB0B27"/>
    <w:rsid w:val="00CB32A1"/>
    <w:rsid w:val="00CB34F9"/>
    <w:rsid w:val="00CB417E"/>
    <w:rsid w:val="00CB66D3"/>
    <w:rsid w:val="00CB721B"/>
    <w:rsid w:val="00CB7417"/>
    <w:rsid w:val="00CB76E6"/>
    <w:rsid w:val="00CB787C"/>
    <w:rsid w:val="00CC1E62"/>
    <w:rsid w:val="00CC1F68"/>
    <w:rsid w:val="00CC52B6"/>
    <w:rsid w:val="00CC5C9A"/>
    <w:rsid w:val="00CC5DB5"/>
    <w:rsid w:val="00CC5FA1"/>
    <w:rsid w:val="00CC6BE4"/>
    <w:rsid w:val="00CC74F5"/>
    <w:rsid w:val="00CD0D20"/>
    <w:rsid w:val="00CD1234"/>
    <w:rsid w:val="00CD178C"/>
    <w:rsid w:val="00CD2803"/>
    <w:rsid w:val="00CD29F1"/>
    <w:rsid w:val="00CD2E09"/>
    <w:rsid w:val="00CD2EF4"/>
    <w:rsid w:val="00CD3AF1"/>
    <w:rsid w:val="00CD3DF7"/>
    <w:rsid w:val="00CD3EDE"/>
    <w:rsid w:val="00CD4954"/>
    <w:rsid w:val="00CD4F19"/>
    <w:rsid w:val="00CD5B9A"/>
    <w:rsid w:val="00CD5FA7"/>
    <w:rsid w:val="00CD7158"/>
    <w:rsid w:val="00CD78DB"/>
    <w:rsid w:val="00CE0B0C"/>
    <w:rsid w:val="00CE1977"/>
    <w:rsid w:val="00CE1A72"/>
    <w:rsid w:val="00CE1D39"/>
    <w:rsid w:val="00CE208C"/>
    <w:rsid w:val="00CE35C9"/>
    <w:rsid w:val="00CE4951"/>
    <w:rsid w:val="00CE520C"/>
    <w:rsid w:val="00CE6277"/>
    <w:rsid w:val="00CE6F75"/>
    <w:rsid w:val="00CE7CE9"/>
    <w:rsid w:val="00CF257D"/>
    <w:rsid w:val="00CF2A71"/>
    <w:rsid w:val="00CF704B"/>
    <w:rsid w:val="00CF7722"/>
    <w:rsid w:val="00CF7B53"/>
    <w:rsid w:val="00D01799"/>
    <w:rsid w:val="00D05C2C"/>
    <w:rsid w:val="00D0624C"/>
    <w:rsid w:val="00D067C2"/>
    <w:rsid w:val="00D10928"/>
    <w:rsid w:val="00D11AA3"/>
    <w:rsid w:val="00D11AD1"/>
    <w:rsid w:val="00D12501"/>
    <w:rsid w:val="00D1292D"/>
    <w:rsid w:val="00D12B2D"/>
    <w:rsid w:val="00D12DB7"/>
    <w:rsid w:val="00D135BD"/>
    <w:rsid w:val="00D13BCB"/>
    <w:rsid w:val="00D15E06"/>
    <w:rsid w:val="00D16B8B"/>
    <w:rsid w:val="00D17D35"/>
    <w:rsid w:val="00D20C23"/>
    <w:rsid w:val="00D2170E"/>
    <w:rsid w:val="00D22908"/>
    <w:rsid w:val="00D22E77"/>
    <w:rsid w:val="00D23FFA"/>
    <w:rsid w:val="00D24AF0"/>
    <w:rsid w:val="00D26A73"/>
    <w:rsid w:val="00D273E3"/>
    <w:rsid w:val="00D2787E"/>
    <w:rsid w:val="00D27BE4"/>
    <w:rsid w:val="00D30136"/>
    <w:rsid w:val="00D307E9"/>
    <w:rsid w:val="00D32601"/>
    <w:rsid w:val="00D32898"/>
    <w:rsid w:val="00D339BD"/>
    <w:rsid w:val="00D34A3C"/>
    <w:rsid w:val="00D34B64"/>
    <w:rsid w:val="00D350F8"/>
    <w:rsid w:val="00D3686D"/>
    <w:rsid w:val="00D36D8B"/>
    <w:rsid w:val="00D40608"/>
    <w:rsid w:val="00D417B0"/>
    <w:rsid w:val="00D41CF8"/>
    <w:rsid w:val="00D41D2E"/>
    <w:rsid w:val="00D42334"/>
    <w:rsid w:val="00D434E5"/>
    <w:rsid w:val="00D434E6"/>
    <w:rsid w:val="00D44E80"/>
    <w:rsid w:val="00D45270"/>
    <w:rsid w:val="00D45FCC"/>
    <w:rsid w:val="00D462F8"/>
    <w:rsid w:val="00D46C24"/>
    <w:rsid w:val="00D46FA0"/>
    <w:rsid w:val="00D472A2"/>
    <w:rsid w:val="00D474E1"/>
    <w:rsid w:val="00D475B4"/>
    <w:rsid w:val="00D47F2C"/>
    <w:rsid w:val="00D51860"/>
    <w:rsid w:val="00D521C9"/>
    <w:rsid w:val="00D535F6"/>
    <w:rsid w:val="00D5378D"/>
    <w:rsid w:val="00D53E0F"/>
    <w:rsid w:val="00D54844"/>
    <w:rsid w:val="00D565F6"/>
    <w:rsid w:val="00D56919"/>
    <w:rsid w:val="00D56AFA"/>
    <w:rsid w:val="00D56D40"/>
    <w:rsid w:val="00D607D6"/>
    <w:rsid w:val="00D609CC"/>
    <w:rsid w:val="00D60BD2"/>
    <w:rsid w:val="00D61005"/>
    <w:rsid w:val="00D61058"/>
    <w:rsid w:val="00D61E34"/>
    <w:rsid w:val="00D62338"/>
    <w:rsid w:val="00D62906"/>
    <w:rsid w:val="00D6310F"/>
    <w:rsid w:val="00D63977"/>
    <w:rsid w:val="00D642D0"/>
    <w:rsid w:val="00D64BC8"/>
    <w:rsid w:val="00D64D55"/>
    <w:rsid w:val="00D65A32"/>
    <w:rsid w:val="00D65A98"/>
    <w:rsid w:val="00D66233"/>
    <w:rsid w:val="00D66FB4"/>
    <w:rsid w:val="00D70339"/>
    <w:rsid w:val="00D7068A"/>
    <w:rsid w:val="00D71CF8"/>
    <w:rsid w:val="00D72CE2"/>
    <w:rsid w:val="00D73181"/>
    <w:rsid w:val="00D7378E"/>
    <w:rsid w:val="00D7491E"/>
    <w:rsid w:val="00D74F94"/>
    <w:rsid w:val="00D764DF"/>
    <w:rsid w:val="00D7672A"/>
    <w:rsid w:val="00D80747"/>
    <w:rsid w:val="00D80A1D"/>
    <w:rsid w:val="00D80FFD"/>
    <w:rsid w:val="00D811A2"/>
    <w:rsid w:val="00D81227"/>
    <w:rsid w:val="00D81EB3"/>
    <w:rsid w:val="00D81FF9"/>
    <w:rsid w:val="00D83FA4"/>
    <w:rsid w:val="00D840BF"/>
    <w:rsid w:val="00D8617B"/>
    <w:rsid w:val="00D86C51"/>
    <w:rsid w:val="00D87AC1"/>
    <w:rsid w:val="00D87AD8"/>
    <w:rsid w:val="00D9092F"/>
    <w:rsid w:val="00D912A5"/>
    <w:rsid w:val="00D91CF1"/>
    <w:rsid w:val="00D91E17"/>
    <w:rsid w:val="00D91EE4"/>
    <w:rsid w:val="00D91F8B"/>
    <w:rsid w:val="00D9356C"/>
    <w:rsid w:val="00D93D2A"/>
    <w:rsid w:val="00D9415B"/>
    <w:rsid w:val="00D942C7"/>
    <w:rsid w:val="00D952C4"/>
    <w:rsid w:val="00D95634"/>
    <w:rsid w:val="00D96A14"/>
    <w:rsid w:val="00D972D6"/>
    <w:rsid w:val="00D97CC6"/>
    <w:rsid w:val="00DA16F1"/>
    <w:rsid w:val="00DA28AA"/>
    <w:rsid w:val="00DA2BD2"/>
    <w:rsid w:val="00DA3258"/>
    <w:rsid w:val="00DA3DB8"/>
    <w:rsid w:val="00DA3F0E"/>
    <w:rsid w:val="00DA4282"/>
    <w:rsid w:val="00DA45DF"/>
    <w:rsid w:val="00DA4A67"/>
    <w:rsid w:val="00DA5220"/>
    <w:rsid w:val="00DA57C5"/>
    <w:rsid w:val="00DA64F3"/>
    <w:rsid w:val="00DA7101"/>
    <w:rsid w:val="00DB06A9"/>
    <w:rsid w:val="00DB1560"/>
    <w:rsid w:val="00DB1A59"/>
    <w:rsid w:val="00DB1D3B"/>
    <w:rsid w:val="00DB304C"/>
    <w:rsid w:val="00DB381D"/>
    <w:rsid w:val="00DB45DC"/>
    <w:rsid w:val="00DB4712"/>
    <w:rsid w:val="00DB4A32"/>
    <w:rsid w:val="00DB4AD8"/>
    <w:rsid w:val="00DB4C2B"/>
    <w:rsid w:val="00DB55C7"/>
    <w:rsid w:val="00DB6D52"/>
    <w:rsid w:val="00DB74C1"/>
    <w:rsid w:val="00DB7706"/>
    <w:rsid w:val="00DC095F"/>
    <w:rsid w:val="00DC0F15"/>
    <w:rsid w:val="00DC1110"/>
    <w:rsid w:val="00DC1594"/>
    <w:rsid w:val="00DC2669"/>
    <w:rsid w:val="00DC2D58"/>
    <w:rsid w:val="00DC33C0"/>
    <w:rsid w:val="00DC38B5"/>
    <w:rsid w:val="00DC3963"/>
    <w:rsid w:val="00DC458E"/>
    <w:rsid w:val="00DC58E8"/>
    <w:rsid w:val="00DC5A5E"/>
    <w:rsid w:val="00DC5B55"/>
    <w:rsid w:val="00DC5C65"/>
    <w:rsid w:val="00DC5EAF"/>
    <w:rsid w:val="00DC6F6E"/>
    <w:rsid w:val="00DC70BE"/>
    <w:rsid w:val="00DC77DE"/>
    <w:rsid w:val="00DD0104"/>
    <w:rsid w:val="00DD3259"/>
    <w:rsid w:val="00DD5118"/>
    <w:rsid w:val="00DD6DF0"/>
    <w:rsid w:val="00DD72A5"/>
    <w:rsid w:val="00DD765F"/>
    <w:rsid w:val="00DD7F6F"/>
    <w:rsid w:val="00DE08ED"/>
    <w:rsid w:val="00DE0B9C"/>
    <w:rsid w:val="00DE0EC7"/>
    <w:rsid w:val="00DE12AD"/>
    <w:rsid w:val="00DE15CE"/>
    <w:rsid w:val="00DE2634"/>
    <w:rsid w:val="00DE2838"/>
    <w:rsid w:val="00DE40E5"/>
    <w:rsid w:val="00DE53A6"/>
    <w:rsid w:val="00DE7D45"/>
    <w:rsid w:val="00DE7EC4"/>
    <w:rsid w:val="00DF01F2"/>
    <w:rsid w:val="00DF0382"/>
    <w:rsid w:val="00DF141B"/>
    <w:rsid w:val="00DF1CD2"/>
    <w:rsid w:val="00DF2934"/>
    <w:rsid w:val="00DF32AC"/>
    <w:rsid w:val="00DF40B9"/>
    <w:rsid w:val="00DF41E4"/>
    <w:rsid w:val="00DF5532"/>
    <w:rsid w:val="00DF5B89"/>
    <w:rsid w:val="00DF5C08"/>
    <w:rsid w:val="00DF76FE"/>
    <w:rsid w:val="00DF77B3"/>
    <w:rsid w:val="00E0028D"/>
    <w:rsid w:val="00E00812"/>
    <w:rsid w:val="00E01E8C"/>
    <w:rsid w:val="00E01F08"/>
    <w:rsid w:val="00E02086"/>
    <w:rsid w:val="00E02165"/>
    <w:rsid w:val="00E02B11"/>
    <w:rsid w:val="00E03261"/>
    <w:rsid w:val="00E047C0"/>
    <w:rsid w:val="00E05499"/>
    <w:rsid w:val="00E0708B"/>
    <w:rsid w:val="00E1114A"/>
    <w:rsid w:val="00E1279B"/>
    <w:rsid w:val="00E13B2F"/>
    <w:rsid w:val="00E14064"/>
    <w:rsid w:val="00E14BA6"/>
    <w:rsid w:val="00E14C8F"/>
    <w:rsid w:val="00E179F5"/>
    <w:rsid w:val="00E21428"/>
    <w:rsid w:val="00E21842"/>
    <w:rsid w:val="00E22DD0"/>
    <w:rsid w:val="00E22E38"/>
    <w:rsid w:val="00E22E46"/>
    <w:rsid w:val="00E22F38"/>
    <w:rsid w:val="00E231F6"/>
    <w:rsid w:val="00E23F6F"/>
    <w:rsid w:val="00E2408D"/>
    <w:rsid w:val="00E24684"/>
    <w:rsid w:val="00E24DC6"/>
    <w:rsid w:val="00E24FAA"/>
    <w:rsid w:val="00E2519A"/>
    <w:rsid w:val="00E26701"/>
    <w:rsid w:val="00E26740"/>
    <w:rsid w:val="00E26969"/>
    <w:rsid w:val="00E315A6"/>
    <w:rsid w:val="00E323B9"/>
    <w:rsid w:val="00E32405"/>
    <w:rsid w:val="00E33D63"/>
    <w:rsid w:val="00E400B0"/>
    <w:rsid w:val="00E40563"/>
    <w:rsid w:val="00E41138"/>
    <w:rsid w:val="00E414FF"/>
    <w:rsid w:val="00E42923"/>
    <w:rsid w:val="00E42C08"/>
    <w:rsid w:val="00E42C0A"/>
    <w:rsid w:val="00E43007"/>
    <w:rsid w:val="00E44208"/>
    <w:rsid w:val="00E45A33"/>
    <w:rsid w:val="00E462A8"/>
    <w:rsid w:val="00E4630E"/>
    <w:rsid w:val="00E46D5F"/>
    <w:rsid w:val="00E479D7"/>
    <w:rsid w:val="00E509E7"/>
    <w:rsid w:val="00E515D5"/>
    <w:rsid w:val="00E52788"/>
    <w:rsid w:val="00E54484"/>
    <w:rsid w:val="00E57789"/>
    <w:rsid w:val="00E602F7"/>
    <w:rsid w:val="00E615B2"/>
    <w:rsid w:val="00E622B0"/>
    <w:rsid w:val="00E63803"/>
    <w:rsid w:val="00E6556B"/>
    <w:rsid w:val="00E679E1"/>
    <w:rsid w:val="00E72C20"/>
    <w:rsid w:val="00E735C1"/>
    <w:rsid w:val="00E737EF"/>
    <w:rsid w:val="00E74739"/>
    <w:rsid w:val="00E74D87"/>
    <w:rsid w:val="00E7509A"/>
    <w:rsid w:val="00E7652D"/>
    <w:rsid w:val="00E774DC"/>
    <w:rsid w:val="00E77784"/>
    <w:rsid w:val="00E80667"/>
    <w:rsid w:val="00E8292D"/>
    <w:rsid w:val="00E8424B"/>
    <w:rsid w:val="00E86EB6"/>
    <w:rsid w:val="00E875B3"/>
    <w:rsid w:val="00E9162C"/>
    <w:rsid w:val="00E92E12"/>
    <w:rsid w:val="00E93D9C"/>
    <w:rsid w:val="00E93F28"/>
    <w:rsid w:val="00E96D6A"/>
    <w:rsid w:val="00E96EBD"/>
    <w:rsid w:val="00EA07B3"/>
    <w:rsid w:val="00EA0DF0"/>
    <w:rsid w:val="00EA101D"/>
    <w:rsid w:val="00EA122A"/>
    <w:rsid w:val="00EA1404"/>
    <w:rsid w:val="00EA1F3B"/>
    <w:rsid w:val="00EA2667"/>
    <w:rsid w:val="00EA329C"/>
    <w:rsid w:val="00EA39B8"/>
    <w:rsid w:val="00EA4A18"/>
    <w:rsid w:val="00EA74AB"/>
    <w:rsid w:val="00EA7A30"/>
    <w:rsid w:val="00EA7F11"/>
    <w:rsid w:val="00EB1016"/>
    <w:rsid w:val="00EB3706"/>
    <w:rsid w:val="00EB39A8"/>
    <w:rsid w:val="00EB43F9"/>
    <w:rsid w:val="00EB58A2"/>
    <w:rsid w:val="00EB7123"/>
    <w:rsid w:val="00EB7147"/>
    <w:rsid w:val="00EB725E"/>
    <w:rsid w:val="00EB77D6"/>
    <w:rsid w:val="00EB7AC7"/>
    <w:rsid w:val="00EC0A74"/>
    <w:rsid w:val="00EC0E57"/>
    <w:rsid w:val="00EC262B"/>
    <w:rsid w:val="00EC28C8"/>
    <w:rsid w:val="00EC35CE"/>
    <w:rsid w:val="00EC3DAF"/>
    <w:rsid w:val="00EC42A4"/>
    <w:rsid w:val="00EC4457"/>
    <w:rsid w:val="00EC4ADD"/>
    <w:rsid w:val="00EC4D04"/>
    <w:rsid w:val="00EC506E"/>
    <w:rsid w:val="00EC53D4"/>
    <w:rsid w:val="00EC540C"/>
    <w:rsid w:val="00ED02B6"/>
    <w:rsid w:val="00ED1A5B"/>
    <w:rsid w:val="00ED1F55"/>
    <w:rsid w:val="00ED24DD"/>
    <w:rsid w:val="00ED3CAD"/>
    <w:rsid w:val="00ED3DB4"/>
    <w:rsid w:val="00ED3F35"/>
    <w:rsid w:val="00ED47A6"/>
    <w:rsid w:val="00ED503C"/>
    <w:rsid w:val="00ED58FB"/>
    <w:rsid w:val="00ED68AD"/>
    <w:rsid w:val="00ED6D38"/>
    <w:rsid w:val="00EE0EDE"/>
    <w:rsid w:val="00EE1CC7"/>
    <w:rsid w:val="00EE30EB"/>
    <w:rsid w:val="00EE349E"/>
    <w:rsid w:val="00EE7E18"/>
    <w:rsid w:val="00EF0209"/>
    <w:rsid w:val="00EF0BD8"/>
    <w:rsid w:val="00EF157F"/>
    <w:rsid w:val="00EF19A5"/>
    <w:rsid w:val="00EF5A27"/>
    <w:rsid w:val="00EF6C08"/>
    <w:rsid w:val="00F004D2"/>
    <w:rsid w:val="00F00B98"/>
    <w:rsid w:val="00F019BC"/>
    <w:rsid w:val="00F01C04"/>
    <w:rsid w:val="00F02D04"/>
    <w:rsid w:val="00F02E64"/>
    <w:rsid w:val="00F030F7"/>
    <w:rsid w:val="00F03647"/>
    <w:rsid w:val="00F04456"/>
    <w:rsid w:val="00F07F3A"/>
    <w:rsid w:val="00F10B25"/>
    <w:rsid w:val="00F11393"/>
    <w:rsid w:val="00F12E17"/>
    <w:rsid w:val="00F12F61"/>
    <w:rsid w:val="00F12F6D"/>
    <w:rsid w:val="00F13DB0"/>
    <w:rsid w:val="00F14A5B"/>
    <w:rsid w:val="00F1577A"/>
    <w:rsid w:val="00F173CC"/>
    <w:rsid w:val="00F20D9B"/>
    <w:rsid w:val="00F20DC6"/>
    <w:rsid w:val="00F21003"/>
    <w:rsid w:val="00F213A5"/>
    <w:rsid w:val="00F21C82"/>
    <w:rsid w:val="00F21FA9"/>
    <w:rsid w:val="00F2212E"/>
    <w:rsid w:val="00F22178"/>
    <w:rsid w:val="00F22373"/>
    <w:rsid w:val="00F234EB"/>
    <w:rsid w:val="00F24566"/>
    <w:rsid w:val="00F265B8"/>
    <w:rsid w:val="00F26893"/>
    <w:rsid w:val="00F272C1"/>
    <w:rsid w:val="00F27855"/>
    <w:rsid w:val="00F30DE4"/>
    <w:rsid w:val="00F3164A"/>
    <w:rsid w:val="00F32030"/>
    <w:rsid w:val="00F33278"/>
    <w:rsid w:val="00F33287"/>
    <w:rsid w:val="00F3333C"/>
    <w:rsid w:val="00F339F3"/>
    <w:rsid w:val="00F351DE"/>
    <w:rsid w:val="00F35DD5"/>
    <w:rsid w:val="00F3679E"/>
    <w:rsid w:val="00F36D0D"/>
    <w:rsid w:val="00F40951"/>
    <w:rsid w:val="00F40BF7"/>
    <w:rsid w:val="00F410C5"/>
    <w:rsid w:val="00F41C97"/>
    <w:rsid w:val="00F41F4C"/>
    <w:rsid w:val="00F43078"/>
    <w:rsid w:val="00F4392E"/>
    <w:rsid w:val="00F44AF1"/>
    <w:rsid w:val="00F456B1"/>
    <w:rsid w:val="00F45C54"/>
    <w:rsid w:val="00F46339"/>
    <w:rsid w:val="00F47B6B"/>
    <w:rsid w:val="00F47CC6"/>
    <w:rsid w:val="00F50453"/>
    <w:rsid w:val="00F505AE"/>
    <w:rsid w:val="00F50E06"/>
    <w:rsid w:val="00F51185"/>
    <w:rsid w:val="00F5276C"/>
    <w:rsid w:val="00F52C66"/>
    <w:rsid w:val="00F5308D"/>
    <w:rsid w:val="00F531EC"/>
    <w:rsid w:val="00F53648"/>
    <w:rsid w:val="00F53BF0"/>
    <w:rsid w:val="00F5452C"/>
    <w:rsid w:val="00F55A10"/>
    <w:rsid w:val="00F55C84"/>
    <w:rsid w:val="00F573E1"/>
    <w:rsid w:val="00F57FE3"/>
    <w:rsid w:val="00F60848"/>
    <w:rsid w:val="00F60C97"/>
    <w:rsid w:val="00F61380"/>
    <w:rsid w:val="00F61739"/>
    <w:rsid w:val="00F61A2A"/>
    <w:rsid w:val="00F6254E"/>
    <w:rsid w:val="00F62567"/>
    <w:rsid w:val="00F63789"/>
    <w:rsid w:val="00F637D7"/>
    <w:rsid w:val="00F651EF"/>
    <w:rsid w:val="00F65887"/>
    <w:rsid w:val="00F65A40"/>
    <w:rsid w:val="00F660C0"/>
    <w:rsid w:val="00F6631B"/>
    <w:rsid w:val="00F66D87"/>
    <w:rsid w:val="00F66D94"/>
    <w:rsid w:val="00F67341"/>
    <w:rsid w:val="00F713ED"/>
    <w:rsid w:val="00F71495"/>
    <w:rsid w:val="00F71F76"/>
    <w:rsid w:val="00F726B9"/>
    <w:rsid w:val="00F72733"/>
    <w:rsid w:val="00F72E93"/>
    <w:rsid w:val="00F73E12"/>
    <w:rsid w:val="00F74A8D"/>
    <w:rsid w:val="00F757A4"/>
    <w:rsid w:val="00F76557"/>
    <w:rsid w:val="00F767F9"/>
    <w:rsid w:val="00F76AC3"/>
    <w:rsid w:val="00F76ADE"/>
    <w:rsid w:val="00F80260"/>
    <w:rsid w:val="00F80F2D"/>
    <w:rsid w:val="00F8147F"/>
    <w:rsid w:val="00F81FA4"/>
    <w:rsid w:val="00F8220E"/>
    <w:rsid w:val="00F8443A"/>
    <w:rsid w:val="00F847A4"/>
    <w:rsid w:val="00F84808"/>
    <w:rsid w:val="00F84F91"/>
    <w:rsid w:val="00F851A8"/>
    <w:rsid w:val="00F85307"/>
    <w:rsid w:val="00F85F3E"/>
    <w:rsid w:val="00F86255"/>
    <w:rsid w:val="00F8673D"/>
    <w:rsid w:val="00F912AF"/>
    <w:rsid w:val="00F917C7"/>
    <w:rsid w:val="00F92AC8"/>
    <w:rsid w:val="00F93E47"/>
    <w:rsid w:val="00F9442C"/>
    <w:rsid w:val="00F96FAF"/>
    <w:rsid w:val="00F9770A"/>
    <w:rsid w:val="00F97731"/>
    <w:rsid w:val="00F97A8D"/>
    <w:rsid w:val="00FA0EDF"/>
    <w:rsid w:val="00FA1FAA"/>
    <w:rsid w:val="00FA22C4"/>
    <w:rsid w:val="00FA2A5D"/>
    <w:rsid w:val="00FA3905"/>
    <w:rsid w:val="00FA3B79"/>
    <w:rsid w:val="00FA46F4"/>
    <w:rsid w:val="00FA51CA"/>
    <w:rsid w:val="00FA5364"/>
    <w:rsid w:val="00FA5EB6"/>
    <w:rsid w:val="00FA5FDF"/>
    <w:rsid w:val="00FA61FA"/>
    <w:rsid w:val="00FA730B"/>
    <w:rsid w:val="00FA75B0"/>
    <w:rsid w:val="00FA7C7B"/>
    <w:rsid w:val="00FB03C7"/>
    <w:rsid w:val="00FB0868"/>
    <w:rsid w:val="00FB1BC6"/>
    <w:rsid w:val="00FB1DBD"/>
    <w:rsid w:val="00FB1F53"/>
    <w:rsid w:val="00FB2CC0"/>
    <w:rsid w:val="00FB337C"/>
    <w:rsid w:val="00FB3534"/>
    <w:rsid w:val="00FB3B7A"/>
    <w:rsid w:val="00FB4AB6"/>
    <w:rsid w:val="00FB539D"/>
    <w:rsid w:val="00FB7E0C"/>
    <w:rsid w:val="00FB7F01"/>
    <w:rsid w:val="00FC165A"/>
    <w:rsid w:val="00FC2150"/>
    <w:rsid w:val="00FC21E4"/>
    <w:rsid w:val="00FC283C"/>
    <w:rsid w:val="00FC3EC2"/>
    <w:rsid w:val="00FC46D2"/>
    <w:rsid w:val="00FC49FB"/>
    <w:rsid w:val="00FD0138"/>
    <w:rsid w:val="00FD0305"/>
    <w:rsid w:val="00FD074B"/>
    <w:rsid w:val="00FD0789"/>
    <w:rsid w:val="00FD08C5"/>
    <w:rsid w:val="00FD14EC"/>
    <w:rsid w:val="00FD18EB"/>
    <w:rsid w:val="00FD282B"/>
    <w:rsid w:val="00FD314C"/>
    <w:rsid w:val="00FD32B2"/>
    <w:rsid w:val="00FD3569"/>
    <w:rsid w:val="00FD37ED"/>
    <w:rsid w:val="00FD4B34"/>
    <w:rsid w:val="00FD51A3"/>
    <w:rsid w:val="00FD5211"/>
    <w:rsid w:val="00FD6003"/>
    <w:rsid w:val="00FD7A4C"/>
    <w:rsid w:val="00FD7FA8"/>
    <w:rsid w:val="00FE0F92"/>
    <w:rsid w:val="00FE1751"/>
    <w:rsid w:val="00FE1CBD"/>
    <w:rsid w:val="00FE221E"/>
    <w:rsid w:val="00FE379A"/>
    <w:rsid w:val="00FE3A46"/>
    <w:rsid w:val="00FE3C07"/>
    <w:rsid w:val="00FE6324"/>
    <w:rsid w:val="00FE7C8F"/>
    <w:rsid w:val="00FF0229"/>
    <w:rsid w:val="00FF1139"/>
    <w:rsid w:val="00FF29C4"/>
    <w:rsid w:val="00FF2E23"/>
    <w:rsid w:val="00FF325E"/>
    <w:rsid w:val="00FF3811"/>
    <w:rsid w:val="00FF6B92"/>
    <w:rsid w:val="00FF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3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12A60"/>
    <w:pPr>
      <w:keepNext/>
      <w:numPr>
        <w:ilvl w:val="2"/>
        <w:numId w:val="1"/>
      </w:numPr>
      <w:jc w:val="center"/>
      <w:outlineLvl w:val="2"/>
    </w:pPr>
    <w:rPr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C12A60"/>
    <w:pPr>
      <w:keepNext/>
      <w:numPr>
        <w:ilvl w:val="3"/>
        <w:numId w:val="1"/>
      </w:numPr>
      <w:jc w:val="both"/>
      <w:outlineLvl w:val="3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C12A60"/>
    <w:rPr>
      <w:sz w:val="28"/>
      <w:szCs w:val="28"/>
      <w:lang w:eastAsia="ar-SA"/>
    </w:rPr>
  </w:style>
  <w:style w:type="character" w:customStyle="1" w:styleId="40">
    <w:name w:val="Заголовок 4 Знак"/>
    <w:link w:val="4"/>
    <w:rsid w:val="00C12A60"/>
    <w:rPr>
      <w:sz w:val="28"/>
      <w:szCs w:val="28"/>
      <w:lang w:eastAsia="ar-SA"/>
    </w:rPr>
  </w:style>
  <w:style w:type="character" w:customStyle="1" w:styleId="41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1">
    <w:name w:val="Основной шрифт абзаца3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20">
    <w:name w:val="Основной шрифт абзаца2"/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20"/>
  </w:style>
  <w:style w:type="character" w:customStyle="1" w:styleId="11">
    <w:name w:val="Основной шрифт абзаца1"/>
  </w:style>
  <w:style w:type="character" w:styleId="a5">
    <w:name w:val="Hyperlink"/>
    <w:uiPriority w:val="99"/>
    <w:rPr>
      <w:color w:val="000080"/>
      <w:u w:val="single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c">
    <w:name w:val="Знак Знак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d">
    <w:name w:val="Body Text Indent"/>
    <w:basedOn w:val="a"/>
    <w:link w:val="ae"/>
    <w:pPr>
      <w:spacing w:after="120"/>
      <w:ind w:left="283"/>
    </w:pPr>
  </w:style>
  <w:style w:type="paragraph" w:customStyle="1" w:styleId="210">
    <w:name w:val="Основной текст с отступом 21"/>
    <w:basedOn w:val="a"/>
    <w:pPr>
      <w:autoSpaceDE w:val="0"/>
      <w:ind w:firstLine="539"/>
      <w:jc w:val="center"/>
    </w:pPr>
    <w:rPr>
      <w:b/>
      <w:sz w:val="24"/>
      <w:szCs w:val="18"/>
    </w:rPr>
  </w:style>
  <w:style w:type="paragraph" w:styleId="af">
    <w:name w:val="Balloon Text"/>
    <w:basedOn w:val="a"/>
    <w:link w:val="af0"/>
    <w:uiPriority w:val="99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1">
    <w:name w:val="footnote text"/>
    <w:basedOn w:val="a"/>
    <w:link w:val="af2"/>
    <w:uiPriority w:val="99"/>
    <w:rPr>
      <w:lang w:val="x-none"/>
    </w:rPr>
  </w:style>
  <w:style w:type="character" w:customStyle="1" w:styleId="af2">
    <w:name w:val="Текст сноски Знак"/>
    <w:link w:val="af1"/>
    <w:uiPriority w:val="99"/>
    <w:rsid w:val="003C76EB"/>
    <w:rPr>
      <w:lang w:eastAsia="ar-SA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sz w:val="24"/>
      <w:szCs w:val="24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9"/>
  </w:style>
  <w:style w:type="paragraph" w:customStyle="1" w:styleId="310">
    <w:name w:val="Основной текст с отступом 31"/>
    <w:basedOn w:val="a"/>
    <w:pPr>
      <w:ind w:firstLine="720"/>
      <w:jc w:val="both"/>
    </w:pPr>
    <w:rPr>
      <w:sz w:val="28"/>
    </w:rPr>
  </w:style>
  <w:style w:type="paragraph" w:customStyle="1" w:styleId="14">
    <w:name w:val="Обычный + 14 пт"/>
    <w:basedOn w:val="310"/>
    <w:uiPriority w:val="99"/>
    <w:pPr>
      <w:spacing w:line="300" w:lineRule="atLeast"/>
    </w:pPr>
    <w:rPr>
      <w:szCs w:val="28"/>
    </w:rPr>
  </w:style>
  <w:style w:type="character" w:customStyle="1" w:styleId="WW-Absatz-Standardschriftart1">
    <w:name w:val="WW-Absatz-Standardschriftart1"/>
    <w:rsid w:val="00C12A60"/>
  </w:style>
  <w:style w:type="character" w:customStyle="1" w:styleId="15">
    <w:name w:val="Знак примечания1"/>
    <w:rsid w:val="00C12A60"/>
    <w:rPr>
      <w:sz w:val="16"/>
      <w:szCs w:val="16"/>
    </w:rPr>
  </w:style>
  <w:style w:type="paragraph" w:customStyle="1" w:styleId="16">
    <w:name w:val="Схема документа1"/>
    <w:basedOn w:val="a"/>
    <w:rsid w:val="00C12A60"/>
    <w:pPr>
      <w:shd w:val="clear" w:color="auto" w:fill="000080"/>
    </w:pPr>
    <w:rPr>
      <w:rFonts w:ascii="Tahoma" w:hAnsi="Tahoma" w:cs="Tahoma"/>
      <w:sz w:val="24"/>
      <w:szCs w:val="24"/>
    </w:rPr>
  </w:style>
  <w:style w:type="paragraph" w:customStyle="1" w:styleId="211">
    <w:name w:val="Основной текст 21"/>
    <w:basedOn w:val="a"/>
    <w:rsid w:val="00C12A60"/>
    <w:rPr>
      <w:sz w:val="28"/>
      <w:szCs w:val="28"/>
    </w:rPr>
  </w:style>
  <w:style w:type="paragraph" w:customStyle="1" w:styleId="17">
    <w:name w:val="Текст примечания1"/>
    <w:basedOn w:val="a"/>
    <w:rsid w:val="00C12A60"/>
  </w:style>
  <w:style w:type="paragraph" w:styleId="afa">
    <w:name w:val="annotation text"/>
    <w:basedOn w:val="a"/>
    <w:link w:val="afb"/>
    <w:uiPriority w:val="99"/>
    <w:semiHidden/>
    <w:unhideWhenUsed/>
    <w:rsid w:val="00C12A60"/>
    <w:rPr>
      <w:lang w:val="x-none"/>
    </w:rPr>
  </w:style>
  <w:style w:type="character" w:customStyle="1" w:styleId="afb">
    <w:name w:val="Текст примечания Знак"/>
    <w:link w:val="afa"/>
    <w:uiPriority w:val="99"/>
    <w:semiHidden/>
    <w:rsid w:val="00C12A60"/>
    <w:rPr>
      <w:lang w:eastAsia="ar-SA"/>
    </w:rPr>
  </w:style>
  <w:style w:type="paragraph" w:styleId="afc">
    <w:name w:val="annotation subject"/>
    <w:basedOn w:val="17"/>
    <w:next w:val="17"/>
    <w:link w:val="afd"/>
    <w:rsid w:val="00C12A60"/>
    <w:rPr>
      <w:b/>
      <w:bCs/>
      <w:lang w:val="x-none"/>
    </w:rPr>
  </w:style>
  <w:style w:type="character" w:customStyle="1" w:styleId="afd">
    <w:name w:val="Тема примечания Знак"/>
    <w:link w:val="afc"/>
    <w:rsid w:val="00C12A60"/>
    <w:rPr>
      <w:b/>
      <w:bCs/>
      <w:lang w:eastAsia="ar-SA"/>
    </w:rPr>
  </w:style>
  <w:style w:type="character" w:customStyle="1" w:styleId="23">
    <w:name w:val="Заголовок 2 Знак"/>
    <w:rsid w:val="00D96A14"/>
    <w:rPr>
      <w:sz w:val="28"/>
      <w:lang w:val="ru-RU" w:eastAsia="ru-RU" w:bidi="ar-SA"/>
    </w:rPr>
  </w:style>
  <w:style w:type="paragraph" w:styleId="18">
    <w:name w:val="toc 1"/>
    <w:basedOn w:val="a"/>
    <w:next w:val="a"/>
    <w:autoRedefine/>
    <w:uiPriority w:val="39"/>
    <w:rsid w:val="001F18F1"/>
    <w:pPr>
      <w:tabs>
        <w:tab w:val="left" w:pos="660"/>
        <w:tab w:val="right" w:leader="dot" w:pos="9600"/>
      </w:tabs>
    </w:pPr>
    <w:rPr>
      <w:rFonts w:eastAsia="Arial" w:cs="Arial"/>
      <w:b/>
      <w:bCs/>
      <w:noProof/>
    </w:rPr>
  </w:style>
  <w:style w:type="paragraph" w:styleId="24">
    <w:name w:val="toc 2"/>
    <w:basedOn w:val="a"/>
    <w:next w:val="a"/>
    <w:autoRedefine/>
    <w:semiHidden/>
    <w:rsid w:val="00F35DD5"/>
    <w:pPr>
      <w:ind w:left="200"/>
    </w:pPr>
  </w:style>
  <w:style w:type="character" w:styleId="afe">
    <w:name w:val="footnote reference"/>
    <w:uiPriority w:val="99"/>
    <w:semiHidden/>
    <w:rsid w:val="004D0D88"/>
    <w:rPr>
      <w:vertAlign w:val="superscript"/>
    </w:rPr>
  </w:style>
  <w:style w:type="character" w:styleId="aff">
    <w:name w:val="annotation reference"/>
    <w:uiPriority w:val="99"/>
    <w:semiHidden/>
    <w:rsid w:val="005A3B82"/>
    <w:rPr>
      <w:sz w:val="16"/>
      <w:szCs w:val="16"/>
    </w:rPr>
  </w:style>
  <w:style w:type="table" w:styleId="aff0">
    <w:name w:val="Table Grid"/>
    <w:basedOn w:val="a1"/>
    <w:uiPriority w:val="59"/>
    <w:rsid w:val="000131C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endnote reference"/>
    <w:semiHidden/>
    <w:rsid w:val="00F5452C"/>
    <w:rPr>
      <w:vertAlign w:val="superscript"/>
    </w:rPr>
  </w:style>
  <w:style w:type="paragraph" w:customStyle="1" w:styleId="OTRTableHead">
    <w:name w:val="OTR_Table_Head"/>
    <w:basedOn w:val="a"/>
    <w:link w:val="OTRTableHead0"/>
    <w:rsid w:val="00EF0209"/>
    <w:pPr>
      <w:keepNext/>
      <w:suppressAutoHyphens w:val="0"/>
      <w:spacing w:before="60" w:after="60"/>
      <w:jc w:val="center"/>
    </w:pPr>
    <w:rPr>
      <w:b/>
      <w:sz w:val="24"/>
      <w:lang w:eastAsia="ru-RU"/>
    </w:rPr>
  </w:style>
  <w:style w:type="character" w:customStyle="1" w:styleId="OTRTableHead0">
    <w:name w:val="OTR_Table_Head Знак"/>
    <w:link w:val="OTRTableHead"/>
    <w:locked/>
    <w:rsid w:val="00EF0209"/>
    <w:rPr>
      <w:b/>
      <w:sz w:val="24"/>
      <w:lang w:val="ru-RU" w:eastAsia="ru-RU" w:bidi="ar-SA"/>
    </w:rPr>
  </w:style>
  <w:style w:type="paragraph" w:customStyle="1" w:styleId="OTRNameTable">
    <w:name w:val="OTR_Name_Table"/>
    <w:basedOn w:val="a"/>
    <w:link w:val="OTRNameTable0"/>
    <w:rsid w:val="00EF0209"/>
    <w:pPr>
      <w:keepNext/>
      <w:numPr>
        <w:numId w:val="16"/>
      </w:numPr>
      <w:tabs>
        <w:tab w:val="num" w:pos="1080"/>
      </w:tabs>
      <w:suppressAutoHyphens w:val="0"/>
      <w:spacing w:before="120"/>
      <w:jc w:val="both"/>
    </w:pPr>
    <w:rPr>
      <w:b/>
      <w:sz w:val="24"/>
      <w:lang w:eastAsia="ru-RU"/>
    </w:rPr>
  </w:style>
  <w:style w:type="character" w:customStyle="1" w:styleId="OTRNameTable0">
    <w:name w:val="OTR_Name_Table Знак"/>
    <w:link w:val="OTRNameTable"/>
    <w:locked/>
    <w:rsid w:val="00EF0209"/>
    <w:rPr>
      <w:b/>
      <w:sz w:val="24"/>
      <w:lang w:val="ru-RU" w:eastAsia="ru-RU" w:bidi="ar-SA"/>
    </w:rPr>
  </w:style>
  <w:style w:type="paragraph" w:styleId="aff2">
    <w:name w:val="endnote text"/>
    <w:basedOn w:val="a"/>
    <w:link w:val="aff3"/>
    <w:uiPriority w:val="99"/>
    <w:semiHidden/>
    <w:unhideWhenUsed/>
    <w:rsid w:val="00805398"/>
    <w:rPr>
      <w:lang w:val="x-none"/>
    </w:rPr>
  </w:style>
  <w:style w:type="character" w:customStyle="1" w:styleId="aff3">
    <w:name w:val="Текст концевой сноски Знак"/>
    <w:link w:val="aff2"/>
    <w:uiPriority w:val="99"/>
    <w:semiHidden/>
    <w:rsid w:val="00805398"/>
    <w:rPr>
      <w:lang w:eastAsia="ar-SA"/>
    </w:rPr>
  </w:style>
  <w:style w:type="paragraph" w:styleId="aff4">
    <w:name w:val="Revision"/>
    <w:hidden/>
    <w:uiPriority w:val="99"/>
    <w:semiHidden/>
    <w:rsid w:val="00DC5A5E"/>
    <w:rPr>
      <w:lang w:eastAsia="ar-SA"/>
    </w:rPr>
  </w:style>
  <w:style w:type="paragraph" w:customStyle="1" w:styleId="ConsPlusNormal">
    <w:name w:val="ConsPlusNormal"/>
    <w:rsid w:val="006A5834"/>
    <w:pPr>
      <w:autoSpaceDE w:val="0"/>
      <w:autoSpaceDN w:val="0"/>
      <w:adjustRightInd w:val="0"/>
    </w:pPr>
  </w:style>
  <w:style w:type="character" w:styleId="aff5">
    <w:name w:val="FollowedHyperlink"/>
    <w:uiPriority w:val="99"/>
    <w:semiHidden/>
    <w:unhideWhenUsed/>
    <w:rsid w:val="001B104A"/>
    <w:rPr>
      <w:color w:val="800080"/>
      <w:u w:val="single"/>
    </w:rPr>
  </w:style>
  <w:style w:type="paragraph" w:customStyle="1" w:styleId="ConsPlusTitle">
    <w:name w:val="ConsPlusTitle"/>
    <w:rsid w:val="005B714B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5B714B"/>
    <w:pPr>
      <w:widowControl w:val="0"/>
      <w:autoSpaceDE w:val="0"/>
      <w:autoSpaceDN w:val="0"/>
    </w:pPr>
    <w:rPr>
      <w:rFonts w:ascii="Tahoma" w:hAnsi="Tahoma" w:cs="Tahoma"/>
    </w:rPr>
  </w:style>
  <w:style w:type="paragraph" w:styleId="aff6">
    <w:name w:val="TOC Heading"/>
    <w:basedOn w:val="1"/>
    <w:next w:val="a"/>
    <w:uiPriority w:val="39"/>
    <w:semiHidden/>
    <w:unhideWhenUsed/>
    <w:qFormat/>
    <w:rsid w:val="00835AA1"/>
    <w:pPr>
      <w:numPr>
        <w:numId w:val="0"/>
      </w:numPr>
      <w:spacing w:before="240" w:after="60"/>
      <w:outlineLvl w:val="9"/>
    </w:pPr>
    <w:rPr>
      <w:rFonts w:ascii="Cambria" w:hAnsi="Cambria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rsid w:val="00E22DD0"/>
    <w:rPr>
      <w:sz w:val="28"/>
      <w:szCs w:val="28"/>
      <w:lang w:eastAsia="ar-SA"/>
    </w:rPr>
  </w:style>
  <w:style w:type="character" w:customStyle="1" w:styleId="af6">
    <w:name w:val="Верхний колонтитул Знак"/>
    <w:link w:val="af5"/>
    <w:uiPriority w:val="99"/>
    <w:rsid w:val="00E22DD0"/>
    <w:rPr>
      <w:sz w:val="24"/>
      <w:szCs w:val="24"/>
      <w:lang w:eastAsia="ar-SA"/>
    </w:rPr>
  </w:style>
  <w:style w:type="character" w:customStyle="1" w:styleId="af4">
    <w:name w:val="Нижний колонтитул Знак"/>
    <w:link w:val="af3"/>
    <w:uiPriority w:val="99"/>
    <w:rsid w:val="00E22DD0"/>
    <w:rPr>
      <w:lang w:eastAsia="ar-SA"/>
    </w:rPr>
  </w:style>
  <w:style w:type="character" w:customStyle="1" w:styleId="af0">
    <w:name w:val="Текст выноски Знак"/>
    <w:link w:val="af"/>
    <w:uiPriority w:val="99"/>
    <w:rsid w:val="00E22DD0"/>
    <w:rPr>
      <w:rFonts w:ascii="Tahoma" w:hAnsi="Tahoma" w:cs="Tahoma"/>
      <w:sz w:val="16"/>
      <w:szCs w:val="16"/>
      <w:lang w:eastAsia="ar-SA"/>
    </w:rPr>
  </w:style>
  <w:style w:type="paragraph" w:styleId="aff7">
    <w:name w:val="List Paragraph"/>
    <w:basedOn w:val="a"/>
    <w:uiPriority w:val="34"/>
    <w:qFormat/>
    <w:rsid w:val="00E22DD0"/>
    <w:pPr>
      <w:ind w:left="720"/>
      <w:contextualSpacing/>
    </w:pPr>
  </w:style>
  <w:style w:type="character" w:customStyle="1" w:styleId="aa">
    <w:name w:val="Основной текст Знак"/>
    <w:link w:val="a9"/>
    <w:rsid w:val="00182E46"/>
    <w:rPr>
      <w:lang w:eastAsia="ar-SA"/>
    </w:rPr>
  </w:style>
  <w:style w:type="paragraph" w:customStyle="1" w:styleId="aff8">
    <w:name w:val="Знак Знак Знак"/>
    <w:basedOn w:val="a"/>
    <w:rsid w:val="00182E46"/>
    <w:pPr>
      <w:spacing w:after="160" w:line="240" w:lineRule="exact"/>
    </w:pPr>
    <w:rPr>
      <w:rFonts w:ascii="Verdana" w:hAnsi="Verdana"/>
      <w:lang w:val="en-US"/>
    </w:rPr>
  </w:style>
  <w:style w:type="character" w:customStyle="1" w:styleId="ae">
    <w:name w:val="Основной текст с отступом Знак"/>
    <w:link w:val="ad"/>
    <w:rsid w:val="00182E46"/>
    <w:rPr>
      <w:lang w:eastAsia="ar-SA"/>
    </w:rPr>
  </w:style>
  <w:style w:type="paragraph" w:styleId="7">
    <w:name w:val="toc 7"/>
    <w:basedOn w:val="a"/>
    <w:next w:val="a"/>
    <w:autoRedefine/>
    <w:uiPriority w:val="39"/>
    <w:unhideWhenUsed/>
    <w:rsid w:val="003E2AA4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3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12A60"/>
    <w:pPr>
      <w:keepNext/>
      <w:numPr>
        <w:ilvl w:val="2"/>
        <w:numId w:val="1"/>
      </w:numPr>
      <w:jc w:val="center"/>
      <w:outlineLvl w:val="2"/>
    </w:pPr>
    <w:rPr>
      <w:sz w:val="28"/>
      <w:szCs w:val="28"/>
      <w:lang w:val="x-none"/>
    </w:rPr>
  </w:style>
  <w:style w:type="paragraph" w:styleId="4">
    <w:name w:val="heading 4"/>
    <w:basedOn w:val="a"/>
    <w:next w:val="a"/>
    <w:link w:val="40"/>
    <w:qFormat/>
    <w:rsid w:val="00C12A60"/>
    <w:pPr>
      <w:keepNext/>
      <w:numPr>
        <w:ilvl w:val="3"/>
        <w:numId w:val="1"/>
      </w:numPr>
      <w:jc w:val="both"/>
      <w:outlineLvl w:val="3"/>
    </w:pPr>
    <w:rPr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C12A60"/>
    <w:rPr>
      <w:sz w:val="28"/>
      <w:szCs w:val="28"/>
      <w:lang w:eastAsia="ar-SA"/>
    </w:rPr>
  </w:style>
  <w:style w:type="character" w:customStyle="1" w:styleId="40">
    <w:name w:val="Заголовок 4 Знак"/>
    <w:link w:val="4"/>
    <w:rsid w:val="00C12A60"/>
    <w:rPr>
      <w:sz w:val="28"/>
      <w:szCs w:val="28"/>
      <w:lang w:eastAsia="ar-SA"/>
    </w:rPr>
  </w:style>
  <w:style w:type="character" w:customStyle="1" w:styleId="41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1">
    <w:name w:val="Основной шрифт абзаца3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20">
    <w:name w:val="Основной шрифт абзаца2"/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20"/>
  </w:style>
  <w:style w:type="character" w:customStyle="1" w:styleId="11">
    <w:name w:val="Основной шрифт абзаца1"/>
  </w:style>
  <w:style w:type="character" w:styleId="a5">
    <w:name w:val="Hyperlink"/>
    <w:uiPriority w:val="99"/>
    <w:rPr>
      <w:color w:val="000080"/>
      <w:u w:val="single"/>
    </w:rPr>
  </w:style>
  <w:style w:type="character" w:customStyle="1" w:styleId="a6">
    <w:name w:val="Символ нумерации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c">
    <w:name w:val="Знак Знак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d">
    <w:name w:val="Body Text Indent"/>
    <w:basedOn w:val="a"/>
    <w:link w:val="ae"/>
    <w:pPr>
      <w:spacing w:after="120"/>
      <w:ind w:left="283"/>
    </w:pPr>
  </w:style>
  <w:style w:type="paragraph" w:customStyle="1" w:styleId="210">
    <w:name w:val="Основной текст с отступом 21"/>
    <w:basedOn w:val="a"/>
    <w:pPr>
      <w:autoSpaceDE w:val="0"/>
      <w:ind w:firstLine="539"/>
      <w:jc w:val="center"/>
    </w:pPr>
    <w:rPr>
      <w:b/>
      <w:sz w:val="24"/>
      <w:szCs w:val="18"/>
    </w:rPr>
  </w:style>
  <w:style w:type="paragraph" w:styleId="af">
    <w:name w:val="Balloon Text"/>
    <w:basedOn w:val="a"/>
    <w:link w:val="af0"/>
    <w:uiPriority w:val="99"/>
    <w:rPr>
      <w:rFonts w:ascii="Tahoma" w:hAnsi="Tahoma" w:cs="Tahoma"/>
      <w:sz w:val="16"/>
      <w:szCs w:val="16"/>
    </w:rPr>
  </w:style>
  <w:style w:type="paragraph" w:customStyle="1" w:styleId="ConsPlusCell">
    <w:name w:val="ConsPlusCell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1">
    <w:name w:val="footnote text"/>
    <w:basedOn w:val="a"/>
    <w:link w:val="af2"/>
    <w:uiPriority w:val="99"/>
    <w:rPr>
      <w:lang w:val="x-none"/>
    </w:rPr>
  </w:style>
  <w:style w:type="character" w:customStyle="1" w:styleId="af2">
    <w:name w:val="Текст сноски Знак"/>
    <w:link w:val="af1"/>
    <w:uiPriority w:val="99"/>
    <w:rsid w:val="003C76EB"/>
    <w:rPr>
      <w:lang w:eastAsia="ar-SA"/>
    </w:rPr>
  </w:style>
  <w:style w:type="paragraph" w:styleId="af3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sz w:val="24"/>
      <w:szCs w:val="24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9"/>
  </w:style>
  <w:style w:type="paragraph" w:customStyle="1" w:styleId="310">
    <w:name w:val="Основной текст с отступом 31"/>
    <w:basedOn w:val="a"/>
    <w:pPr>
      <w:ind w:firstLine="720"/>
      <w:jc w:val="both"/>
    </w:pPr>
    <w:rPr>
      <w:sz w:val="28"/>
    </w:rPr>
  </w:style>
  <w:style w:type="paragraph" w:customStyle="1" w:styleId="14">
    <w:name w:val="Обычный + 14 пт"/>
    <w:basedOn w:val="310"/>
    <w:uiPriority w:val="99"/>
    <w:pPr>
      <w:spacing w:line="300" w:lineRule="atLeast"/>
    </w:pPr>
    <w:rPr>
      <w:szCs w:val="28"/>
    </w:rPr>
  </w:style>
  <w:style w:type="character" w:customStyle="1" w:styleId="WW-Absatz-Standardschriftart1">
    <w:name w:val="WW-Absatz-Standardschriftart1"/>
    <w:rsid w:val="00C12A60"/>
  </w:style>
  <w:style w:type="character" w:customStyle="1" w:styleId="15">
    <w:name w:val="Знак примечания1"/>
    <w:rsid w:val="00C12A60"/>
    <w:rPr>
      <w:sz w:val="16"/>
      <w:szCs w:val="16"/>
    </w:rPr>
  </w:style>
  <w:style w:type="paragraph" w:customStyle="1" w:styleId="16">
    <w:name w:val="Схема документа1"/>
    <w:basedOn w:val="a"/>
    <w:rsid w:val="00C12A60"/>
    <w:pPr>
      <w:shd w:val="clear" w:color="auto" w:fill="000080"/>
    </w:pPr>
    <w:rPr>
      <w:rFonts w:ascii="Tahoma" w:hAnsi="Tahoma" w:cs="Tahoma"/>
      <w:sz w:val="24"/>
      <w:szCs w:val="24"/>
    </w:rPr>
  </w:style>
  <w:style w:type="paragraph" w:customStyle="1" w:styleId="211">
    <w:name w:val="Основной текст 21"/>
    <w:basedOn w:val="a"/>
    <w:rsid w:val="00C12A60"/>
    <w:rPr>
      <w:sz w:val="28"/>
      <w:szCs w:val="28"/>
    </w:rPr>
  </w:style>
  <w:style w:type="paragraph" w:customStyle="1" w:styleId="17">
    <w:name w:val="Текст примечания1"/>
    <w:basedOn w:val="a"/>
    <w:rsid w:val="00C12A60"/>
  </w:style>
  <w:style w:type="paragraph" w:styleId="afa">
    <w:name w:val="annotation text"/>
    <w:basedOn w:val="a"/>
    <w:link w:val="afb"/>
    <w:uiPriority w:val="99"/>
    <w:semiHidden/>
    <w:unhideWhenUsed/>
    <w:rsid w:val="00C12A60"/>
    <w:rPr>
      <w:lang w:val="x-none"/>
    </w:rPr>
  </w:style>
  <w:style w:type="character" w:customStyle="1" w:styleId="afb">
    <w:name w:val="Текст примечания Знак"/>
    <w:link w:val="afa"/>
    <w:uiPriority w:val="99"/>
    <w:semiHidden/>
    <w:rsid w:val="00C12A60"/>
    <w:rPr>
      <w:lang w:eastAsia="ar-SA"/>
    </w:rPr>
  </w:style>
  <w:style w:type="paragraph" w:styleId="afc">
    <w:name w:val="annotation subject"/>
    <w:basedOn w:val="17"/>
    <w:next w:val="17"/>
    <w:link w:val="afd"/>
    <w:rsid w:val="00C12A60"/>
    <w:rPr>
      <w:b/>
      <w:bCs/>
      <w:lang w:val="x-none"/>
    </w:rPr>
  </w:style>
  <w:style w:type="character" w:customStyle="1" w:styleId="afd">
    <w:name w:val="Тема примечания Знак"/>
    <w:link w:val="afc"/>
    <w:rsid w:val="00C12A60"/>
    <w:rPr>
      <w:b/>
      <w:bCs/>
      <w:lang w:eastAsia="ar-SA"/>
    </w:rPr>
  </w:style>
  <w:style w:type="character" w:customStyle="1" w:styleId="23">
    <w:name w:val="Заголовок 2 Знак"/>
    <w:rsid w:val="00D96A14"/>
    <w:rPr>
      <w:sz w:val="28"/>
      <w:lang w:val="ru-RU" w:eastAsia="ru-RU" w:bidi="ar-SA"/>
    </w:rPr>
  </w:style>
  <w:style w:type="paragraph" w:styleId="18">
    <w:name w:val="toc 1"/>
    <w:basedOn w:val="a"/>
    <w:next w:val="a"/>
    <w:autoRedefine/>
    <w:uiPriority w:val="39"/>
    <w:rsid w:val="001F18F1"/>
    <w:pPr>
      <w:tabs>
        <w:tab w:val="left" w:pos="660"/>
        <w:tab w:val="right" w:leader="dot" w:pos="9600"/>
      </w:tabs>
    </w:pPr>
    <w:rPr>
      <w:rFonts w:eastAsia="Arial" w:cs="Arial"/>
      <w:b/>
      <w:bCs/>
      <w:noProof/>
    </w:rPr>
  </w:style>
  <w:style w:type="paragraph" w:styleId="24">
    <w:name w:val="toc 2"/>
    <w:basedOn w:val="a"/>
    <w:next w:val="a"/>
    <w:autoRedefine/>
    <w:semiHidden/>
    <w:rsid w:val="00F35DD5"/>
    <w:pPr>
      <w:ind w:left="200"/>
    </w:pPr>
  </w:style>
  <w:style w:type="character" w:styleId="afe">
    <w:name w:val="footnote reference"/>
    <w:uiPriority w:val="99"/>
    <w:semiHidden/>
    <w:rsid w:val="004D0D88"/>
    <w:rPr>
      <w:vertAlign w:val="superscript"/>
    </w:rPr>
  </w:style>
  <w:style w:type="character" w:styleId="aff">
    <w:name w:val="annotation reference"/>
    <w:uiPriority w:val="99"/>
    <w:semiHidden/>
    <w:rsid w:val="005A3B82"/>
    <w:rPr>
      <w:sz w:val="16"/>
      <w:szCs w:val="16"/>
    </w:rPr>
  </w:style>
  <w:style w:type="table" w:styleId="aff0">
    <w:name w:val="Table Grid"/>
    <w:basedOn w:val="a1"/>
    <w:uiPriority w:val="59"/>
    <w:rsid w:val="000131C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endnote reference"/>
    <w:semiHidden/>
    <w:rsid w:val="00F5452C"/>
    <w:rPr>
      <w:vertAlign w:val="superscript"/>
    </w:rPr>
  </w:style>
  <w:style w:type="paragraph" w:customStyle="1" w:styleId="OTRTableHead">
    <w:name w:val="OTR_Table_Head"/>
    <w:basedOn w:val="a"/>
    <w:link w:val="OTRTableHead0"/>
    <w:rsid w:val="00EF0209"/>
    <w:pPr>
      <w:keepNext/>
      <w:suppressAutoHyphens w:val="0"/>
      <w:spacing w:before="60" w:after="60"/>
      <w:jc w:val="center"/>
    </w:pPr>
    <w:rPr>
      <w:b/>
      <w:sz w:val="24"/>
      <w:lang w:eastAsia="ru-RU"/>
    </w:rPr>
  </w:style>
  <w:style w:type="character" w:customStyle="1" w:styleId="OTRTableHead0">
    <w:name w:val="OTR_Table_Head Знак"/>
    <w:link w:val="OTRTableHead"/>
    <w:locked/>
    <w:rsid w:val="00EF0209"/>
    <w:rPr>
      <w:b/>
      <w:sz w:val="24"/>
      <w:lang w:val="ru-RU" w:eastAsia="ru-RU" w:bidi="ar-SA"/>
    </w:rPr>
  </w:style>
  <w:style w:type="paragraph" w:customStyle="1" w:styleId="OTRNameTable">
    <w:name w:val="OTR_Name_Table"/>
    <w:basedOn w:val="a"/>
    <w:link w:val="OTRNameTable0"/>
    <w:rsid w:val="00EF0209"/>
    <w:pPr>
      <w:keepNext/>
      <w:numPr>
        <w:numId w:val="16"/>
      </w:numPr>
      <w:tabs>
        <w:tab w:val="num" w:pos="1080"/>
      </w:tabs>
      <w:suppressAutoHyphens w:val="0"/>
      <w:spacing w:before="120"/>
      <w:jc w:val="both"/>
    </w:pPr>
    <w:rPr>
      <w:b/>
      <w:sz w:val="24"/>
      <w:lang w:eastAsia="ru-RU"/>
    </w:rPr>
  </w:style>
  <w:style w:type="character" w:customStyle="1" w:styleId="OTRNameTable0">
    <w:name w:val="OTR_Name_Table Знак"/>
    <w:link w:val="OTRNameTable"/>
    <w:locked/>
    <w:rsid w:val="00EF0209"/>
    <w:rPr>
      <w:b/>
      <w:sz w:val="24"/>
      <w:lang w:val="ru-RU" w:eastAsia="ru-RU" w:bidi="ar-SA"/>
    </w:rPr>
  </w:style>
  <w:style w:type="paragraph" w:styleId="aff2">
    <w:name w:val="endnote text"/>
    <w:basedOn w:val="a"/>
    <w:link w:val="aff3"/>
    <w:uiPriority w:val="99"/>
    <w:semiHidden/>
    <w:unhideWhenUsed/>
    <w:rsid w:val="00805398"/>
    <w:rPr>
      <w:lang w:val="x-none"/>
    </w:rPr>
  </w:style>
  <w:style w:type="character" w:customStyle="1" w:styleId="aff3">
    <w:name w:val="Текст концевой сноски Знак"/>
    <w:link w:val="aff2"/>
    <w:uiPriority w:val="99"/>
    <w:semiHidden/>
    <w:rsid w:val="00805398"/>
    <w:rPr>
      <w:lang w:eastAsia="ar-SA"/>
    </w:rPr>
  </w:style>
  <w:style w:type="paragraph" w:styleId="aff4">
    <w:name w:val="Revision"/>
    <w:hidden/>
    <w:uiPriority w:val="99"/>
    <w:semiHidden/>
    <w:rsid w:val="00DC5A5E"/>
    <w:rPr>
      <w:lang w:eastAsia="ar-SA"/>
    </w:rPr>
  </w:style>
  <w:style w:type="paragraph" w:customStyle="1" w:styleId="ConsPlusNormal">
    <w:name w:val="ConsPlusNormal"/>
    <w:rsid w:val="006A5834"/>
    <w:pPr>
      <w:autoSpaceDE w:val="0"/>
      <w:autoSpaceDN w:val="0"/>
      <w:adjustRightInd w:val="0"/>
    </w:pPr>
  </w:style>
  <w:style w:type="character" w:styleId="aff5">
    <w:name w:val="FollowedHyperlink"/>
    <w:uiPriority w:val="99"/>
    <w:semiHidden/>
    <w:unhideWhenUsed/>
    <w:rsid w:val="001B104A"/>
    <w:rPr>
      <w:color w:val="800080"/>
      <w:u w:val="single"/>
    </w:rPr>
  </w:style>
  <w:style w:type="paragraph" w:customStyle="1" w:styleId="ConsPlusTitle">
    <w:name w:val="ConsPlusTitle"/>
    <w:rsid w:val="005B714B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5B714B"/>
    <w:pPr>
      <w:widowControl w:val="0"/>
      <w:autoSpaceDE w:val="0"/>
      <w:autoSpaceDN w:val="0"/>
    </w:pPr>
    <w:rPr>
      <w:rFonts w:ascii="Tahoma" w:hAnsi="Tahoma" w:cs="Tahoma"/>
    </w:rPr>
  </w:style>
  <w:style w:type="paragraph" w:styleId="aff6">
    <w:name w:val="TOC Heading"/>
    <w:basedOn w:val="1"/>
    <w:next w:val="a"/>
    <w:uiPriority w:val="39"/>
    <w:semiHidden/>
    <w:unhideWhenUsed/>
    <w:qFormat/>
    <w:rsid w:val="00835AA1"/>
    <w:pPr>
      <w:numPr>
        <w:numId w:val="0"/>
      </w:numPr>
      <w:spacing w:before="240" w:after="60"/>
      <w:outlineLvl w:val="9"/>
    </w:pPr>
    <w:rPr>
      <w:rFonts w:ascii="Cambria" w:hAnsi="Cambria"/>
      <w:b/>
      <w:bCs/>
      <w:kern w:val="32"/>
      <w:sz w:val="32"/>
      <w:szCs w:val="32"/>
    </w:rPr>
  </w:style>
  <w:style w:type="character" w:customStyle="1" w:styleId="10">
    <w:name w:val="Заголовок 1 Знак"/>
    <w:link w:val="1"/>
    <w:rsid w:val="00E22DD0"/>
    <w:rPr>
      <w:sz w:val="28"/>
      <w:szCs w:val="28"/>
      <w:lang w:eastAsia="ar-SA"/>
    </w:rPr>
  </w:style>
  <w:style w:type="character" w:customStyle="1" w:styleId="af6">
    <w:name w:val="Верхний колонтитул Знак"/>
    <w:link w:val="af5"/>
    <w:uiPriority w:val="99"/>
    <w:rsid w:val="00E22DD0"/>
    <w:rPr>
      <w:sz w:val="24"/>
      <w:szCs w:val="24"/>
      <w:lang w:eastAsia="ar-SA"/>
    </w:rPr>
  </w:style>
  <w:style w:type="character" w:customStyle="1" w:styleId="af4">
    <w:name w:val="Нижний колонтитул Знак"/>
    <w:link w:val="af3"/>
    <w:uiPriority w:val="99"/>
    <w:rsid w:val="00E22DD0"/>
    <w:rPr>
      <w:lang w:eastAsia="ar-SA"/>
    </w:rPr>
  </w:style>
  <w:style w:type="character" w:customStyle="1" w:styleId="af0">
    <w:name w:val="Текст выноски Знак"/>
    <w:link w:val="af"/>
    <w:uiPriority w:val="99"/>
    <w:rsid w:val="00E22DD0"/>
    <w:rPr>
      <w:rFonts w:ascii="Tahoma" w:hAnsi="Tahoma" w:cs="Tahoma"/>
      <w:sz w:val="16"/>
      <w:szCs w:val="16"/>
      <w:lang w:eastAsia="ar-SA"/>
    </w:rPr>
  </w:style>
  <w:style w:type="paragraph" w:styleId="aff7">
    <w:name w:val="List Paragraph"/>
    <w:basedOn w:val="a"/>
    <w:uiPriority w:val="34"/>
    <w:qFormat/>
    <w:rsid w:val="00E22DD0"/>
    <w:pPr>
      <w:ind w:left="720"/>
      <w:contextualSpacing/>
    </w:pPr>
  </w:style>
  <w:style w:type="character" w:customStyle="1" w:styleId="aa">
    <w:name w:val="Основной текст Знак"/>
    <w:link w:val="a9"/>
    <w:rsid w:val="00182E46"/>
    <w:rPr>
      <w:lang w:eastAsia="ar-SA"/>
    </w:rPr>
  </w:style>
  <w:style w:type="paragraph" w:customStyle="1" w:styleId="aff8">
    <w:name w:val="Знак Знак Знак"/>
    <w:basedOn w:val="a"/>
    <w:rsid w:val="00182E46"/>
    <w:pPr>
      <w:spacing w:after="160" w:line="240" w:lineRule="exact"/>
    </w:pPr>
    <w:rPr>
      <w:rFonts w:ascii="Verdana" w:hAnsi="Verdana"/>
      <w:lang w:val="en-US"/>
    </w:rPr>
  </w:style>
  <w:style w:type="character" w:customStyle="1" w:styleId="ae">
    <w:name w:val="Основной текст с отступом Знак"/>
    <w:link w:val="ad"/>
    <w:rsid w:val="00182E46"/>
    <w:rPr>
      <w:lang w:eastAsia="ar-SA"/>
    </w:rPr>
  </w:style>
  <w:style w:type="paragraph" w:styleId="7">
    <w:name w:val="toc 7"/>
    <w:basedOn w:val="a"/>
    <w:next w:val="a"/>
    <w:autoRedefine/>
    <w:uiPriority w:val="39"/>
    <w:unhideWhenUsed/>
    <w:rsid w:val="003E2AA4"/>
    <w:pPr>
      <w:suppressAutoHyphens w:val="0"/>
      <w:spacing w:after="100" w:line="276" w:lineRule="auto"/>
      <w:ind w:left="1320"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6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51BA3FE835792FC8B26CDFE462651E1E95B523A933BD358D43021A682584C026856CBAA04Cm2R7O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51BA3FE835792FC8B26CDFE462651E1E95B523A933BD358D43021A682584C026856CBAA04Cm2R7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main?base=LAW;n=108797;fld=134;dst=102312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o0201@roskazna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5CA78-61E2-4BF7-BAE9-C632C10AB7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6BF1A-61A4-4399-BED1-8B09FBB0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119</Pages>
  <Words>30220</Words>
  <Characters>172260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Приложения к административному регламенту исполнения государственной функции: приемка, обработка, анализ и свод бюджетной отчетности от финансовых органов субъектов Российской Федерации</vt:lpstr>
    </vt:vector>
  </TitlesOfParts>
  <Company>Reanimator Extreme Edition</Company>
  <LinksUpToDate>false</LinksUpToDate>
  <CharactersWithSpaces>202076</CharactersWithSpaces>
  <SharedDoc>false</SharedDoc>
  <HLinks>
    <vt:vector size="216" baseType="variant">
      <vt:variant>
        <vt:i4>393227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393227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consultantplus://offline/ref=51BA3FE835792FC8B26CDFE462651E1E95B523A933BD358D43021A682584C026856CBAA04Cm2R7O</vt:lpwstr>
      </vt:variant>
      <vt:variant>
        <vt:lpwstr/>
      </vt:variant>
      <vt:variant>
        <vt:i4>3604584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consultantplus://offline/main?base=LAW;n=108797;fld=134;dst=102312</vt:lpwstr>
      </vt:variant>
      <vt:variant>
        <vt:lpwstr/>
      </vt:variant>
      <vt:variant>
        <vt:i4>5963879</vt:i4>
      </vt:variant>
      <vt:variant>
        <vt:i4>192</vt:i4>
      </vt:variant>
      <vt:variant>
        <vt:i4>0</vt:i4>
      </vt:variant>
      <vt:variant>
        <vt:i4>5</vt:i4>
      </vt:variant>
      <vt:variant>
        <vt:lpwstr>mailto:o0201@roskazna.ru</vt:lpwstr>
      </vt:variant>
      <vt:variant>
        <vt:lpwstr/>
      </vt:variant>
      <vt:variant>
        <vt:i4>7995396</vt:i4>
      </vt:variant>
      <vt:variant>
        <vt:i4>189</vt:i4>
      </vt:variant>
      <vt:variant>
        <vt:i4>0</vt:i4>
      </vt:variant>
      <vt:variant>
        <vt:i4>5</vt:i4>
      </vt:variant>
      <vt:variant>
        <vt:lpwstr>mailto:5n@roskazna.ru</vt:lpwstr>
      </vt:variant>
      <vt:variant>
        <vt:lpwstr/>
      </vt:variant>
      <vt:variant>
        <vt:i4>1376307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_Toc506404022</vt:lpwstr>
      </vt:variant>
      <vt:variant>
        <vt:i4>1376307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_Toc506404021</vt:lpwstr>
      </vt:variant>
      <vt:variant>
        <vt:i4>1376307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_Toc506404020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_Toc506404019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_Toc506404017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_Toc506404016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_Toc506404015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_Toc506404014</vt:lpwstr>
      </vt:variant>
      <vt:variant>
        <vt:i4>1441843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_Toc506404013</vt:lpwstr>
      </vt:variant>
      <vt:variant>
        <vt:i4>1441843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_Toc506404012</vt:lpwstr>
      </vt:variant>
      <vt:variant>
        <vt:i4>1441843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_Toc506404011</vt:lpwstr>
      </vt:variant>
      <vt:variant>
        <vt:i4>1441843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_Toc506404010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_Toc506404009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_Toc506404008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_Toc506404007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_Toc506404006</vt:lpwstr>
      </vt:variant>
      <vt:variant>
        <vt:i4>1507379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_Toc506404005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_Toc506404004</vt:lpwstr>
      </vt:variant>
      <vt:variant>
        <vt:i4>1507379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_Toc506404003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_Toc506404002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_Toc506404001</vt:lpwstr>
      </vt:variant>
      <vt:variant>
        <vt:i4>1507379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_Toc506404000</vt:lpwstr>
      </vt:variant>
      <vt:variant>
        <vt:i4>1638458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_Toc506403999</vt:lpwstr>
      </vt:variant>
      <vt:variant>
        <vt:i4>1638458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_Toc506403998</vt:lpwstr>
      </vt:variant>
      <vt:variant>
        <vt:i4>1638458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_Toc506403997</vt:lpwstr>
      </vt:variant>
      <vt:variant>
        <vt:i4>1638458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_Toc506403996</vt:lpwstr>
      </vt:variant>
      <vt:variant>
        <vt:i4>1638458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_Toc506403994</vt:lpwstr>
      </vt:variant>
      <vt:variant>
        <vt:i4>1638458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_Toc506403992</vt:lpwstr>
      </vt:variant>
      <vt:variant>
        <vt:i4>1638458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_Toc506403991</vt:lpwstr>
      </vt:variant>
      <vt:variant>
        <vt:i4>1638458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_Toc506403990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_Toc506403989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Приложения к административному регламенту исполнения государственной функции: приемка, обработка, анализ и свод бюджетной отчетности от финансовых органов субъектов Российской Федерации</dc:title>
  <dc:creator>Дубовик</dc:creator>
  <cp:lastModifiedBy>Зайцев Павел Борисович</cp:lastModifiedBy>
  <cp:revision>49</cp:revision>
  <cp:lastPrinted>2019-06-19T15:01:00Z</cp:lastPrinted>
  <dcterms:created xsi:type="dcterms:W3CDTF">2019-06-17T11:18:00Z</dcterms:created>
  <dcterms:modified xsi:type="dcterms:W3CDTF">2019-07-12T07:56:00Z</dcterms:modified>
</cp:coreProperties>
</file>